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746" w:rsidRPr="00CD0041" w:rsidRDefault="00754746" w:rsidP="00031833">
      <w:pPr>
        <w:tabs>
          <w:tab w:val="left" w:pos="1800"/>
        </w:tabs>
        <w:rPr>
          <w:lang w:val="en-GB"/>
        </w:rPr>
        <w:sectPr w:rsidR="00754746" w:rsidRPr="00CD0041" w:rsidSect="00DC09C6">
          <w:headerReference w:type="even" r:id="rId8"/>
          <w:headerReference w:type="default" r:id="rId9"/>
          <w:headerReference w:type="first" r:id="rId10"/>
          <w:pgSz w:w="11907" w:h="16840" w:code="9"/>
          <w:pgMar w:top="1440" w:right="1134" w:bottom="1440" w:left="1134" w:header="709" w:footer="709" w:gutter="0"/>
          <w:cols w:space="708"/>
          <w:titlePg/>
          <w:docGrid w:linePitch="360"/>
        </w:sectPr>
      </w:pPr>
    </w:p>
    <w:p w:rsidR="0034455E" w:rsidRDefault="00162F29" w:rsidP="00031833">
      <w:pPr>
        <w:tabs>
          <w:tab w:val="left" w:pos="1800"/>
        </w:tabs>
        <w:rPr>
          <w:ins w:id="0" w:author="vaughan.john" w:date="2011-04-26T12:51:00Z"/>
          <w:lang w:val="en-GB"/>
        </w:rPr>
      </w:pPr>
      <w:r>
        <w:rPr>
          <w:noProof/>
          <w:lang w:val="en-GB" w:eastAsia="en-GB"/>
        </w:rPr>
        <w:lastRenderedPageBreak/>
        <w:drawing>
          <wp:inline distT="0" distB="0" distL="0" distR="0">
            <wp:extent cx="558800" cy="520700"/>
            <wp:effectExtent l="1905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1" cstate="print">
                      <a:grayscl/>
                      <a:biLevel thresh="50000"/>
                    </a:blip>
                    <a:srcRect/>
                    <a:stretch>
                      <a:fillRect/>
                    </a:stretch>
                  </pic:blipFill>
                  <pic:spPr bwMode="auto">
                    <a:xfrm>
                      <a:off x="0" y="0"/>
                      <a:ext cx="558800" cy="520700"/>
                    </a:xfrm>
                    <a:prstGeom prst="rect">
                      <a:avLst/>
                    </a:prstGeom>
                    <a:noFill/>
                    <a:ln w="9525">
                      <a:noFill/>
                      <a:miter lim="800000"/>
                      <a:headEnd/>
                      <a:tailEnd/>
                    </a:ln>
                  </pic:spPr>
                </pic:pic>
              </a:graphicData>
            </a:graphic>
          </wp:inline>
        </w:drawing>
      </w:r>
      <w:r w:rsidR="00D80070" w:rsidRPr="00D80070">
        <w:rPr>
          <w:lang w:val="en-GB"/>
          <w:rPrChange w:id="1" w:author="Nigel Laflin" w:date="2011-04-13T14:09:00Z">
            <w:rPr/>
          </w:rPrChange>
        </w:rPr>
        <w:tab/>
      </w:r>
    </w:p>
    <w:p w:rsidR="0034455E" w:rsidRPr="0034455E" w:rsidRDefault="0034455E" w:rsidP="0034455E">
      <w:pPr>
        <w:tabs>
          <w:tab w:val="left" w:pos="1800"/>
        </w:tabs>
        <w:jc w:val="right"/>
        <w:rPr>
          <w:rFonts w:ascii="Arial" w:hAnsi="Arial" w:cs="Arial"/>
          <w:b/>
          <w:sz w:val="22"/>
          <w:szCs w:val="22"/>
          <w:lang w:val="en-GB"/>
        </w:rPr>
      </w:pPr>
      <w:proofErr w:type="gramStart"/>
      <w:r w:rsidRPr="0034455E">
        <w:rPr>
          <w:rFonts w:ascii="Arial" w:hAnsi="Arial" w:cs="Arial"/>
          <w:b/>
          <w:sz w:val="22"/>
          <w:szCs w:val="22"/>
          <w:lang w:val="en-GB"/>
        </w:rPr>
        <w:t>FM45(</w:t>
      </w:r>
      <w:proofErr w:type="gramEnd"/>
      <w:r w:rsidRPr="0034455E">
        <w:rPr>
          <w:rFonts w:ascii="Arial" w:hAnsi="Arial" w:cs="Arial"/>
          <w:b/>
          <w:sz w:val="22"/>
          <w:szCs w:val="22"/>
          <w:lang w:val="en-GB"/>
        </w:rPr>
        <w:t>11)255</w:t>
      </w:r>
    </w:p>
    <w:p w:rsidR="0034455E" w:rsidRPr="0034455E" w:rsidRDefault="0034455E" w:rsidP="0034455E">
      <w:pPr>
        <w:tabs>
          <w:tab w:val="left" w:pos="1800"/>
        </w:tabs>
        <w:jc w:val="right"/>
        <w:rPr>
          <w:rFonts w:ascii="Arial" w:hAnsi="Arial" w:cs="Arial"/>
          <w:b/>
          <w:sz w:val="22"/>
          <w:szCs w:val="22"/>
          <w:lang w:val="en-GB"/>
        </w:rPr>
      </w:pPr>
      <w:r w:rsidRPr="0034455E">
        <w:rPr>
          <w:rFonts w:ascii="Arial" w:hAnsi="Arial" w:cs="Arial"/>
          <w:b/>
          <w:sz w:val="22"/>
          <w:szCs w:val="22"/>
          <w:lang w:val="en-GB"/>
        </w:rPr>
        <w:t>Annex 4</w:t>
      </w:r>
    </w:p>
    <w:p w:rsidR="0034455E" w:rsidRPr="0034455E" w:rsidRDefault="0034455E" w:rsidP="0034455E">
      <w:pPr>
        <w:tabs>
          <w:tab w:val="left" w:pos="1800"/>
        </w:tabs>
        <w:jc w:val="right"/>
        <w:rPr>
          <w:ins w:id="2" w:author="vaughan.john" w:date="2011-04-26T12:51:00Z"/>
          <w:rFonts w:ascii="Arial" w:hAnsi="Arial" w:cs="Arial"/>
          <w:sz w:val="22"/>
          <w:szCs w:val="22"/>
          <w:lang w:val="en-GB"/>
          <w:rPrChange w:id="3" w:author="vaughan.john" w:date="2011-04-26T12:52:00Z">
            <w:rPr>
              <w:ins w:id="4" w:author="vaughan.john" w:date="2011-04-26T12:51:00Z"/>
              <w:lang w:val="en-GB"/>
            </w:rPr>
          </w:rPrChange>
        </w:rPr>
        <w:pPrChange w:id="5" w:author="vaughan.john" w:date="2011-04-26T12:52:00Z">
          <w:pPr>
            <w:tabs>
              <w:tab w:val="left" w:pos="1800"/>
            </w:tabs>
          </w:pPr>
        </w:pPrChange>
      </w:pPr>
    </w:p>
    <w:p w:rsidR="00031833" w:rsidRPr="00CD0041" w:rsidRDefault="00D80070" w:rsidP="0034455E">
      <w:pPr>
        <w:tabs>
          <w:tab w:val="left" w:pos="1800"/>
        </w:tabs>
        <w:jc w:val="center"/>
        <w:rPr>
          <w:lang w:val="en-GB"/>
          <w:rPrChange w:id="6" w:author="Nigel Laflin" w:date="2011-04-13T14:09:00Z">
            <w:rPr/>
          </w:rPrChange>
        </w:rPr>
      </w:pPr>
      <w:r w:rsidRPr="00D80070">
        <w:rPr>
          <w:lang w:val="en-GB"/>
          <w:rPrChange w:id="7" w:author="Nigel Laflin" w:date="2011-04-13T14:09:00Z">
            <w:rPr/>
          </w:rPrChange>
        </w:rPr>
        <w:t>Electronic Communications Committee (ECC)</w:t>
      </w:r>
    </w:p>
    <w:p w:rsidR="00031833" w:rsidRPr="00CD0041" w:rsidRDefault="00D80070" w:rsidP="0034455E">
      <w:pPr>
        <w:tabs>
          <w:tab w:val="left" w:pos="180"/>
          <w:tab w:val="left" w:pos="1980"/>
        </w:tabs>
        <w:jc w:val="center"/>
        <w:rPr>
          <w:lang w:val="en-GB"/>
          <w:rPrChange w:id="8" w:author="Nigel Laflin" w:date="2011-04-13T14:09:00Z">
            <w:rPr/>
          </w:rPrChange>
        </w:rPr>
      </w:pPr>
      <w:proofErr w:type="gramStart"/>
      <w:r w:rsidRPr="00D80070">
        <w:rPr>
          <w:lang w:val="en-GB"/>
          <w:rPrChange w:id="9" w:author="Nigel Laflin" w:date="2011-04-13T14:09:00Z">
            <w:rPr/>
          </w:rPrChange>
        </w:rPr>
        <w:t>within</w:t>
      </w:r>
      <w:proofErr w:type="gramEnd"/>
      <w:r w:rsidRPr="00D80070">
        <w:rPr>
          <w:lang w:val="en-GB"/>
          <w:rPrChange w:id="10" w:author="Nigel Laflin" w:date="2011-04-13T14:09:00Z">
            <w:rPr/>
          </w:rPrChange>
        </w:rPr>
        <w:t xml:space="preserve"> the European Conference of Postal and Telecommunications Administrations (CEPT)</w:t>
      </w:r>
    </w:p>
    <w:p w:rsidR="00031833" w:rsidRPr="00CD0041" w:rsidRDefault="00031833" w:rsidP="00031833">
      <w:pPr>
        <w:tabs>
          <w:tab w:val="left" w:pos="180"/>
          <w:tab w:val="left" w:pos="1980"/>
        </w:tabs>
        <w:rPr>
          <w:lang w:val="en-GB"/>
          <w:rPrChange w:id="11" w:author="Nigel Laflin" w:date="2011-04-13T14:09:00Z">
            <w:rPr/>
          </w:rPrChange>
        </w:rPr>
      </w:pPr>
    </w:p>
    <w:p w:rsidR="0077244E" w:rsidRPr="00CD0041" w:rsidRDefault="00D80070" w:rsidP="0077244E">
      <w:pPr>
        <w:spacing w:before="5160"/>
        <w:jc w:val="center"/>
        <w:rPr>
          <w:b/>
          <w:sz w:val="24"/>
          <w:lang w:val="en-GB"/>
          <w:rPrChange w:id="12" w:author="Nigel Laflin" w:date="2011-04-13T14:09:00Z">
            <w:rPr>
              <w:b/>
              <w:sz w:val="24"/>
            </w:rPr>
          </w:rPrChange>
        </w:rPr>
      </w:pPr>
      <w:r w:rsidRPr="00D80070">
        <w:rPr>
          <w:b/>
          <w:sz w:val="24"/>
          <w:lang w:val="en-GB"/>
          <w:rPrChange w:id="13" w:author="Nigel Laflin" w:date="2011-04-13T14:09:00Z">
            <w:rPr>
              <w:b/>
              <w:sz w:val="24"/>
            </w:rPr>
          </w:rPrChange>
        </w:rPr>
        <w:t>DRAFT ECC REPORT xxx</w:t>
      </w:r>
    </w:p>
    <w:p w:rsidR="00C617ED" w:rsidRPr="00CD0041" w:rsidRDefault="00D80070" w:rsidP="00C617ED">
      <w:pPr>
        <w:jc w:val="center"/>
        <w:rPr>
          <w:b/>
          <w:sz w:val="24"/>
          <w:lang w:val="en-GB"/>
          <w:rPrChange w:id="14" w:author="Nigel Laflin" w:date="2011-04-13T14:09:00Z">
            <w:rPr>
              <w:b/>
              <w:sz w:val="24"/>
            </w:rPr>
          </w:rPrChange>
        </w:rPr>
      </w:pPr>
      <w:r w:rsidRPr="00D80070">
        <w:rPr>
          <w:b/>
          <w:sz w:val="24"/>
          <w:lang w:val="en-GB"/>
          <w:rPrChange w:id="15" w:author="Nigel Laflin" w:date="2011-04-13T14:09:00Z">
            <w:rPr>
              <w:b/>
              <w:sz w:val="24"/>
            </w:rPr>
          </w:rPrChange>
        </w:rPr>
        <w:t>ON</w:t>
      </w:r>
    </w:p>
    <w:p w:rsidR="00C617ED" w:rsidRPr="00CD0041" w:rsidRDefault="00D80070" w:rsidP="00C617ED">
      <w:pPr>
        <w:jc w:val="center"/>
        <w:rPr>
          <w:b/>
          <w:sz w:val="24"/>
          <w:lang w:val="en-GB"/>
          <w:rPrChange w:id="16" w:author="Nigel Laflin" w:date="2011-04-13T14:09:00Z">
            <w:rPr>
              <w:b/>
              <w:sz w:val="24"/>
            </w:rPr>
          </w:rPrChange>
        </w:rPr>
      </w:pPr>
      <w:r w:rsidRPr="00D80070">
        <w:rPr>
          <w:b/>
          <w:sz w:val="24"/>
          <w:lang w:val="en-GB"/>
          <w:rPrChange w:id="17" w:author="Nigel Laflin" w:date="2011-04-13T14:09:00Z">
            <w:rPr>
              <w:b/>
              <w:sz w:val="24"/>
            </w:rPr>
          </w:rPrChange>
        </w:rPr>
        <w:t>POSSIBILITIES FOR FUTURE TERRESTRIAL DELIVERY OF AUDIO BROADCASTING SERVICES</w:t>
      </w:r>
    </w:p>
    <w:p w:rsidR="0077244E" w:rsidRPr="00CD0041" w:rsidRDefault="0077244E" w:rsidP="0077244E">
      <w:pPr>
        <w:rPr>
          <w:lang w:val="en-GB"/>
          <w:rPrChange w:id="18" w:author="Nigel Laflin" w:date="2011-04-13T14:09:00Z">
            <w:rPr/>
          </w:rPrChange>
        </w:rPr>
      </w:pPr>
    </w:p>
    <w:p w:rsidR="0077244E" w:rsidRPr="00CD0041" w:rsidRDefault="00D80070" w:rsidP="0077244E">
      <w:pPr>
        <w:jc w:val="center"/>
        <w:rPr>
          <w:b/>
          <w:sz w:val="24"/>
          <w:lang w:val="en-GB"/>
          <w:rPrChange w:id="19" w:author="Nigel Laflin" w:date="2011-04-13T14:09:00Z">
            <w:rPr>
              <w:b/>
              <w:sz w:val="24"/>
            </w:rPr>
          </w:rPrChange>
        </w:rPr>
      </w:pPr>
      <w:r w:rsidRPr="00D80070">
        <w:rPr>
          <w:b/>
          <w:sz w:val="24"/>
          <w:lang w:val="en-GB"/>
          <w:rPrChange w:id="20" w:author="Nigel Laflin" w:date="2011-04-13T14:09:00Z">
            <w:rPr>
              <w:b/>
              <w:sz w:val="24"/>
            </w:rPr>
          </w:rPrChange>
        </w:rPr>
        <w:t>Place, Month, Year</w:t>
      </w:r>
    </w:p>
    <w:p w:rsidR="0077244E" w:rsidRPr="00CD0041" w:rsidRDefault="0077244E" w:rsidP="0077244E">
      <w:pPr>
        <w:jc w:val="center"/>
        <w:rPr>
          <w:b/>
          <w:bCs/>
          <w:sz w:val="24"/>
          <w:lang w:val="en-GB"/>
          <w:rPrChange w:id="21" w:author="Nigel Laflin" w:date="2011-04-13T14:09:00Z">
            <w:rPr>
              <w:b/>
              <w:bCs/>
              <w:sz w:val="24"/>
            </w:rPr>
          </w:rPrChange>
        </w:rPr>
      </w:pPr>
    </w:p>
    <w:p w:rsidR="0077244E" w:rsidRPr="00CD0041" w:rsidRDefault="0077244E">
      <w:pPr>
        <w:rPr>
          <w:lang w:val="en-GB"/>
        </w:rPr>
        <w:sectPr w:rsidR="0077244E" w:rsidRPr="00CD0041" w:rsidSect="00DC09C6">
          <w:pgSz w:w="11907" w:h="16840" w:code="9"/>
          <w:pgMar w:top="1440" w:right="1134" w:bottom="1440" w:left="1134" w:header="709" w:footer="709" w:gutter="0"/>
          <w:cols w:space="708"/>
          <w:titlePg/>
          <w:docGrid w:linePitch="360"/>
        </w:sectPr>
      </w:pPr>
    </w:p>
    <w:p w:rsidR="00A82384" w:rsidRPr="00CD0041" w:rsidRDefault="00D80070" w:rsidP="00FC417C">
      <w:pPr>
        <w:pStyle w:val="Heading1"/>
        <w:rPr>
          <w:lang w:val="en-GB"/>
        </w:rPr>
      </w:pPr>
      <w:bookmarkStart w:id="22" w:name="_Toc290561814"/>
      <w:r w:rsidRPr="00D80070">
        <w:rPr>
          <w:lang w:val="en-GB"/>
          <w:rPrChange w:id="23" w:author="Nigel Laflin" w:date="2011-04-13T14:09:00Z">
            <w:rPr>
              <w:rFonts w:ascii="Times New Roman" w:hAnsi="Times New Roman" w:cs="Times New Roman"/>
              <w:b w:val="0"/>
              <w:bCs w:val="0"/>
              <w:caps w:val="0"/>
              <w:kern w:val="0"/>
              <w:szCs w:val="24"/>
              <w:lang w:val="en-GB"/>
            </w:rPr>
          </w:rPrChange>
        </w:rPr>
        <w:lastRenderedPageBreak/>
        <w:t>Executive summary</w:t>
      </w:r>
      <w:bookmarkEnd w:id="22"/>
    </w:p>
    <w:p w:rsidR="00D80070" w:rsidRPr="00D80070" w:rsidRDefault="00D80070" w:rsidP="00D80070">
      <w:pPr>
        <w:pStyle w:val="ECCParagraph"/>
        <w:rPr>
          <w:ins w:id="24" w:author="Dr. Roland Beutler" w:date="2010-12-16T09:23:00Z"/>
          <w:rStyle w:val="Emphasis"/>
          <w:i w:val="0"/>
          <w:iCs w:val="0"/>
          <w:rPrChange w:id="25" w:author="Nigel Laflin" w:date="2011-04-13T14:09:00Z">
            <w:rPr>
              <w:ins w:id="26" w:author="Dr. Roland Beutler" w:date="2010-12-16T09:23:00Z"/>
              <w:rStyle w:val="Emphasis"/>
              <w:rFonts w:ascii="Arial" w:hAnsi="Arial" w:cs="Arial"/>
              <w:b/>
              <w:bCs/>
              <w:i w:val="0"/>
              <w:iCs w:val="0"/>
              <w:caps/>
              <w:kern w:val="32"/>
              <w:szCs w:val="32"/>
              <w:lang w:val="en-GB"/>
            </w:rPr>
          </w:rPrChange>
        </w:rPr>
        <w:pPrChange w:id="27" w:author="Dr. Roland Beutler" w:date="2010-12-20T13:21:00Z">
          <w:pPr/>
        </w:pPrChange>
      </w:pPr>
      <w:ins w:id="28" w:author="Dr. Roland Beutler" w:date="2010-12-16T09:23:00Z">
        <w:r w:rsidRPr="00D80070">
          <w:rPr>
            <w:rStyle w:val="Emphasis"/>
            <w:rPrChange w:id="29" w:author="Nigel Laflin" w:date="2011-04-13T14:09:00Z">
              <w:rPr>
                <w:rStyle w:val="Emphasis"/>
                <w:rFonts w:ascii="Arial" w:hAnsi="Arial" w:cs="Arial"/>
              </w:rPr>
            </w:rPrChange>
          </w:rPr>
          <w:t>This report considers the possibilities for continuing Radio Broadcastings into the future.  While recognising that technological developments are opening a wide range of potential platforms’ for the distribution of audio content, it is felt that ‘terrestrial’ distribution with strategically placed transmitters simultaneously serving a large number of independent receivers will continue.  This is particularly true for portable and mobile reception.  With this in mind, this document concentrates on terrestrial distribution platforms and especially the relevant digital technologies that exist and are being developed.  Terrestrial distribution is a particular focus of the Frequency Management (FM) community in CEPT.</w:t>
        </w:r>
      </w:ins>
    </w:p>
    <w:p w:rsidR="00D80070" w:rsidRPr="00D80070" w:rsidRDefault="00D80070" w:rsidP="00D80070">
      <w:pPr>
        <w:pStyle w:val="ECCParagraph"/>
        <w:rPr>
          <w:ins w:id="30" w:author="Dr. Roland Beutler" w:date="2010-12-16T09:23:00Z"/>
          <w:rStyle w:val="Emphasis"/>
          <w:i w:val="0"/>
          <w:iCs w:val="0"/>
          <w:rPrChange w:id="31" w:author="Nigel Laflin" w:date="2011-04-13T14:09:00Z">
            <w:rPr>
              <w:ins w:id="32" w:author="Dr. Roland Beutler" w:date="2010-12-16T09:23:00Z"/>
              <w:rStyle w:val="Emphasis"/>
              <w:rFonts w:ascii="Arial" w:hAnsi="Arial" w:cs="Arial"/>
              <w:i w:val="0"/>
              <w:iCs w:val="0"/>
              <w:lang w:val="en-GB"/>
            </w:rPr>
          </w:rPrChange>
        </w:rPr>
        <w:pPrChange w:id="33" w:author="Dr. Roland Beutler" w:date="2010-12-20T13:21:00Z">
          <w:pPr/>
        </w:pPrChange>
      </w:pPr>
      <w:ins w:id="34" w:author="Dr. Roland Beutler" w:date="2010-12-16T09:23:00Z">
        <w:r w:rsidRPr="00D80070">
          <w:rPr>
            <w:rStyle w:val="Emphasis"/>
            <w:rPrChange w:id="35" w:author="Nigel Laflin" w:date="2011-04-13T14:09:00Z">
              <w:rPr>
                <w:rStyle w:val="Emphasis"/>
                <w:rFonts w:ascii="Arial" w:hAnsi="Arial" w:cs="Arial"/>
              </w:rPr>
            </w:rPrChange>
          </w:rPr>
          <w:t xml:space="preserve">By way of introduction the report offers a brief historical perspective showing that the radio audience has evolved.  Radio is now very much a medium which can be, and is, accessed by an audience that is both (potentially) mobile and (typically) doing something else at the same time.  The motorist is a good example of this.  The report looks at how this audience might be served in the future.  While, in the past, conventional terrestrial radio broadcasting was </w:t>
        </w:r>
      </w:ins>
      <w:r w:rsidR="009A486E" w:rsidRPr="00DB536D">
        <w:rPr>
          <w:rStyle w:val="Emphasis"/>
        </w:rPr>
        <w:t>t</w:t>
      </w:r>
      <w:ins w:id="36" w:author="Dr. Roland Beutler" w:date="2010-12-16T09:23:00Z">
        <w:r w:rsidRPr="00D80070">
          <w:rPr>
            <w:rStyle w:val="Emphasis"/>
            <w:rPrChange w:id="37" w:author="Nigel Laflin" w:date="2011-04-13T14:09:00Z">
              <w:rPr>
                <w:rStyle w:val="Emphasis"/>
                <w:rFonts w:ascii="Arial" w:hAnsi="Arial" w:cs="Arial"/>
              </w:rPr>
            </w:rPrChange>
          </w:rPr>
          <w:t xml:space="preserve">he only viable way to serve this audience, technological convergence and changing habits mean that other platforms such as </w:t>
        </w:r>
      </w:ins>
      <w:ins w:id="38" w:author="Nigel Laflin" w:date="2011-04-13T12:25:00Z">
        <w:r w:rsidR="009A486E" w:rsidRPr="00DB536D">
          <w:rPr>
            <w:rStyle w:val="Emphasis"/>
          </w:rPr>
          <w:t xml:space="preserve">mobile broadband, </w:t>
        </w:r>
      </w:ins>
      <w:ins w:id="39" w:author="Dr. Roland Beutler" w:date="2010-12-16T09:23:00Z">
        <w:r w:rsidRPr="00D80070">
          <w:rPr>
            <w:rStyle w:val="Emphasis"/>
            <w:rPrChange w:id="40" w:author="Nigel Laflin" w:date="2011-04-13T14:09:00Z">
              <w:rPr>
                <w:rStyle w:val="Emphasis"/>
                <w:rFonts w:ascii="Arial" w:hAnsi="Arial" w:cs="Arial"/>
              </w:rPr>
            </w:rPrChange>
          </w:rPr>
          <w:t>satellites and wired infrastructures can now be used under the right circumstances.</w:t>
        </w:r>
      </w:ins>
    </w:p>
    <w:p w:rsidR="00D80070" w:rsidRPr="00D80070" w:rsidRDefault="00D80070" w:rsidP="00D80070">
      <w:pPr>
        <w:pStyle w:val="ECCParagraph"/>
        <w:rPr>
          <w:ins w:id="41" w:author="Dr. Roland Beutler" w:date="2010-12-16T09:23:00Z"/>
          <w:rStyle w:val="Emphasis"/>
          <w:i w:val="0"/>
          <w:iCs w:val="0"/>
          <w:rPrChange w:id="42" w:author="Nigel Laflin" w:date="2011-04-13T14:09:00Z">
            <w:rPr>
              <w:ins w:id="43" w:author="Dr. Roland Beutler" w:date="2010-12-16T09:23:00Z"/>
              <w:rStyle w:val="Emphasis"/>
              <w:rFonts w:ascii="Arial" w:hAnsi="Arial" w:cs="Arial"/>
              <w:i w:val="0"/>
              <w:iCs w:val="0"/>
              <w:lang w:val="en-GB"/>
            </w:rPr>
          </w:rPrChange>
        </w:rPr>
        <w:pPrChange w:id="44" w:author="Dr. Roland Beutler" w:date="2010-12-20T13:21:00Z">
          <w:pPr/>
        </w:pPrChange>
      </w:pPr>
      <w:ins w:id="45" w:author="Dr. Roland Beutler" w:date="2010-12-16T09:23:00Z">
        <w:r w:rsidRPr="00D80070">
          <w:rPr>
            <w:rStyle w:val="Emphasis"/>
            <w:rPrChange w:id="46" w:author="Nigel Laflin" w:date="2011-04-13T14:09:00Z">
              <w:rPr>
                <w:rStyle w:val="Emphasis"/>
                <w:rFonts w:ascii="Arial" w:hAnsi="Arial" w:cs="Arial"/>
              </w:rPr>
            </w:rPrChange>
          </w:rPr>
          <w:t>In spite of this, terrestrial broadcasting does offer certain advantages and it is felt that this will continue for the foreseeable future.</w:t>
        </w:r>
      </w:ins>
    </w:p>
    <w:p w:rsidR="00B06988" w:rsidRPr="00CD0041" w:rsidRDefault="00D80070">
      <w:pPr>
        <w:pStyle w:val="ECCParagraph"/>
        <w:rPr>
          <w:ins w:id="47" w:author="Dr. Roland Beutler" w:date="2010-12-16T09:23:00Z"/>
          <w:rStyle w:val="Emphasis"/>
        </w:rPr>
      </w:pPr>
      <w:ins w:id="48" w:author="Dr. Roland Beutler" w:date="2010-12-16T09:23:00Z">
        <w:r w:rsidRPr="00D80070">
          <w:rPr>
            <w:rStyle w:val="Emphasis"/>
            <w:rPrChange w:id="49" w:author="Nigel Laflin" w:date="2011-04-13T14:09:00Z">
              <w:rPr>
                <w:rStyle w:val="Emphasis"/>
                <w:rFonts w:ascii="Arial" w:hAnsi="Arial" w:cs="Arial"/>
                <w:lang w:val="en-US"/>
              </w:rPr>
            </w:rPrChange>
          </w:rPr>
          <w:t xml:space="preserve">Terrestrial broadcasting is itself changing with the advent of digital modulation systems.  The report goes on to compare and contrast these modulation systems in some detail, looking at the strengths and weaknesses of each one.  This is </w:t>
        </w:r>
        <w:del w:id="50" w:author="Nigel Laflin" w:date="2011-04-13T12:26:00Z">
          <w:r w:rsidRPr="00D80070">
            <w:rPr>
              <w:rStyle w:val="Emphasis"/>
              <w:rPrChange w:id="51" w:author="Nigel Laflin" w:date="2011-04-13T14:09:00Z">
                <w:rPr>
                  <w:rStyle w:val="Emphasis"/>
                  <w:rFonts w:ascii="Arial" w:hAnsi="Arial" w:cs="Arial"/>
                  <w:lang w:val="en-US"/>
                </w:rPr>
              </w:rPrChange>
            </w:rPr>
            <w:delText xml:space="preserve">done on the </w:delText>
          </w:r>
        </w:del>
        <w:r w:rsidRPr="00D80070">
          <w:rPr>
            <w:rStyle w:val="Emphasis"/>
            <w:rPrChange w:id="52" w:author="Nigel Laflin" w:date="2011-04-13T14:09:00Z">
              <w:rPr>
                <w:rStyle w:val="Emphasis"/>
                <w:rFonts w:ascii="Arial" w:hAnsi="Arial" w:cs="Arial"/>
                <w:lang w:val="en-US"/>
              </w:rPr>
            </w:rPrChange>
          </w:rPr>
          <w:t>against the background considerations of audience size, geographical concentration and demographics, and how each system is able to exploit the available spectrum.</w:t>
        </w:r>
      </w:ins>
    </w:p>
    <w:p w:rsidR="00C617ED" w:rsidRPr="00CD0041" w:rsidRDefault="00D80070" w:rsidP="0094538B">
      <w:pPr>
        <w:pStyle w:val="ECCParagraph"/>
        <w:rPr>
          <w:rStyle w:val="Emphasis"/>
          <w:i w:val="0"/>
          <w:iCs w:val="0"/>
          <w:rPrChange w:id="53" w:author="Nigel Laflin" w:date="2011-04-13T14:09:00Z">
            <w:rPr>
              <w:rStyle w:val="Emphasis"/>
              <w:i w:val="0"/>
              <w:iCs w:val="0"/>
              <w:lang w:val="en-US"/>
            </w:rPr>
          </w:rPrChange>
        </w:rPr>
      </w:pPr>
      <w:del w:id="54" w:author="Dr. Roland Beutler" w:date="2010-12-16T09:23:00Z">
        <w:r w:rsidRPr="00D80070">
          <w:rPr>
            <w:rStyle w:val="Emphasis"/>
            <w:i w:val="0"/>
            <w:iCs w:val="0"/>
            <w:rPrChange w:id="55" w:author="Nigel Laflin" w:date="2011-04-13T14:09:00Z">
              <w:rPr>
                <w:rStyle w:val="Emphasis"/>
                <w:i w:val="0"/>
                <w:iCs w:val="0"/>
                <w:lang w:val="en-US"/>
              </w:rPr>
            </w:rPrChange>
          </w:rPr>
          <w:delText xml:space="preserve">This document </w:delText>
        </w:r>
      </w:del>
      <w:ins w:id="56" w:author="marc" w:date="2010-12-09T14:50:00Z">
        <w:del w:id="57" w:author="Dr. Roland Beutler" w:date="2010-12-16T09:23:00Z">
          <w:r w:rsidRPr="00D80070">
            <w:rPr>
              <w:rStyle w:val="Emphasis"/>
              <w:i w:val="0"/>
              <w:iCs w:val="0"/>
              <w:rPrChange w:id="58" w:author="Nigel Laflin" w:date="2011-04-13T14:09:00Z">
                <w:rPr>
                  <w:rStyle w:val="Emphasis"/>
                  <w:i w:val="0"/>
                  <w:iCs w:val="0"/>
                  <w:lang w:val="en-US"/>
                </w:rPr>
              </w:rPrChange>
            </w:rPr>
            <w:delText xml:space="preserve">ECC Report </w:delText>
          </w:r>
        </w:del>
      </w:ins>
      <w:del w:id="59" w:author="Dr. Roland Beutler" w:date="2010-12-16T09:23:00Z">
        <w:r w:rsidRPr="00D80070">
          <w:rPr>
            <w:rStyle w:val="Emphasis"/>
            <w:i w:val="0"/>
            <w:iCs w:val="0"/>
            <w:rPrChange w:id="60" w:author="Nigel Laflin" w:date="2011-04-13T14:09:00Z">
              <w:rPr>
                <w:rStyle w:val="Emphasis"/>
                <w:i w:val="0"/>
                <w:iCs w:val="0"/>
                <w:lang w:val="en-US"/>
              </w:rPr>
            </w:rPrChange>
          </w:rPr>
          <w:delText>considers the possibilities for continuing Radio Broadcastings into the future.  While recognising that technological developments are openning a wide range of potential platforms’ for the distribution of audio content, it is felt that ‘terrestrial’ distribution with strategically placed transmitters simultaneously serving a large number of independent receivers will continue.  This is particularly true for portable and mobile reception.  With this in mind, this document concentrates on terrestrial distribution platforms and especially the relevant digital technologies that exist and are being developed.  Terrestrial distrib</w:delText>
        </w:r>
      </w:del>
      <w:ins w:id="61" w:author="marc" w:date="2010-12-09T14:52:00Z">
        <w:del w:id="62" w:author="Dr. Roland Beutler" w:date="2010-12-16T09:23:00Z">
          <w:r w:rsidR="00C617ED" w:rsidRPr="00CD0041" w:rsidDel="0094538B">
            <w:rPr>
              <w:rStyle w:val="Emphasis"/>
              <w:i w:val="0"/>
              <w:iCs w:val="0"/>
            </w:rPr>
            <w:delText>u</w:delText>
          </w:r>
        </w:del>
      </w:ins>
      <w:del w:id="63" w:author="Dr. Roland Beutler" w:date="2010-12-16T09:23:00Z">
        <w:r w:rsidRPr="00D80070">
          <w:rPr>
            <w:rStyle w:val="Emphasis"/>
            <w:i w:val="0"/>
            <w:iCs w:val="0"/>
            <w:rPrChange w:id="64" w:author="Nigel Laflin" w:date="2011-04-13T14:09:00Z">
              <w:rPr>
                <w:rStyle w:val="Emphasis"/>
                <w:i w:val="0"/>
                <w:iCs w:val="0"/>
                <w:lang w:val="en-US"/>
              </w:rPr>
            </w:rPrChange>
          </w:rPr>
          <w:delText>tion is a particular focus of the Frequency Managem</w:delText>
        </w:r>
      </w:del>
      <w:ins w:id="65" w:author="marc" w:date="2010-12-09T15:01:00Z">
        <w:del w:id="66" w:author="Dr. Roland Beutler" w:date="2010-12-16T09:23:00Z">
          <w:r w:rsidR="00C617ED" w:rsidRPr="00CD0041" w:rsidDel="0094538B">
            <w:rPr>
              <w:rStyle w:val="Emphasis"/>
              <w:i w:val="0"/>
              <w:iCs w:val="0"/>
            </w:rPr>
            <w:delText>e</w:delText>
          </w:r>
        </w:del>
      </w:ins>
      <w:del w:id="67" w:author="Dr. Roland Beutler" w:date="2010-12-16T09:23:00Z">
        <w:r w:rsidRPr="00D80070">
          <w:rPr>
            <w:rStyle w:val="Emphasis"/>
            <w:i w:val="0"/>
            <w:iCs w:val="0"/>
            <w:rPrChange w:id="68" w:author="Nigel Laflin" w:date="2011-04-13T14:09:00Z">
              <w:rPr>
                <w:rStyle w:val="Emphasis"/>
                <w:i w:val="0"/>
                <w:iCs w:val="0"/>
                <w:lang w:val="en-US"/>
              </w:rPr>
            </w:rPrChange>
          </w:rPr>
          <w:delText>nt (FM) community in CEPT.</w:delText>
        </w:r>
      </w:del>
    </w:p>
    <w:p w:rsidR="0077244E" w:rsidRPr="00CD0041" w:rsidRDefault="00D80070" w:rsidP="006F49B0">
      <w:pPr>
        <w:jc w:val="center"/>
        <w:rPr>
          <w:rStyle w:val="Style12ptBold"/>
          <w:lang w:val="en-GB"/>
        </w:rPr>
      </w:pPr>
      <w:r w:rsidRPr="00D80070">
        <w:rPr>
          <w:lang w:val="en-GB"/>
          <w:rPrChange w:id="69" w:author="Nigel Laflin" w:date="2011-04-13T14:09:00Z">
            <w:rPr>
              <w:b/>
              <w:bCs/>
              <w:i/>
              <w:iCs/>
              <w:lang w:val="en-GB"/>
            </w:rPr>
          </w:rPrChange>
        </w:rPr>
        <w:br w:type="page"/>
      </w:r>
      <w:r w:rsidR="00A82384" w:rsidRPr="00CD0041">
        <w:rPr>
          <w:rStyle w:val="Style12ptBold"/>
          <w:lang w:val="en-GB"/>
        </w:rPr>
        <w:lastRenderedPageBreak/>
        <w:t>Table of Contents</w:t>
      </w:r>
    </w:p>
    <w:p w:rsidR="00A82384" w:rsidRPr="00CD0041" w:rsidRDefault="00A82384">
      <w:pPr>
        <w:rPr>
          <w:lang w:val="en-GB"/>
        </w:rPr>
      </w:pPr>
    </w:p>
    <w:p w:rsidR="00DB536D" w:rsidRPr="00B84FE4" w:rsidRDefault="00D80070">
      <w:pPr>
        <w:pStyle w:val="TOC4"/>
        <w:rPr>
          <w:ins w:id="70" w:author="Nigel Laflin" w:date="2011-04-14T16:28:00Z"/>
          <w:rFonts w:ascii="Calibri" w:eastAsia="MS Mincho" w:hAnsi="Calibri" w:cs="Arial"/>
          <w:i w:val="0"/>
          <w:noProof/>
          <w:sz w:val="22"/>
          <w:szCs w:val="22"/>
          <w:lang w:val="en-GB" w:eastAsia="ja-JP"/>
        </w:rPr>
      </w:pPr>
      <w:r w:rsidRPr="00D80070">
        <w:rPr>
          <w:b/>
          <w:lang w:val="en-GB"/>
          <w:rPrChange w:id="71" w:author="Nigel Laflin" w:date="2011-04-13T14:09:00Z">
            <w:rPr>
              <w:i w:val="0"/>
              <w:caps/>
              <w:color w:val="0000FF"/>
              <w:u w:val="single"/>
              <w:lang w:val="en-GB"/>
            </w:rPr>
          </w:rPrChange>
        </w:rPr>
        <w:fldChar w:fldCharType="begin"/>
      </w:r>
      <w:r w:rsidRPr="00D80070">
        <w:rPr>
          <w:b/>
          <w:caps/>
          <w:lang w:val="en-GB"/>
          <w:rPrChange w:id="72" w:author="Nigel Laflin" w:date="2011-04-13T14:09:00Z">
            <w:rPr>
              <w:b/>
              <w:i w:val="0"/>
              <w:iCs/>
              <w:caps/>
              <w:lang w:val="en-GB"/>
            </w:rPr>
          </w:rPrChange>
        </w:rPr>
        <w:instrText xml:space="preserve"> TOC \o "1-4" \h \z \u </w:instrText>
      </w:r>
      <w:r w:rsidRPr="00D80070">
        <w:rPr>
          <w:b/>
          <w:lang w:val="en-GB"/>
          <w:rPrChange w:id="73" w:author="Nigel Laflin" w:date="2011-04-13T14:09:00Z">
            <w:rPr>
              <w:i w:val="0"/>
              <w:caps/>
              <w:color w:val="0000FF"/>
              <w:u w:val="single"/>
              <w:lang w:val="en-GB"/>
            </w:rPr>
          </w:rPrChange>
        </w:rPr>
        <w:fldChar w:fldCharType="separate"/>
      </w:r>
      <w:ins w:id="74"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"_Toc290561812"</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Date issued:  10 December 2010</w:t>
        </w:r>
        <w:r w:rsidR="00DB536D">
          <w:rPr>
            <w:noProof/>
            <w:webHidden/>
          </w:rPr>
          <w:tab/>
        </w:r>
        <w:r>
          <w:rPr>
            <w:noProof/>
            <w:webHidden/>
          </w:rPr>
          <w:fldChar w:fldCharType="begin"/>
        </w:r>
        <w:r w:rsidR="00DB536D">
          <w:rPr>
            <w:noProof/>
            <w:webHidden/>
          </w:rPr>
          <w:instrText xml:space="preserve"> PAGEREF _Toc290561812 \h </w:instrText>
        </w:r>
      </w:ins>
      <w:r>
        <w:rPr>
          <w:noProof/>
          <w:webHidden/>
        </w:rPr>
      </w:r>
      <w:r>
        <w:rPr>
          <w:noProof/>
          <w:webHidden/>
        </w:rPr>
        <w:fldChar w:fldCharType="separate"/>
      </w:r>
      <w:ins w:id="75" w:author="Nigel Laflin" w:date="2011-04-14T16:28:00Z">
        <w:r w:rsidR="00DB536D">
          <w:rPr>
            <w:noProof/>
            <w:webHidden/>
          </w:rPr>
          <w:t>1</w:t>
        </w:r>
        <w:r>
          <w:rPr>
            <w:noProof/>
            <w:webHidden/>
          </w:rPr>
          <w:fldChar w:fldCharType="end"/>
        </w:r>
        <w:r w:rsidRPr="00F15441">
          <w:rPr>
            <w:rStyle w:val="Hyperlink"/>
            <w:noProof/>
          </w:rPr>
          <w:fldChar w:fldCharType="end"/>
        </w:r>
      </w:ins>
    </w:p>
    <w:p w:rsidR="00DB536D" w:rsidRPr="00B84FE4" w:rsidRDefault="00D80070">
      <w:pPr>
        <w:pStyle w:val="TOC4"/>
        <w:rPr>
          <w:ins w:id="76" w:author="Nigel Laflin" w:date="2011-04-14T16:28:00Z"/>
          <w:rFonts w:ascii="Calibri" w:eastAsia="MS Mincho" w:hAnsi="Calibri" w:cs="Arial"/>
          <w:i w:val="0"/>
          <w:noProof/>
          <w:sz w:val="22"/>
          <w:szCs w:val="22"/>
          <w:lang w:val="en-GB" w:eastAsia="ja-JP"/>
        </w:rPr>
      </w:pPr>
      <w:ins w:id="77"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"_Toc290561813"</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Source:  Chairman of DG1 of FM PT45</w:t>
        </w:r>
        <w:r w:rsidR="00DB536D">
          <w:rPr>
            <w:noProof/>
            <w:webHidden/>
          </w:rPr>
          <w:tab/>
        </w:r>
        <w:r>
          <w:rPr>
            <w:noProof/>
            <w:webHidden/>
          </w:rPr>
          <w:fldChar w:fldCharType="begin"/>
        </w:r>
        <w:r w:rsidR="00DB536D">
          <w:rPr>
            <w:noProof/>
            <w:webHidden/>
          </w:rPr>
          <w:instrText xml:space="preserve"> PAGEREF _Toc290561813 \h </w:instrText>
        </w:r>
      </w:ins>
      <w:r>
        <w:rPr>
          <w:noProof/>
          <w:webHidden/>
        </w:rPr>
      </w:r>
      <w:r>
        <w:rPr>
          <w:noProof/>
          <w:webHidden/>
        </w:rPr>
        <w:fldChar w:fldCharType="separate"/>
      </w:r>
      <w:ins w:id="78" w:author="Nigel Laflin" w:date="2011-04-14T16:28:00Z">
        <w:r w:rsidR="00DB536D">
          <w:rPr>
            <w:noProof/>
            <w:webHidden/>
          </w:rPr>
          <w:t>1</w:t>
        </w:r>
        <w:r>
          <w:rPr>
            <w:noProof/>
            <w:webHidden/>
          </w:rPr>
          <w:fldChar w:fldCharType="end"/>
        </w:r>
        <w:r w:rsidRPr="00F15441">
          <w:rPr>
            <w:rStyle w:val="Hyperlink"/>
            <w:noProof/>
          </w:rPr>
          <w:fldChar w:fldCharType="end"/>
        </w:r>
      </w:ins>
    </w:p>
    <w:p w:rsidR="00DB536D" w:rsidRPr="00B84FE4" w:rsidRDefault="00D80070">
      <w:pPr>
        <w:pStyle w:val="TOC1"/>
        <w:rPr>
          <w:ins w:id="79" w:author="Nigel Laflin" w:date="2011-04-14T16:28:00Z"/>
          <w:rFonts w:ascii="Calibri" w:eastAsia="MS Mincho" w:hAnsi="Calibri" w:cs="Arial"/>
          <w:b w:val="0"/>
          <w:caps w:val="0"/>
          <w:noProof/>
          <w:sz w:val="22"/>
          <w:szCs w:val="22"/>
          <w:lang w:val="en-GB" w:eastAsia="ja-JP"/>
        </w:rPr>
      </w:pPr>
      <w:ins w:id="80"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"_Toc290561814"</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0</w:t>
        </w:r>
        <w:r w:rsidR="00DB536D" w:rsidRPr="00B84FE4">
          <w:rPr>
            <w:rFonts w:ascii="Calibri" w:eastAsia="MS Mincho" w:hAnsi="Calibri" w:cs="Arial"/>
            <w:b w:val="0"/>
            <w:caps w:val="0"/>
            <w:noProof/>
            <w:sz w:val="22"/>
            <w:szCs w:val="22"/>
            <w:lang w:val="en-GB" w:eastAsia="ja-JP"/>
          </w:rPr>
          <w:tab/>
        </w:r>
        <w:r w:rsidR="00DB536D" w:rsidRPr="00F15441">
          <w:rPr>
            <w:rStyle w:val="Hyperlink"/>
            <w:noProof/>
            <w:lang w:val="en-GB"/>
          </w:rPr>
          <w:t>Executive summary</w:t>
        </w:r>
        <w:r w:rsidR="00DB536D">
          <w:rPr>
            <w:noProof/>
            <w:webHidden/>
          </w:rPr>
          <w:tab/>
        </w:r>
        <w:r>
          <w:rPr>
            <w:noProof/>
            <w:webHidden/>
          </w:rPr>
          <w:fldChar w:fldCharType="begin"/>
        </w:r>
        <w:r w:rsidR="00DB536D">
          <w:rPr>
            <w:noProof/>
            <w:webHidden/>
          </w:rPr>
          <w:instrText xml:space="preserve"> PAGEREF _Toc290561814 \h </w:instrText>
        </w:r>
      </w:ins>
      <w:r>
        <w:rPr>
          <w:noProof/>
          <w:webHidden/>
        </w:rPr>
      </w:r>
      <w:r>
        <w:rPr>
          <w:noProof/>
          <w:webHidden/>
        </w:rPr>
        <w:fldChar w:fldCharType="separate"/>
      </w:r>
      <w:ins w:id="81" w:author="Nigel Laflin" w:date="2011-04-14T16:28:00Z">
        <w:r w:rsidR="00DB536D">
          <w:rPr>
            <w:noProof/>
            <w:webHidden/>
          </w:rPr>
          <w:t>3</w:t>
        </w:r>
        <w:r>
          <w:rPr>
            <w:noProof/>
            <w:webHidden/>
          </w:rPr>
          <w:fldChar w:fldCharType="end"/>
        </w:r>
        <w:r w:rsidRPr="00F15441">
          <w:rPr>
            <w:rStyle w:val="Hyperlink"/>
            <w:noProof/>
          </w:rPr>
          <w:fldChar w:fldCharType="end"/>
        </w:r>
      </w:ins>
    </w:p>
    <w:p w:rsidR="00DB536D" w:rsidRPr="00B84FE4" w:rsidRDefault="00D80070">
      <w:pPr>
        <w:pStyle w:val="TOC1"/>
        <w:rPr>
          <w:ins w:id="82" w:author="Nigel Laflin" w:date="2011-04-14T16:28:00Z"/>
          <w:rFonts w:ascii="Calibri" w:eastAsia="MS Mincho" w:hAnsi="Calibri" w:cs="Arial"/>
          <w:b w:val="0"/>
          <w:caps w:val="0"/>
          <w:noProof/>
          <w:sz w:val="22"/>
          <w:szCs w:val="22"/>
          <w:lang w:val="en-GB" w:eastAsia="ja-JP"/>
        </w:rPr>
      </w:pPr>
      <w:ins w:id="83"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"_Toc290561815"</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1</w:t>
        </w:r>
        <w:r w:rsidR="00DB536D" w:rsidRPr="00B84FE4">
          <w:rPr>
            <w:rFonts w:ascii="Calibri" w:eastAsia="MS Mincho" w:hAnsi="Calibri" w:cs="Arial"/>
            <w:b w:val="0"/>
            <w:caps w:val="0"/>
            <w:noProof/>
            <w:sz w:val="22"/>
            <w:szCs w:val="22"/>
            <w:lang w:val="en-GB" w:eastAsia="ja-JP"/>
          </w:rPr>
          <w:tab/>
        </w:r>
        <w:r w:rsidR="00DB536D" w:rsidRPr="00F15441">
          <w:rPr>
            <w:rStyle w:val="Hyperlink"/>
            <w:noProof/>
            <w:lang w:val="en-GB"/>
          </w:rPr>
          <w:t>Introduction</w:t>
        </w:r>
        <w:r w:rsidR="00DB536D">
          <w:rPr>
            <w:noProof/>
            <w:webHidden/>
          </w:rPr>
          <w:tab/>
        </w:r>
        <w:r>
          <w:rPr>
            <w:noProof/>
            <w:webHidden/>
          </w:rPr>
          <w:fldChar w:fldCharType="begin"/>
        </w:r>
        <w:r w:rsidR="00DB536D">
          <w:rPr>
            <w:noProof/>
            <w:webHidden/>
          </w:rPr>
          <w:instrText xml:space="preserve"> PAGEREF _Toc290561815 \h </w:instrText>
        </w:r>
      </w:ins>
      <w:r>
        <w:rPr>
          <w:noProof/>
          <w:webHidden/>
        </w:rPr>
      </w:r>
      <w:r>
        <w:rPr>
          <w:noProof/>
          <w:webHidden/>
        </w:rPr>
        <w:fldChar w:fldCharType="separate"/>
      </w:r>
      <w:ins w:id="84" w:author="Nigel Laflin" w:date="2011-04-14T16:28:00Z">
        <w:r w:rsidR="00DB536D">
          <w:rPr>
            <w:noProof/>
            <w:webHidden/>
          </w:rPr>
          <w:t>6</w:t>
        </w:r>
        <w:r>
          <w:rPr>
            <w:noProof/>
            <w:webHidden/>
          </w:rPr>
          <w:fldChar w:fldCharType="end"/>
        </w:r>
        <w:r w:rsidRPr="00F15441">
          <w:rPr>
            <w:rStyle w:val="Hyperlink"/>
            <w:noProof/>
          </w:rPr>
          <w:fldChar w:fldCharType="end"/>
        </w:r>
      </w:ins>
    </w:p>
    <w:p w:rsidR="00DB536D" w:rsidRPr="00B84FE4" w:rsidRDefault="00D80070">
      <w:pPr>
        <w:pStyle w:val="TOC1"/>
        <w:rPr>
          <w:ins w:id="85" w:author="Nigel Laflin" w:date="2011-04-14T16:28:00Z"/>
          <w:rFonts w:ascii="Calibri" w:eastAsia="MS Mincho" w:hAnsi="Calibri" w:cs="Arial"/>
          <w:b w:val="0"/>
          <w:caps w:val="0"/>
          <w:noProof/>
          <w:sz w:val="22"/>
          <w:szCs w:val="22"/>
          <w:lang w:val="en-GB" w:eastAsia="ja-JP"/>
        </w:rPr>
      </w:pPr>
      <w:ins w:id="86"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"_Toc290561816"</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2</w:t>
        </w:r>
        <w:r w:rsidR="00DB536D" w:rsidRPr="00B84FE4">
          <w:rPr>
            <w:rFonts w:ascii="Calibri" w:eastAsia="MS Mincho" w:hAnsi="Calibri" w:cs="Arial"/>
            <w:b w:val="0"/>
            <w:caps w:val="0"/>
            <w:noProof/>
            <w:sz w:val="22"/>
            <w:szCs w:val="22"/>
            <w:lang w:val="en-GB" w:eastAsia="ja-JP"/>
          </w:rPr>
          <w:tab/>
        </w:r>
        <w:r w:rsidR="00DB536D" w:rsidRPr="00F15441">
          <w:rPr>
            <w:rStyle w:val="Hyperlink"/>
            <w:noProof/>
            <w:lang w:val="en-GB"/>
          </w:rPr>
          <w:t>THE CHANGING RADIO ENVIRONMENT</w:t>
        </w:r>
        <w:r w:rsidR="00DB536D">
          <w:rPr>
            <w:noProof/>
            <w:webHidden/>
          </w:rPr>
          <w:tab/>
        </w:r>
        <w:r>
          <w:rPr>
            <w:noProof/>
            <w:webHidden/>
          </w:rPr>
          <w:fldChar w:fldCharType="begin"/>
        </w:r>
        <w:r w:rsidR="00DB536D">
          <w:rPr>
            <w:noProof/>
            <w:webHidden/>
          </w:rPr>
          <w:instrText xml:space="preserve"> PAGEREF _Toc290561816 \h </w:instrText>
        </w:r>
      </w:ins>
      <w:r>
        <w:rPr>
          <w:noProof/>
          <w:webHidden/>
        </w:rPr>
      </w:r>
      <w:r>
        <w:rPr>
          <w:noProof/>
          <w:webHidden/>
        </w:rPr>
        <w:fldChar w:fldCharType="separate"/>
      </w:r>
      <w:ins w:id="87" w:author="Nigel Laflin" w:date="2011-04-14T16:28:00Z">
        <w:r w:rsidR="00DB536D">
          <w:rPr>
            <w:noProof/>
            <w:webHidden/>
          </w:rPr>
          <w:t>7</w:t>
        </w:r>
        <w:r>
          <w:rPr>
            <w:noProof/>
            <w:webHidden/>
          </w:rPr>
          <w:fldChar w:fldCharType="end"/>
        </w:r>
        <w:r w:rsidRPr="00F15441">
          <w:rPr>
            <w:rStyle w:val="Hyperlink"/>
            <w:noProof/>
          </w:rPr>
          <w:fldChar w:fldCharType="end"/>
        </w:r>
      </w:ins>
    </w:p>
    <w:p w:rsidR="00DB536D" w:rsidRPr="00B84FE4" w:rsidRDefault="00D80070">
      <w:pPr>
        <w:pStyle w:val="TOC1"/>
        <w:rPr>
          <w:ins w:id="88" w:author="Nigel Laflin" w:date="2011-04-14T16:28:00Z"/>
          <w:rFonts w:ascii="Calibri" w:eastAsia="MS Mincho" w:hAnsi="Calibri" w:cs="Arial"/>
          <w:b w:val="0"/>
          <w:caps w:val="0"/>
          <w:noProof/>
          <w:sz w:val="22"/>
          <w:szCs w:val="22"/>
          <w:lang w:val="en-GB" w:eastAsia="ja-JP"/>
        </w:rPr>
      </w:pPr>
      <w:ins w:id="89"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"_Toc290561817"</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3</w:t>
        </w:r>
        <w:r w:rsidR="00DB536D" w:rsidRPr="00B84FE4">
          <w:rPr>
            <w:rFonts w:ascii="Calibri" w:eastAsia="MS Mincho" w:hAnsi="Calibri" w:cs="Arial"/>
            <w:b w:val="0"/>
            <w:caps w:val="0"/>
            <w:noProof/>
            <w:sz w:val="22"/>
            <w:szCs w:val="22"/>
            <w:lang w:val="en-GB" w:eastAsia="ja-JP"/>
          </w:rPr>
          <w:tab/>
        </w:r>
        <w:r w:rsidR="00DB536D" w:rsidRPr="00F15441">
          <w:rPr>
            <w:rStyle w:val="Hyperlink"/>
            <w:noProof/>
            <w:lang w:val="en-GB"/>
          </w:rPr>
          <w:t>COVERAGE Considerations</w:t>
        </w:r>
        <w:r w:rsidR="00DB536D">
          <w:rPr>
            <w:noProof/>
            <w:webHidden/>
          </w:rPr>
          <w:tab/>
        </w:r>
        <w:r>
          <w:rPr>
            <w:noProof/>
            <w:webHidden/>
          </w:rPr>
          <w:fldChar w:fldCharType="begin"/>
        </w:r>
        <w:r w:rsidR="00DB536D">
          <w:rPr>
            <w:noProof/>
            <w:webHidden/>
          </w:rPr>
          <w:instrText xml:space="preserve"> PAGEREF _Toc290561817 \h </w:instrText>
        </w:r>
      </w:ins>
      <w:r>
        <w:rPr>
          <w:noProof/>
          <w:webHidden/>
        </w:rPr>
      </w:r>
      <w:r>
        <w:rPr>
          <w:noProof/>
          <w:webHidden/>
        </w:rPr>
        <w:fldChar w:fldCharType="separate"/>
      </w:r>
      <w:ins w:id="90" w:author="Nigel Laflin" w:date="2011-04-14T16:28:00Z">
        <w:r w:rsidR="00DB536D">
          <w:rPr>
            <w:noProof/>
            <w:webHidden/>
          </w:rPr>
          <w:t>8</w:t>
        </w:r>
        <w:r>
          <w:rPr>
            <w:noProof/>
            <w:webHidden/>
          </w:rPr>
          <w:fldChar w:fldCharType="end"/>
        </w:r>
        <w:r w:rsidRPr="00F15441">
          <w:rPr>
            <w:rStyle w:val="Hyperlink"/>
            <w:noProof/>
          </w:rPr>
          <w:fldChar w:fldCharType="end"/>
        </w:r>
      </w:ins>
    </w:p>
    <w:p w:rsidR="00DB536D" w:rsidRPr="00B84FE4" w:rsidRDefault="00D80070">
      <w:pPr>
        <w:pStyle w:val="TOC1"/>
        <w:rPr>
          <w:ins w:id="91" w:author="Nigel Laflin" w:date="2011-04-14T16:28:00Z"/>
          <w:rFonts w:ascii="Calibri" w:eastAsia="MS Mincho" w:hAnsi="Calibri" w:cs="Arial"/>
          <w:b w:val="0"/>
          <w:caps w:val="0"/>
          <w:noProof/>
          <w:sz w:val="22"/>
          <w:szCs w:val="22"/>
          <w:lang w:val="en-GB" w:eastAsia="ja-JP"/>
        </w:rPr>
      </w:pPr>
      <w:ins w:id="92"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"_Toc290561818"</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4</w:t>
        </w:r>
        <w:r w:rsidR="00DB536D" w:rsidRPr="00B84FE4">
          <w:rPr>
            <w:rFonts w:ascii="Calibri" w:eastAsia="MS Mincho" w:hAnsi="Calibri" w:cs="Arial"/>
            <w:b w:val="0"/>
            <w:caps w:val="0"/>
            <w:noProof/>
            <w:sz w:val="22"/>
            <w:szCs w:val="22"/>
            <w:lang w:val="en-GB" w:eastAsia="ja-JP"/>
          </w:rPr>
          <w:tab/>
        </w:r>
        <w:r w:rsidR="00DB536D" w:rsidRPr="00F15441">
          <w:rPr>
            <w:rStyle w:val="Hyperlink"/>
            <w:noProof/>
            <w:lang w:val="en-GB"/>
          </w:rPr>
          <w:t xml:space="preserve">DELIVERY SYSTEM REQUIREMENTS  </w:t>
        </w:r>
        <w:r w:rsidR="00DB536D">
          <w:rPr>
            <w:noProof/>
            <w:webHidden/>
          </w:rPr>
          <w:tab/>
        </w:r>
        <w:r>
          <w:rPr>
            <w:noProof/>
            <w:webHidden/>
          </w:rPr>
          <w:fldChar w:fldCharType="begin"/>
        </w:r>
        <w:r w:rsidR="00DB536D">
          <w:rPr>
            <w:noProof/>
            <w:webHidden/>
          </w:rPr>
          <w:instrText xml:space="preserve"> PAGEREF _Toc290561818 \h </w:instrText>
        </w:r>
      </w:ins>
      <w:r>
        <w:rPr>
          <w:noProof/>
          <w:webHidden/>
        </w:rPr>
      </w:r>
      <w:r>
        <w:rPr>
          <w:noProof/>
          <w:webHidden/>
        </w:rPr>
        <w:fldChar w:fldCharType="separate"/>
      </w:r>
      <w:ins w:id="93" w:author="Nigel Laflin" w:date="2011-04-14T16:28:00Z">
        <w:r w:rsidR="00DB536D">
          <w:rPr>
            <w:noProof/>
            <w:webHidden/>
          </w:rPr>
          <w:t>9</w:t>
        </w:r>
        <w:r>
          <w:rPr>
            <w:noProof/>
            <w:webHidden/>
          </w:rPr>
          <w:fldChar w:fldCharType="end"/>
        </w:r>
        <w:r w:rsidRPr="00F15441">
          <w:rPr>
            <w:rStyle w:val="Hyperlink"/>
            <w:noProof/>
          </w:rPr>
          <w:fldChar w:fldCharType="end"/>
        </w:r>
      </w:ins>
    </w:p>
    <w:p w:rsidR="00DB536D" w:rsidRPr="00B84FE4" w:rsidRDefault="00D80070">
      <w:pPr>
        <w:pStyle w:val="TOC1"/>
        <w:rPr>
          <w:ins w:id="94" w:author="Nigel Laflin" w:date="2011-04-14T16:28:00Z"/>
          <w:rFonts w:ascii="Calibri" w:eastAsia="MS Mincho" w:hAnsi="Calibri" w:cs="Arial"/>
          <w:b w:val="0"/>
          <w:caps w:val="0"/>
          <w:noProof/>
          <w:sz w:val="22"/>
          <w:szCs w:val="22"/>
          <w:lang w:val="en-GB" w:eastAsia="ja-JP"/>
        </w:rPr>
      </w:pPr>
      <w:ins w:id="95"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"_Toc290561819"</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5</w:t>
        </w:r>
        <w:r w:rsidR="00DB536D" w:rsidRPr="00B84FE4">
          <w:rPr>
            <w:rFonts w:ascii="Calibri" w:eastAsia="MS Mincho" w:hAnsi="Calibri" w:cs="Arial"/>
            <w:b w:val="0"/>
            <w:caps w:val="0"/>
            <w:noProof/>
            <w:sz w:val="22"/>
            <w:szCs w:val="22"/>
            <w:lang w:val="en-GB" w:eastAsia="ja-JP"/>
          </w:rPr>
          <w:tab/>
        </w:r>
        <w:r w:rsidR="00DB536D" w:rsidRPr="00F15441">
          <w:rPr>
            <w:rStyle w:val="Hyperlink"/>
            <w:noProof/>
            <w:lang w:val="en-GB"/>
          </w:rPr>
          <w:t>Terrestrial Distribution</w:t>
        </w:r>
        <w:r w:rsidR="00DB536D">
          <w:rPr>
            <w:noProof/>
            <w:webHidden/>
          </w:rPr>
          <w:tab/>
        </w:r>
        <w:r>
          <w:rPr>
            <w:noProof/>
            <w:webHidden/>
          </w:rPr>
          <w:fldChar w:fldCharType="begin"/>
        </w:r>
        <w:r w:rsidR="00DB536D">
          <w:rPr>
            <w:noProof/>
            <w:webHidden/>
          </w:rPr>
          <w:instrText xml:space="preserve"> PAGEREF _Toc290561819 \h </w:instrText>
        </w:r>
      </w:ins>
      <w:r>
        <w:rPr>
          <w:noProof/>
          <w:webHidden/>
        </w:rPr>
      </w:r>
      <w:r>
        <w:rPr>
          <w:noProof/>
          <w:webHidden/>
        </w:rPr>
        <w:fldChar w:fldCharType="separate"/>
      </w:r>
      <w:ins w:id="96" w:author="Nigel Laflin" w:date="2011-04-14T16:28:00Z">
        <w:r w:rsidR="00DB536D">
          <w:rPr>
            <w:noProof/>
            <w:webHidden/>
          </w:rPr>
          <w:t>10</w:t>
        </w:r>
        <w:r>
          <w:rPr>
            <w:noProof/>
            <w:webHidden/>
          </w:rPr>
          <w:fldChar w:fldCharType="end"/>
        </w:r>
        <w:r w:rsidRPr="00F15441">
          <w:rPr>
            <w:rStyle w:val="Hyperlink"/>
            <w:noProof/>
          </w:rPr>
          <w:fldChar w:fldCharType="end"/>
        </w:r>
      </w:ins>
    </w:p>
    <w:p w:rsidR="00DB536D" w:rsidRPr="00B84FE4" w:rsidRDefault="00D80070">
      <w:pPr>
        <w:pStyle w:val="TOC2"/>
        <w:rPr>
          <w:ins w:id="97" w:author="Nigel Laflin" w:date="2011-04-14T16:28:00Z"/>
          <w:rFonts w:ascii="Calibri" w:eastAsia="MS Mincho" w:hAnsi="Calibri" w:cs="Arial"/>
          <w:noProof/>
          <w:sz w:val="22"/>
          <w:szCs w:val="22"/>
          <w:lang w:val="en-GB" w:eastAsia="ja-JP"/>
        </w:rPr>
      </w:pPr>
      <w:ins w:id="98"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"_Toc290561820"</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rFonts w:ascii="Times New Roman Bold" w:hAnsi="Times New Roman Bold"/>
            <w:noProof/>
            <w:lang w:val="en-GB"/>
          </w:rPr>
          <w:t>5.1</w:t>
        </w:r>
        <w:r w:rsidR="00DB536D" w:rsidRPr="00B84FE4">
          <w:rPr>
            <w:rFonts w:ascii="Calibri" w:eastAsia="MS Mincho" w:hAnsi="Calibri" w:cs="Arial"/>
            <w:noProof/>
            <w:sz w:val="22"/>
            <w:szCs w:val="22"/>
            <w:lang w:val="en-GB" w:eastAsia="ja-JP"/>
          </w:rPr>
          <w:tab/>
        </w:r>
        <w:r w:rsidR="00DB536D" w:rsidRPr="00F15441">
          <w:rPr>
            <w:rStyle w:val="Hyperlink"/>
            <w:noProof/>
            <w:lang w:val="en-GB"/>
          </w:rPr>
          <w:t>Terrestrial Radio Broadcasting Systems</w:t>
        </w:r>
        <w:r w:rsidR="00DB536D">
          <w:rPr>
            <w:noProof/>
            <w:webHidden/>
          </w:rPr>
          <w:tab/>
        </w:r>
        <w:r>
          <w:rPr>
            <w:noProof/>
            <w:webHidden/>
          </w:rPr>
          <w:fldChar w:fldCharType="begin"/>
        </w:r>
        <w:r w:rsidR="00DB536D">
          <w:rPr>
            <w:noProof/>
            <w:webHidden/>
          </w:rPr>
          <w:instrText xml:space="preserve"> PAGEREF _Toc290561820 \h </w:instrText>
        </w:r>
      </w:ins>
      <w:r>
        <w:rPr>
          <w:noProof/>
          <w:webHidden/>
        </w:rPr>
      </w:r>
      <w:r>
        <w:rPr>
          <w:noProof/>
          <w:webHidden/>
        </w:rPr>
        <w:fldChar w:fldCharType="separate"/>
      </w:r>
      <w:ins w:id="99" w:author="Nigel Laflin" w:date="2011-04-14T16:28:00Z">
        <w:r w:rsidR="00DB536D">
          <w:rPr>
            <w:noProof/>
            <w:webHidden/>
          </w:rPr>
          <w:t>10</w:t>
        </w:r>
        <w:r>
          <w:rPr>
            <w:noProof/>
            <w:webHidden/>
          </w:rPr>
          <w:fldChar w:fldCharType="end"/>
        </w:r>
        <w:r w:rsidRPr="00F15441">
          <w:rPr>
            <w:rStyle w:val="Hyperlink"/>
            <w:noProof/>
          </w:rPr>
          <w:fldChar w:fldCharType="end"/>
        </w:r>
      </w:ins>
    </w:p>
    <w:p w:rsidR="00DB536D" w:rsidRPr="00B84FE4" w:rsidRDefault="00D80070">
      <w:pPr>
        <w:pStyle w:val="TOC3"/>
        <w:rPr>
          <w:ins w:id="100" w:author="Nigel Laflin" w:date="2011-04-14T16:28:00Z"/>
          <w:rFonts w:ascii="Calibri" w:eastAsia="MS Mincho" w:hAnsi="Calibri" w:cs="Arial"/>
          <w:noProof/>
          <w:sz w:val="22"/>
          <w:szCs w:val="22"/>
          <w:lang w:val="en-GB" w:eastAsia="ja-JP"/>
        </w:rPr>
      </w:pPr>
      <w:ins w:id="101"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"_Toc290561821"</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5.1.1</w:t>
        </w:r>
        <w:r w:rsidR="00DB536D" w:rsidRPr="00B84FE4">
          <w:rPr>
            <w:rFonts w:ascii="Calibri" w:eastAsia="MS Mincho" w:hAnsi="Calibri" w:cs="Arial"/>
            <w:noProof/>
            <w:sz w:val="22"/>
            <w:szCs w:val="22"/>
            <w:lang w:val="en-GB" w:eastAsia="ja-JP"/>
          </w:rPr>
          <w:tab/>
        </w:r>
        <w:r w:rsidR="00DB536D" w:rsidRPr="00F15441">
          <w:rPr>
            <w:rStyle w:val="Hyperlink"/>
            <w:noProof/>
            <w:lang w:val="en-GB"/>
          </w:rPr>
          <w:t>Analogue Radio Broadcasting Systems</w:t>
        </w:r>
        <w:r w:rsidR="00DB536D">
          <w:rPr>
            <w:noProof/>
            <w:webHidden/>
          </w:rPr>
          <w:tab/>
        </w:r>
        <w:r>
          <w:rPr>
            <w:noProof/>
            <w:webHidden/>
          </w:rPr>
          <w:fldChar w:fldCharType="begin"/>
        </w:r>
        <w:r w:rsidR="00DB536D">
          <w:rPr>
            <w:noProof/>
            <w:webHidden/>
          </w:rPr>
          <w:instrText xml:space="preserve"> PAGEREF _Toc290561821 \h </w:instrText>
        </w:r>
      </w:ins>
      <w:r>
        <w:rPr>
          <w:noProof/>
          <w:webHidden/>
        </w:rPr>
      </w:r>
      <w:r>
        <w:rPr>
          <w:noProof/>
          <w:webHidden/>
        </w:rPr>
        <w:fldChar w:fldCharType="separate"/>
      </w:r>
      <w:ins w:id="102" w:author="Nigel Laflin" w:date="2011-04-14T16:28:00Z">
        <w:r w:rsidR="00DB536D">
          <w:rPr>
            <w:noProof/>
            <w:webHidden/>
          </w:rPr>
          <w:t>10</w:t>
        </w:r>
        <w:r>
          <w:rPr>
            <w:noProof/>
            <w:webHidden/>
          </w:rPr>
          <w:fldChar w:fldCharType="end"/>
        </w:r>
        <w:r w:rsidRPr="00F15441">
          <w:rPr>
            <w:rStyle w:val="Hyperlink"/>
            <w:noProof/>
          </w:rPr>
          <w:fldChar w:fldCharType="end"/>
        </w:r>
      </w:ins>
    </w:p>
    <w:p w:rsidR="00DB536D" w:rsidRPr="00B84FE4" w:rsidRDefault="00D80070">
      <w:pPr>
        <w:pStyle w:val="TOC3"/>
        <w:rPr>
          <w:ins w:id="103" w:author="Nigel Laflin" w:date="2011-04-14T16:28:00Z"/>
          <w:rFonts w:ascii="Calibri" w:eastAsia="MS Mincho" w:hAnsi="Calibri" w:cs="Arial"/>
          <w:noProof/>
          <w:sz w:val="22"/>
          <w:szCs w:val="22"/>
          <w:lang w:val="en-GB" w:eastAsia="ja-JP"/>
        </w:rPr>
      </w:pPr>
      <w:ins w:id="104"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"_Toc290561822"</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5.1.2</w:t>
        </w:r>
        <w:r w:rsidR="00DB536D" w:rsidRPr="00B84FE4">
          <w:rPr>
            <w:rFonts w:ascii="Calibri" w:eastAsia="MS Mincho" w:hAnsi="Calibri" w:cs="Arial"/>
            <w:noProof/>
            <w:sz w:val="22"/>
            <w:szCs w:val="22"/>
            <w:lang w:val="en-GB" w:eastAsia="ja-JP"/>
          </w:rPr>
          <w:tab/>
        </w:r>
        <w:r w:rsidR="00DB536D" w:rsidRPr="00F15441">
          <w:rPr>
            <w:rStyle w:val="Hyperlink"/>
            <w:noProof/>
            <w:lang w:val="en-GB"/>
          </w:rPr>
          <w:t>Digital Radio Broadcasting Systems</w:t>
        </w:r>
        <w:r w:rsidR="00DB536D">
          <w:rPr>
            <w:noProof/>
            <w:webHidden/>
          </w:rPr>
          <w:tab/>
        </w:r>
        <w:r>
          <w:rPr>
            <w:noProof/>
            <w:webHidden/>
          </w:rPr>
          <w:fldChar w:fldCharType="begin"/>
        </w:r>
        <w:r w:rsidR="00DB536D">
          <w:rPr>
            <w:noProof/>
            <w:webHidden/>
          </w:rPr>
          <w:instrText xml:space="preserve"> PAGEREF _Toc290561822 \h </w:instrText>
        </w:r>
      </w:ins>
      <w:r>
        <w:rPr>
          <w:noProof/>
          <w:webHidden/>
        </w:rPr>
      </w:r>
      <w:r>
        <w:rPr>
          <w:noProof/>
          <w:webHidden/>
        </w:rPr>
        <w:fldChar w:fldCharType="separate"/>
      </w:r>
      <w:ins w:id="105" w:author="Nigel Laflin" w:date="2011-04-14T16:28:00Z">
        <w:r w:rsidR="00DB536D">
          <w:rPr>
            <w:noProof/>
            <w:webHidden/>
          </w:rPr>
          <w:t>10</w:t>
        </w:r>
        <w:r>
          <w:rPr>
            <w:noProof/>
            <w:webHidden/>
          </w:rPr>
          <w:fldChar w:fldCharType="end"/>
        </w:r>
        <w:r w:rsidRPr="00F15441">
          <w:rPr>
            <w:rStyle w:val="Hyperlink"/>
            <w:noProof/>
          </w:rPr>
          <w:fldChar w:fldCharType="end"/>
        </w:r>
      </w:ins>
    </w:p>
    <w:p w:rsidR="00DB536D" w:rsidRPr="00B84FE4" w:rsidRDefault="00D80070">
      <w:pPr>
        <w:pStyle w:val="TOC3"/>
        <w:rPr>
          <w:ins w:id="106" w:author="Nigel Laflin" w:date="2011-04-14T16:28:00Z"/>
          <w:rFonts w:ascii="Calibri" w:eastAsia="MS Mincho" w:hAnsi="Calibri" w:cs="Arial"/>
          <w:noProof/>
          <w:sz w:val="22"/>
          <w:szCs w:val="22"/>
          <w:lang w:val="en-GB" w:eastAsia="ja-JP"/>
        </w:rPr>
      </w:pPr>
      <w:ins w:id="107"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"_Toc290561823"</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5.1.3</w:t>
        </w:r>
        <w:r w:rsidR="00DB536D" w:rsidRPr="00B84FE4">
          <w:rPr>
            <w:rFonts w:ascii="Calibri" w:eastAsia="MS Mincho" w:hAnsi="Calibri" w:cs="Arial"/>
            <w:noProof/>
            <w:sz w:val="22"/>
            <w:szCs w:val="22"/>
            <w:lang w:val="en-GB" w:eastAsia="ja-JP"/>
          </w:rPr>
          <w:tab/>
        </w:r>
        <w:r w:rsidR="00DB536D" w:rsidRPr="00F15441">
          <w:rPr>
            <w:rStyle w:val="Hyperlink"/>
            <w:noProof/>
            <w:lang w:val="en-GB"/>
          </w:rPr>
          <w:t>Other Terrestrial Broadcasting Systems</w:t>
        </w:r>
        <w:r w:rsidR="00DB536D">
          <w:rPr>
            <w:noProof/>
            <w:webHidden/>
          </w:rPr>
          <w:tab/>
        </w:r>
        <w:r>
          <w:rPr>
            <w:noProof/>
            <w:webHidden/>
          </w:rPr>
          <w:fldChar w:fldCharType="begin"/>
        </w:r>
        <w:r w:rsidR="00DB536D">
          <w:rPr>
            <w:noProof/>
            <w:webHidden/>
          </w:rPr>
          <w:instrText xml:space="preserve"> PAGEREF _Toc290561823 \h </w:instrText>
        </w:r>
      </w:ins>
      <w:r>
        <w:rPr>
          <w:noProof/>
          <w:webHidden/>
        </w:rPr>
      </w:r>
      <w:r>
        <w:rPr>
          <w:noProof/>
          <w:webHidden/>
        </w:rPr>
        <w:fldChar w:fldCharType="separate"/>
      </w:r>
      <w:ins w:id="108" w:author="Nigel Laflin" w:date="2011-04-14T16:28:00Z">
        <w:r w:rsidR="00DB536D">
          <w:rPr>
            <w:noProof/>
            <w:webHidden/>
          </w:rPr>
          <w:t>10</w:t>
        </w:r>
        <w:r>
          <w:rPr>
            <w:noProof/>
            <w:webHidden/>
          </w:rPr>
          <w:fldChar w:fldCharType="end"/>
        </w:r>
        <w:r w:rsidRPr="00F15441">
          <w:rPr>
            <w:rStyle w:val="Hyperlink"/>
            <w:noProof/>
          </w:rPr>
          <w:fldChar w:fldCharType="end"/>
        </w:r>
      </w:ins>
    </w:p>
    <w:p w:rsidR="00DB536D" w:rsidRPr="00B84FE4" w:rsidRDefault="00D80070">
      <w:pPr>
        <w:pStyle w:val="TOC3"/>
        <w:rPr>
          <w:ins w:id="109" w:author="Nigel Laflin" w:date="2011-04-14T16:28:00Z"/>
          <w:rFonts w:ascii="Calibri" w:eastAsia="MS Mincho" w:hAnsi="Calibri" w:cs="Arial"/>
          <w:noProof/>
          <w:sz w:val="22"/>
          <w:szCs w:val="22"/>
          <w:lang w:val="en-GB" w:eastAsia="ja-JP"/>
        </w:rPr>
      </w:pPr>
      <w:ins w:id="110"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"_Toc290561824"</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5.1.4</w:t>
        </w:r>
        <w:r w:rsidR="00DB536D" w:rsidRPr="00B84FE4">
          <w:rPr>
            <w:rFonts w:ascii="Calibri" w:eastAsia="MS Mincho" w:hAnsi="Calibri" w:cs="Arial"/>
            <w:noProof/>
            <w:sz w:val="22"/>
            <w:szCs w:val="22"/>
            <w:lang w:val="en-GB" w:eastAsia="ja-JP"/>
          </w:rPr>
          <w:tab/>
        </w:r>
        <w:r w:rsidR="00DB536D" w:rsidRPr="00F15441">
          <w:rPr>
            <w:rStyle w:val="Hyperlink"/>
            <w:noProof/>
            <w:lang w:val="en-GB"/>
          </w:rPr>
          <w:t>Terrestrial Non-Broadcasting Systems</w:t>
        </w:r>
        <w:r w:rsidR="00DB536D">
          <w:rPr>
            <w:noProof/>
            <w:webHidden/>
          </w:rPr>
          <w:tab/>
        </w:r>
        <w:r>
          <w:rPr>
            <w:noProof/>
            <w:webHidden/>
          </w:rPr>
          <w:fldChar w:fldCharType="begin"/>
        </w:r>
        <w:r w:rsidR="00DB536D">
          <w:rPr>
            <w:noProof/>
            <w:webHidden/>
          </w:rPr>
          <w:instrText xml:space="preserve"> PAGEREF _Toc290561824 \h </w:instrText>
        </w:r>
      </w:ins>
      <w:r>
        <w:rPr>
          <w:noProof/>
          <w:webHidden/>
        </w:rPr>
      </w:r>
      <w:r>
        <w:rPr>
          <w:noProof/>
          <w:webHidden/>
        </w:rPr>
        <w:fldChar w:fldCharType="separate"/>
      </w:r>
      <w:ins w:id="111" w:author="Nigel Laflin" w:date="2011-04-14T16:28:00Z">
        <w:r w:rsidR="00DB536D">
          <w:rPr>
            <w:noProof/>
            <w:webHidden/>
          </w:rPr>
          <w:t>11</w:t>
        </w:r>
        <w:r>
          <w:rPr>
            <w:noProof/>
            <w:webHidden/>
          </w:rPr>
          <w:fldChar w:fldCharType="end"/>
        </w:r>
        <w:r w:rsidRPr="00F15441">
          <w:rPr>
            <w:rStyle w:val="Hyperlink"/>
            <w:noProof/>
          </w:rPr>
          <w:fldChar w:fldCharType="end"/>
        </w:r>
      </w:ins>
    </w:p>
    <w:p w:rsidR="00DB536D" w:rsidRPr="00B84FE4" w:rsidRDefault="00D80070">
      <w:pPr>
        <w:pStyle w:val="TOC4"/>
        <w:rPr>
          <w:ins w:id="112" w:author="Nigel Laflin" w:date="2011-04-14T16:28:00Z"/>
          <w:rFonts w:ascii="Calibri" w:eastAsia="MS Mincho" w:hAnsi="Calibri" w:cs="Arial"/>
          <w:i w:val="0"/>
          <w:noProof/>
          <w:sz w:val="22"/>
          <w:szCs w:val="22"/>
          <w:lang w:val="en-GB" w:eastAsia="ja-JP"/>
        </w:rPr>
      </w:pPr>
      <w:ins w:id="113"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"_Toc290561825"</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5.1.4.1 Mobile Internet Access</w:t>
        </w:r>
        <w:r w:rsidR="00DB536D">
          <w:rPr>
            <w:noProof/>
            <w:webHidden/>
          </w:rPr>
          <w:tab/>
        </w:r>
        <w:r>
          <w:rPr>
            <w:noProof/>
            <w:webHidden/>
          </w:rPr>
          <w:fldChar w:fldCharType="begin"/>
        </w:r>
        <w:r w:rsidR="00DB536D">
          <w:rPr>
            <w:noProof/>
            <w:webHidden/>
          </w:rPr>
          <w:instrText xml:space="preserve"> PAGEREF _Toc290561825 \h </w:instrText>
        </w:r>
      </w:ins>
      <w:r>
        <w:rPr>
          <w:noProof/>
          <w:webHidden/>
        </w:rPr>
      </w:r>
      <w:r>
        <w:rPr>
          <w:noProof/>
          <w:webHidden/>
        </w:rPr>
        <w:fldChar w:fldCharType="separate"/>
      </w:r>
      <w:ins w:id="114" w:author="Nigel Laflin" w:date="2011-04-14T16:28:00Z">
        <w:r w:rsidR="00DB536D">
          <w:rPr>
            <w:noProof/>
            <w:webHidden/>
          </w:rPr>
          <w:t>11</w:t>
        </w:r>
        <w:r>
          <w:rPr>
            <w:noProof/>
            <w:webHidden/>
          </w:rPr>
          <w:fldChar w:fldCharType="end"/>
        </w:r>
        <w:r w:rsidRPr="00F15441">
          <w:rPr>
            <w:rStyle w:val="Hyperlink"/>
            <w:noProof/>
          </w:rPr>
          <w:fldChar w:fldCharType="end"/>
        </w:r>
      </w:ins>
    </w:p>
    <w:p w:rsidR="00DB536D" w:rsidRPr="00B84FE4" w:rsidRDefault="00D80070">
      <w:pPr>
        <w:pStyle w:val="TOC4"/>
        <w:rPr>
          <w:ins w:id="115" w:author="Nigel Laflin" w:date="2011-04-14T16:28:00Z"/>
          <w:rFonts w:ascii="Calibri" w:eastAsia="MS Mincho" w:hAnsi="Calibri" w:cs="Arial"/>
          <w:i w:val="0"/>
          <w:noProof/>
          <w:sz w:val="22"/>
          <w:szCs w:val="22"/>
          <w:lang w:val="en-GB" w:eastAsia="ja-JP"/>
        </w:rPr>
      </w:pPr>
      <w:ins w:id="116"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"_Toc290561826"</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5.1.4.2 Multimedia Broadcast/Multicast Services (MBMS)</w:t>
        </w:r>
        <w:r w:rsidR="00DB536D">
          <w:rPr>
            <w:noProof/>
            <w:webHidden/>
          </w:rPr>
          <w:tab/>
        </w:r>
        <w:r>
          <w:rPr>
            <w:noProof/>
            <w:webHidden/>
          </w:rPr>
          <w:fldChar w:fldCharType="begin"/>
        </w:r>
        <w:r w:rsidR="00DB536D">
          <w:rPr>
            <w:noProof/>
            <w:webHidden/>
          </w:rPr>
          <w:instrText xml:space="preserve"> PAGEREF _Toc290561826 \h </w:instrText>
        </w:r>
      </w:ins>
      <w:r>
        <w:rPr>
          <w:noProof/>
          <w:webHidden/>
        </w:rPr>
      </w:r>
      <w:r>
        <w:rPr>
          <w:noProof/>
          <w:webHidden/>
        </w:rPr>
        <w:fldChar w:fldCharType="separate"/>
      </w:r>
      <w:ins w:id="117" w:author="Nigel Laflin" w:date="2011-04-14T16:28:00Z">
        <w:r w:rsidR="00DB536D">
          <w:rPr>
            <w:noProof/>
            <w:webHidden/>
          </w:rPr>
          <w:t>11</w:t>
        </w:r>
        <w:r>
          <w:rPr>
            <w:noProof/>
            <w:webHidden/>
          </w:rPr>
          <w:fldChar w:fldCharType="end"/>
        </w:r>
        <w:r w:rsidRPr="00F15441">
          <w:rPr>
            <w:rStyle w:val="Hyperlink"/>
            <w:noProof/>
          </w:rPr>
          <w:fldChar w:fldCharType="end"/>
        </w:r>
      </w:ins>
    </w:p>
    <w:p w:rsidR="00DB536D" w:rsidRPr="00B84FE4" w:rsidRDefault="00D80070">
      <w:pPr>
        <w:pStyle w:val="TOC4"/>
        <w:rPr>
          <w:ins w:id="118" w:author="Nigel Laflin" w:date="2011-04-14T16:28:00Z"/>
          <w:rFonts w:ascii="Calibri" w:eastAsia="MS Mincho" w:hAnsi="Calibri" w:cs="Arial"/>
          <w:i w:val="0"/>
          <w:noProof/>
          <w:sz w:val="22"/>
          <w:szCs w:val="22"/>
          <w:lang w:val="en-GB" w:eastAsia="ja-JP"/>
        </w:rPr>
      </w:pPr>
      <w:ins w:id="119"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"_Toc290561827"</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5.1.4.3 Integrated Mobile Broadcast (IMB)</w:t>
        </w:r>
        <w:r w:rsidR="00DB536D">
          <w:rPr>
            <w:noProof/>
            <w:webHidden/>
          </w:rPr>
          <w:tab/>
        </w:r>
        <w:r>
          <w:rPr>
            <w:noProof/>
            <w:webHidden/>
          </w:rPr>
          <w:fldChar w:fldCharType="begin"/>
        </w:r>
        <w:r w:rsidR="00DB536D">
          <w:rPr>
            <w:noProof/>
            <w:webHidden/>
          </w:rPr>
          <w:instrText xml:space="preserve"> PAGEREF _Toc290561827 \h </w:instrText>
        </w:r>
      </w:ins>
      <w:r>
        <w:rPr>
          <w:noProof/>
          <w:webHidden/>
        </w:rPr>
      </w:r>
      <w:r>
        <w:rPr>
          <w:noProof/>
          <w:webHidden/>
        </w:rPr>
        <w:fldChar w:fldCharType="separate"/>
      </w:r>
      <w:ins w:id="120" w:author="Nigel Laflin" w:date="2011-04-14T16:28:00Z">
        <w:r w:rsidR="00DB536D">
          <w:rPr>
            <w:noProof/>
            <w:webHidden/>
          </w:rPr>
          <w:t>11</w:t>
        </w:r>
        <w:r>
          <w:rPr>
            <w:noProof/>
            <w:webHidden/>
          </w:rPr>
          <w:fldChar w:fldCharType="end"/>
        </w:r>
        <w:r w:rsidRPr="00F15441">
          <w:rPr>
            <w:rStyle w:val="Hyperlink"/>
            <w:noProof/>
          </w:rPr>
          <w:fldChar w:fldCharType="end"/>
        </w:r>
      </w:ins>
    </w:p>
    <w:p w:rsidR="00DB536D" w:rsidRPr="00B84FE4" w:rsidRDefault="00D80070">
      <w:pPr>
        <w:pStyle w:val="TOC3"/>
        <w:rPr>
          <w:ins w:id="121" w:author="Nigel Laflin" w:date="2011-04-14T16:28:00Z"/>
          <w:rFonts w:ascii="Calibri" w:eastAsia="MS Mincho" w:hAnsi="Calibri" w:cs="Arial"/>
          <w:noProof/>
          <w:sz w:val="22"/>
          <w:szCs w:val="22"/>
          <w:lang w:val="en-GB" w:eastAsia="ja-JP"/>
        </w:rPr>
      </w:pPr>
      <w:ins w:id="122"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"_Toc290561828"</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rPr>
          <w:t>5.1.5</w:t>
        </w:r>
        <w:r w:rsidR="00DB536D" w:rsidRPr="00B84FE4">
          <w:rPr>
            <w:rFonts w:ascii="Calibri" w:eastAsia="MS Mincho" w:hAnsi="Calibri" w:cs="Arial"/>
            <w:noProof/>
            <w:sz w:val="22"/>
            <w:szCs w:val="22"/>
            <w:lang w:val="en-GB" w:eastAsia="ja-JP"/>
          </w:rPr>
          <w:tab/>
        </w:r>
        <w:r w:rsidR="00DB536D" w:rsidRPr="00F15441">
          <w:rPr>
            <w:rStyle w:val="Hyperlink"/>
            <w:noProof/>
          </w:rPr>
          <w:t>Next Generation Networks</w:t>
        </w:r>
        <w:r w:rsidR="00DB536D">
          <w:rPr>
            <w:noProof/>
            <w:webHidden/>
          </w:rPr>
          <w:tab/>
        </w:r>
        <w:r>
          <w:rPr>
            <w:noProof/>
            <w:webHidden/>
          </w:rPr>
          <w:fldChar w:fldCharType="begin"/>
        </w:r>
        <w:r w:rsidR="00DB536D">
          <w:rPr>
            <w:noProof/>
            <w:webHidden/>
          </w:rPr>
          <w:instrText xml:space="preserve"> PAGEREF _Toc290561828 \h </w:instrText>
        </w:r>
      </w:ins>
      <w:r>
        <w:rPr>
          <w:noProof/>
          <w:webHidden/>
        </w:rPr>
      </w:r>
      <w:r>
        <w:rPr>
          <w:noProof/>
          <w:webHidden/>
        </w:rPr>
        <w:fldChar w:fldCharType="separate"/>
      </w:r>
      <w:ins w:id="123" w:author="Nigel Laflin" w:date="2011-04-14T16:28:00Z">
        <w:r w:rsidR="00DB536D">
          <w:rPr>
            <w:noProof/>
            <w:webHidden/>
          </w:rPr>
          <w:t>11</w:t>
        </w:r>
        <w:r>
          <w:rPr>
            <w:noProof/>
            <w:webHidden/>
          </w:rPr>
          <w:fldChar w:fldCharType="end"/>
        </w:r>
        <w:r w:rsidRPr="00F15441">
          <w:rPr>
            <w:rStyle w:val="Hyperlink"/>
            <w:noProof/>
          </w:rPr>
          <w:fldChar w:fldCharType="end"/>
        </w:r>
      </w:ins>
    </w:p>
    <w:p w:rsidR="00DB536D" w:rsidRPr="00B84FE4" w:rsidRDefault="00D80070">
      <w:pPr>
        <w:pStyle w:val="TOC1"/>
        <w:rPr>
          <w:ins w:id="124" w:author="Nigel Laflin" w:date="2011-04-14T16:28:00Z"/>
          <w:rFonts w:ascii="Calibri" w:eastAsia="MS Mincho" w:hAnsi="Calibri" w:cs="Arial"/>
          <w:b w:val="0"/>
          <w:caps w:val="0"/>
          <w:noProof/>
          <w:sz w:val="22"/>
          <w:szCs w:val="22"/>
          <w:lang w:val="en-GB" w:eastAsia="ja-JP"/>
        </w:rPr>
      </w:pPr>
      <w:ins w:id="125"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"_Toc290561829"</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6</w:t>
        </w:r>
        <w:r w:rsidR="00DB536D" w:rsidRPr="00B84FE4">
          <w:rPr>
            <w:rFonts w:ascii="Calibri" w:eastAsia="MS Mincho" w:hAnsi="Calibri" w:cs="Arial"/>
            <w:b w:val="0"/>
            <w:caps w:val="0"/>
            <w:noProof/>
            <w:sz w:val="22"/>
            <w:szCs w:val="22"/>
            <w:lang w:val="en-GB" w:eastAsia="ja-JP"/>
          </w:rPr>
          <w:tab/>
        </w:r>
        <w:r w:rsidR="00DB536D" w:rsidRPr="00F15441">
          <w:rPr>
            <w:rStyle w:val="Hyperlink"/>
            <w:noProof/>
            <w:lang w:val="en-GB"/>
          </w:rPr>
          <w:t>Complementary Distribution Platforms</w:t>
        </w:r>
        <w:r w:rsidR="00DB536D">
          <w:rPr>
            <w:noProof/>
            <w:webHidden/>
          </w:rPr>
          <w:tab/>
        </w:r>
        <w:r>
          <w:rPr>
            <w:noProof/>
            <w:webHidden/>
          </w:rPr>
          <w:fldChar w:fldCharType="begin"/>
        </w:r>
        <w:r w:rsidR="00DB536D">
          <w:rPr>
            <w:noProof/>
            <w:webHidden/>
          </w:rPr>
          <w:instrText xml:space="preserve"> PAGEREF _Toc290561829 \h </w:instrText>
        </w:r>
      </w:ins>
      <w:r>
        <w:rPr>
          <w:noProof/>
          <w:webHidden/>
        </w:rPr>
      </w:r>
      <w:r>
        <w:rPr>
          <w:noProof/>
          <w:webHidden/>
        </w:rPr>
        <w:fldChar w:fldCharType="separate"/>
      </w:r>
      <w:ins w:id="126" w:author="Nigel Laflin" w:date="2011-04-14T16:28:00Z">
        <w:r w:rsidR="00DB536D">
          <w:rPr>
            <w:noProof/>
            <w:webHidden/>
          </w:rPr>
          <w:t>11</w:t>
        </w:r>
        <w:r>
          <w:rPr>
            <w:noProof/>
            <w:webHidden/>
          </w:rPr>
          <w:fldChar w:fldCharType="end"/>
        </w:r>
        <w:r w:rsidRPr="00F15441">
          <w:rPr>
            <w:rStyle w:val="Hyperlink"/>
            <w:noProof/>
          </w:rPr>
          <w:fldChar w:fldCharType="end"/>
        </w:r>
      </w:ins>
    </w:p>
    <w:p w:rsidR="00DB536D" w:rsidRPr="00B84FE4" w:rsidRDefault="00D80070">
      <w:pPr>
        <w:pStyle w:val="TOC2"/>
        <w:rPr>
          <w:ins w:id="127" w:author="Nigel Laflin" w:date="2011-04-14T16:28:00Z"/>
          <w:rFonts w:ascii="Calibri" w:eastAsia="MS Mincho" w:hAnsi="Calibri" w:cs="Arial"/>
          <w:noProof/>
          <w:sz w:val="22"/>
          <w:szCs w:val="22"/>
          <w:lang w:val="en-GB" w:eastAsia="ja-JP"/>
        </w:rPr>
      </w:pPr>
      <w:ins w:id="128"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"_Toc290561830"</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rFonts w:ascii="Times New Roman Bold" w:hAnsi="Times New Roman Bold"/>
            <w:noProof/>
            <w:lang w:val="en-GB"/>
          </w:rPr>
          <w:t>6.1</w:t>
        </w:r>
        <w:r w:rsidR="00DB536D" w:rsidRPr="00B84FE4">
          <w:rPr>
            <w:rFonts w:ascii="Calibri" w:eastAsia="MS Mincho" w:hAnsi="Calibri" w:cs="Arial"/>
            <w:noProof/>
            <w:sz w:val="22"/>
            <w:szCs w:val="22"/>
            <w:lang w:val="en-GB" w:eastAsia="ja-JP"/>
          </w:rPr>
          <w:tab/>
        </w:r>
        <w:r w:rsidR="00DB536D" w:rsidRPr="00F15441">
          <w:rPr>
            <w:rStyle w:val="Hyperlink"/>
            <w:noProof/>
            <w:lang w:val="en-GB"/>
          </w:rPr>
          <w:t>Wired Distribution</w:t>
        </w:r>
        <w:r w:rsidR="00DB536D">
          <w:rPr>
            <w:noProof/>
            <w:webHidden/>
          </w:rPr>
          <w:tab/>
        </w:r>
        <w:r>
          <w:rPr>
            <w:noProof/>
            <w:webHidden/>
          </w:rPr>
          <w:fldChar w:fldCharType="begin"/>
        </w:r>
        <w:r w:rsidR="00DB536D">
          <w:rPr>
            <w:noProof/>
            <w:webHidden/>
          </w:rPr>
          <w:instrText xml:space="preserve"> PAGEREF _Toc290561830 \h </w:instrText>
        </w:r>
      </w:ins>
      <w:r>
        <w:rPr>
          <w:noProof/>
          <w:webHidden/>
        </w:rPr>
      </w:r>
      <w:r>
        <w:rPr>
          <w:noProof/>
          <w:webHidden/>
        </w:rPr>
        <w:fldChar w:fldCharType="separate"/>
      </w:r>
      <w:ins w:id="129" w:author="Nigel Laflin" w:date="2011-04-14T16:28:00Z">
        <w:r w:rsidR="00DB536D">
          <w:rPr>
            <w:noProof/>
            <w:webHidden/>
          </w:rPr>
          <w:t>11</w:t>
        </w:r>
        <w:r>
          <w:rPr>
            <w:noProof/>
            <w:webHidden/>
          </w:rPr>
          <w:fldChar w:fldCharType="end"/>
        </w:r>
        <w:r w:rsidRPr="00F15441">
          <w:rPr>
            <w:rStyle w:val="Hyperlink"/>
            <w:noProof/>
          </w:rPr>
          <w:fldChar w:fldCharType="end"/>
        </w:r>
      </w:ins>
    </w:p>
    <w:p w:rsidR="00DB536D" w:rsidRPr="00B84FE4" w:rsidRDefault="00D80070">
      <w:pPr>
        <w:pStyle w:val="TOC3"/>
        <w:rPr>
          <w:ins w:id="130" w:author="Nigel Laflin" w:date="2011-04-14T16:28:00Z"/>
          <w:rFonts w:ascii="Calibri" w:eastAsia="MS Mincho" w:hAnsi="Calibri" w:cs="Arial"/>
          <w:noProof/>
          <w:sz w:val="22"/>
          <w:szCs w:val="22"/>
          <w:lang w:val="en-GB" w:eastAsia="ja-JP"/>
        </w:rPr>
      </w:pPr>
      <w:ins w:id="131"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"_Toc290561831"</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6.1.1</w:t>
        </w:r>
        <w:r w:rsidR="00DB536D" w:rsidRPr="00B84FE4">
          <w:rPr>
            <w:rFonts w:ascii="Calibri" w:eastAsia="MS Mincho" w:hAnsi="Calibri" w:cs="Arial"/>
            <w:noProof/>
            <w:sz w:val="22"/>
            <w:szCs w:val="22"/>
            <w:lang w:val="en-GB" w:eastAsia="ja-JP"/>
          </w:rPr>
          <w:tab/>
        </w:r>
        <w:r w:rsidR="00DB536D" w:rsidRPr="00F15441">
          <w:rPr>
            <w:rStyle w:val="Hyperlink"/>
            <w:noProof/>
            <w:lang w:val="en-GB"/>
          </w:rPr>
          <w:t>Traditional Cable Distribution</w:t>
        </w:r>
        <w:r w:rsidR="00DB536D">
          <w:rPr>
            <w:noProof/>
            <w:webHidden/>
          </w:rPr>
          <w:tab/>
        </w:r>
        <w:r>
          <w:rPr>
            <w:noProof/>
            <w:webHidden/>
          </w:rPr>
          <w:fldChar w:fldCharType="begin"/>
        </w:r>
        <w:r w:rsidR="00DB536D">
          <w:rPr>
            <w:noProof/>
            <w:webHidden/>
          </w:rPr>
          <w:instrText xml:space="preserve"> PAGEREF _Toc290561831 \h </w:instrText>
        </w:r>
      </w:ins>
      <w:r>
        <w:rPr>
          <w:noProof/>
          <w:webHidden/>
        </w:rPr>
      </w:r>
      <w:r>
        <w:rPr>
          <w:noProof/>
          <w:webHidden/>
        </w:rPr>
        <w:fldChar w:fldCharType="separate"/>
      </w:r>
      <w:ins w:id="132" w:author="Nigel Laflin" w:date="2011-04-14T16:28:00Z">
        <w:r w:rsidR="00DB536D">
          <w:rPr>
            <w:noProof/>
            <w:webHidden/>
          </w:rPr>
          <w:t>11</w:t>
        </w:r>
        <w:r>
          <w:rPr>
            <w:noProof/>
            <w:webHidden/>
          </w:rPr>
          <w:fldChar w:fldCharType="end"/>
        </w:r>
        <w:r w:rsidRPr="00F15441">
          <w:rPr>
            <w:rStyle w:val="Hyperlink"/>
            <w:noProof/>
          </w:rPr>
          <w:fldChar w:fldCharType="end"/>
        </w:r>
      </w:ins>
    </w:p>
    <w:p w:rsidR="00DB536D" w:rsidRPr="00B84FE4" w:rsidRDefault="00D80070">
      <w:pPr>
        <w:pStyle w:val="TOC3"/>
        <w:rPr>
          <w:ins w:id="133" w:author="Nigel Laflin" w:date="2011-04-14T16:28:00Z"/>
          <w:rFonts w:ascii="Calibri" w:eastAsia="MS Mincho" w:hAnsi="Calibri" w:cs="Arial"/>
          <w:noProof/>
          <w:sz w:val="22"/>
          <w:szCs w:val="22"/>
          <w:lang w:val="en-GB" w:eastAsia="ja-JP"/>
        </w:rPr>
      </w:pPr>
      <w:ins w:id="134"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"_Toc290561832"</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6.1.2</w:t>
        </w:r>
        <w:r w:rsidR="00DB536D" w:rsidRPr="00B84FE4">
          <w:rPr>
            <w:rFonts w:ascii="Calibri" w:eastAsia="MS Mincho" w:hAnsi="Calibri" w:cs="Arial"/>
            <w:noProof/>
            <w:sz w:val="22"/>
            <w:szCs w:val="22"/>
            <w:lang w:val="en-GB" w:eastAsia="ja-JP"/>
          </w:rPr>
          <w:tab/>
        </w:r>
        <w:r w:rsidR="00DB536D" w:rsidRPr="00F15441">
          <w:rPr>
            <w:rStyle w:val="Hyperlink"/>
            <w:noProof/>
            <w:lang w:val="en-GB"/>
          </w:rPr>
          <w:t>5.2.1.2 Fixed Internet Access</w:t>
        </w:r>
        <w:r w:rsidR="00DB536D">
          <w:rPr>
            <w:noProof/>
            <w:webHidden/>
          </w:rPr>
          <w:tab/>
        </w:r>
        <w:r>
          <w:rPr>
            <w:noProof/>
            <w:webHidden/>
          </w:rPr>
          <w:fldChar w:fldCharType="begin"/>
        </w:r>
        <w:r w:rsidR="00DB536D">
          <w:rPr>
            <w:noProof/>
            <w:webHidden/>
          </w:rPr>
          <w:instrText xml:space="preserve"> PAGEREF _Toc290561832 \h </w:instrText>
        </w:r>
      </w:ins>
      <w:r>
        <w:rPr>
          <w:noProof/>
          <w:webHidden/>
        </w:rPr>
      </w:r>
      <w:r>
        <w:rPr>
          <w:noProof/>
          <w:webHidden/>
        </w:rPr>
        <w:fldChar w:fldCharType="separate"/>
      </w:r>
      <w:ins w:id="135" w:author="Nigel Laflin" w:date="2011-04-14T16:28:00Z">
        <w:r w:rsidR="00DB536D">
          <w:rPr>
            <w:noProof/>
            <w:webHidden/>
          </w:rPr>
          <w:t>12</w:t>
        </w:r>
        <w:r>
          <w:rPr>
            <w:noProof/>
            <w:webHidden/>
          </w:rPr>
          <w:fldChar w:fldCharType="end"/>
        </w:r>
        <w:r w:rsidRPr="00F15441">
          <w:rPr>
            <w:rStyle w:val="Hyperlink"/>
            <w:noProof/>
          </w:rPr>
          <w:fldChar w:fldCharType="end"/>
        </w:r>
      </w:ins>
    </w:p>
    <w:p w:rsidR="00DB536D" w:rsidRPr="00B84FE4" w:rsidRDefault="00D80070">
      <w:pPr>
        <w:pStyle w:val="TOC3"/>
        <w:rPr>
          <w:ins w:id="136" w:author="Nigel Laflin" w:date="2011-04-14T16:28:00Z"/>
          <w:rFonts w:ascii="Calibri" w:eastAsia="MS Mincho" w:hAnsi="Calibri" w:cs="Arial"/>
          <w:noProof/>
          <w:sz w:val="22"/>
          <w:szCs w:val="22"/>
          <w:lang w:val="en-GB" w:eastAsia="ja-JP"/>
        </w:rPr>
      </w:pPr>
      <w:ins w:id="137"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"_Toc290561833"</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6.1.3</w:t>
        </w:r>
        <w:r w:rsidR="00DB536D" w:rsidRPr="00B84FE4">
          <w:rPr>
            <w:rFonts w:ascii="Calibri" w:eastAsia="MS Mincho" w:hAnsi="Calibri" w:cs="Arial"/>
            <w:noProof/>
            <w:sz w:val="22"/>
            <w:szCs w:val="22"/>
            <w:lang w:val="en-GB" w:eastAsia="ja-JP"/>
          </w:rPr>
          <w:tab/>
        </w:r>
        <w:r w:rsidR="00DB536D" w:rsidRPr="00F15441">
          <w:rPr>
            <w:rStyle w:val="Hyperlink"/>
            <w:noProof/>
            <w:lang w:val="en-GB"/>
          </w:rPr>
          <w:t>5Fibre Networks</w:t>
        </w:r>
        <w:r w:rsidR="00DB536D">
          <w:rPr>
            <w:noProof/>
            <w:webHidden/>
          </w:rPr>
          <w:tab/>
        </w:r>
        <w:r>
          <w:rPr>
            <w:noProof/>
            <w:webHidden/>
          </w:rPr>
          <w:fldChar w:fldCharType="begin"/>
        </w:r>
        <w:r w:rsidR="00DB536D">
          <w:rPr>
            <w:noProof/>
            <w:webHidden/>
          </w:rPr>
          <w:instrText xml:space="preserve"> PAGEREF _Toc290561833 \h </w:instrText>
        </w:r>
      </w:ins>
      <w:r>
        <w:rPr>
          <w:noProof/>
          <w:webHidden/>
        </w:rPr>
      </w:r>
      <w:r>
        <w:rPr>
          <w:noProof/>
          <w:webHidden/>
        </w:rPr>
        <w:fldChar w:fldCharType="separate"/>
      </w:r>
      <w:ins w:id="138" w:author="Nigel Laflin" w:date="2011-04-14T16:28:00Z">
        <w:r w:rsidR="00DB536D">
          <w:rPr>
            <w:noProof/>
            <w:webHidden/>
          </w:rPr>
          <w:t>12</w:t>
        </w:r>
        <w:r>
          <w:rPr>
            <w:noProof/>
            <w:webHidden/>
          </w:rPr>
          <w:fldChar w:fldCharType="end"/>
        </w:r>
        <w:r w:rsidRPr="00F15441">
          <w:rPr>
            <w:rStyle w:val="Hyperlink"/>
            <w:noProof/>
          </w:rPr>
          <w:fldChar w:fldCharType="end"/>
        </w:r>
      </w:ins>
    </w:p>
    <w:p w:rsidR="00DB536D" w:rsidRPr="00B84FE4" w:rsidRDefault="00D80070">
      <w:pPr>
        <w:pStyle w:val="TOC2"/>
        <w:rPr>
          <w:ins w:id="139" w:author="Nigel Laflin" w:date="2011-04-14T16:28:00Z"/>
          <w:rFonts w:ascii="Calibri" w:eastAsia="MS Mincho" w:hAnsi="Calibri" w:cs="Arial"/>
          <w:noProof/>
          <w:sz w:val="22"/>
          <w:szCs w:val="22"/>
          <w:lang w:val="en-GB" w:eastAsia="ja-JP"/>
        </w:rPr>
      </w:pPr>
      <w:ins w:id="140"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"_Toc290561834"</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rFonts w:ascii="Times New Roman Bold" w:hAnsi="Times New Roman Bold"/>
            <w:noProof/>
            <w:lang w:val="en-GB"/>
          </w:rPr>
          <w:t>6.2</w:t>
        </w:r>
        <w:r w:rsidR="00DB536D" w:rsidRPr="00B84FE4">
          <w:rPr>
            <w:rFonts w:ascii="Calibri" w:eastAsia="MS Mincho" w:hAnsi="Calibri" w:cs="Arial"/>
            <w:noProof/>
            <w:sz w:val="22"/>
            <w:szCs w:val="22"/>
            <w:lang w:val="en-GB" w:eastAsia="ja-JP"/>
          </w:rPr>
          <w:tab/>
        </w:r>
        <w:r w:rsidR="00DB536D" w:rsidRPr="00F15441">
          <w:rPr>
            <w:rStyle w:val="Hyperlink"/>
            <w:noProof/>
            <w:lang w:val="en-GB"/>
          </w:rPr>
          <w:t>Satellite Distribution</w:t>
        </w:r>
        <w:r w:rsidR="00DB536D">
          <w:rPr>
            <w:noProof/>
            <w:webHidden/>
          </w:rPr>
          <w:tab/>
        </w:r>
        <w:r>
          <w:rPr>
            <w:noProof/>
            <w:webHidden/>
          </w:rPr>
          <w:fldChar w:fldCharType="begin"/>
        </w:r>
        <w:r w:rsidR="00DB536D">
          <w:rPr>
            <w:noProof/>
            <w:webHidden/>
          </w:rPr>
          <w:instrText xml:space="preserve"> PAGEREF _Toc290561834 \h </w:instrText>
        </w:r>
      </w:ins>
      <w:r>
        <w:rPr>
          <w:noProof/>
          <w:webHidden/>
        </w:rPr>
      </w:r>
      <w:r>
        <w:rPr>
          <w:noProof/>
          <w:webHidden/>
        </w:rPr>
        <w:fldChar w:fldCharType="separate"/>
      </w:r>
      <w:ins w:id="141" w:author="Nigel Laflin" w:date="2011-04-14T16:28:00Z">
        <w:r w:rsidR="00DB536D">
          <w:rPr>
            <w:noProof/>
            <w:webHidden/>
          </w:rPr>
          <w:t>12</w:t>
        </w:r>
        <w:r>
          <w:rPr>
            <w:noProof/>
            <w:webHidden/>
          </w:rPr>
          <w:fldChar w:fldCharType="end"/>
        </w:r>
        <w:r w:rsidRPr="00F15441">
          <w:rPr>
            <w:rStyle w:val="Hyperlink"/>
            <w:noProof/>
          </w:rPr>
          <w:fldChar w:fldCharType="end"/>
        </w:r>
      </w:ins>
    </w:p>
    <w:p w:rsidR="00DB536D" w:rsidRPr="00B84FE4" w:rsidRDefault="00D80070">
      <w:pPr>
        <w:pStyle w:val="TOC1"/>
        <w:rPr>
          <w:ins w:id="142" w:author="Nigel Laflin" w:date="2011-04-14T16:28:00Z"/>
          <w:rFonts w:ascii="Calibri" w:eastAsia="MS Mincho" w:hAnsi="Calibri" w:cs="Arial"/>
          <w:b w:val="0"/>
          <w:caps w:val="0"/>
          <w:noProof/>
          <w:sz w:val="22"/>
          <w:szCs w:val="22"/>
          <w:lang w:val="en-GB" w:eastAsia="ja-JP"/>
        </w:rPr>
      </w:pPr>
      <w:ins w:id="143"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"_Toc290561836"</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7</w:t>
        </w:r>
        <w:r w:rsidR="00DB536D" w:rsidRPr="00B84FE4">
          <w:rPr>
            <w:rFonts w:ascii="Calibri" w:eastAsia="MS Mincho" w:hAnsi="Calibri" w:cs="Arial"/>
            <w:b w:val="0"/>
            <w:caps w:val="0"/>
            <w:noProof/>
            <w:sz w:val="22"/>
            <w:szCs w:val="22"/>
            <w:lang w:val="en-GB" w:eastAsia="ja-JP"/>
          </w:rPr>
          <w:tab/>
        </w:r>
        <w:r w:rsidR="00DB536D" w:rsidRPr="00F15441">
          <w:rPr>
            <w:rStyle w:val="Hyperlink"/>
            <w:noProof/>
            <w:lang w:val="en-GB"/>
          </w:rPr>
          <w:t xml:space="preserve">Regulatory BACKGROUND </w:t>
        </w:r>
        <w:r w:rsidR="00DB536D">
          <w:rPr>
            <w:noProof/>
            <w:webHidden/>
          </w:rPr>
          <w:tab/>
        </w:r>
        <w:r>
          <w:rPr>
            <w:noProof/>
            <w:webHidden/>
          </w:rPr>
          <w:fldChar w:fldCharType="begin"/>
        </w:r>
        <w:r w:rsidR="00DB536D">
          <w:rPr>
            <w:noProof/>
            <w:webHidden/>
          </w:rPr>
          <w:instrText xml:space="preserve"> PAGEREF _Toc290561836 \h </w:instrText>
        </w:r>
      </w:ins>
      <w:r>
        <w:rPr>
          <w:noProof/>
          <w:webHidden/>
        </w:rPr>
      </w:r>
      <w:r>
        <w:rPr>
          <w:noProof/>
          <w:webHidden/>
        </w:rPr>
        <w:fldChar w:fldCharType="separate"/>
      </w:r>
      <w:ins w:id="144" w:author="Nigel Laflin" w:date="2011-04-14T16:28:00Z">
        <w:r w:rsidR="00DB536D">
          <w:rPr>
            <w:noProof/>
            <w:webHidden/>
          </w:rPr>
          <w:t>12</w:t>
        </w:r>
        <w:r>
          <w:rPr>
            <w:noProof/>
            <w:webHidden/>
          </w:rPr>
          <w:fldChar w:fldCharType="end"/>
        </w:r>
        <w:r w:rsidRPr="00F15441">
          <w:rPr>
            <w:rStyle w:val="Hyperlink"/>
            <w:noProof/>
          </w:rPr>
          <w:fldChar w:fldCharType="end"/>
        </w:r>
      </w:ins>
    </w:p>
    <w:p w:rsidR="00DB536D" w:rsidRPr="00B84FE4" w:rsidRDefault="00D80070">
      <w:pPr>
        <w:pStyle w:val="TOC2"/>
        <w:rPr>
          <w:ins w:id="145" w:author="Nigel Laflin" w:date="2011-04-14T16:28:00Z"/>
          <w:rFonts w:ascii="Calibri" w:eastAsia="MS Mincho" w:hAnsi="Calibri" w:cs="Arial"/>
          <w:noProof/>
          <w:sz w:val="22"/>
          <w:szCs w:val="22"/>
          <w:lang w:val="en-GB" w:eastAsia="ja-JP"/>
        </w:rPr>
      </w:pPr>
      <w:ins w:id="146"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"_Toc290561837"</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rFonts w:ascii="Times New Roman Bold" w:hAnsi="Times New Roman Bold"/>
            <w:noProof/>
            <w:lang w:val="en-GB"/>
          </w:rPr>
          <w:t>7.1</w:t>
        </w:r>
        <w:r w:rsidR="00DB536D" w:rsidRPr="00B84FE4">
          <w:rPr>
            <w:rFonts w:ascii="Calibri" w:eastAsia="MS Mincho" w:hAnsi="Calibri" w:cs="Arial"/>
            <w:noProof/>
            <w:sz w:val="22"/>
            <w:szCs w:val="22"/>
            <w:lang w:val="en-GB" w:eastAsia="ja-JP"/>
          </w:rPr>
          <w:tab/>
        </w:r>
        <w:r w:rsidR="00DB536D" w:rsidRPr="00F15441">
          <w:rPr>
            <w:rStyle w:val="Hyperlink"/>
            <w:noProof/>
            <w:lang w:val="en-GB"/>
          </w:rPr>
          <w:t>Current Regulation Applicable to Terrestrial Radio Services</w:t>
        </w:r>
        <w:r w:rsidR="00DB536D">
          <w:rPr>
            <w:noProof/>
            <w:webHidden/>
          </w:rPr>
          <w:tab/>
        </w:r>
        <w:r>
          <w:rPr>
            <w:noProof/>
            <w:webHidden/>
          </w:rPr>
          <w:fldChar w:fldCharType="begin"/>
        </w:r>
        <w:r w:rsidR="00DB536D">
          <w:rPr>
            <w:noProof/>
            <w:webHidden/>
          </w:rPr>
          <w:instrText xml:space="preserve"> PAGEREF _Toc290561837 \h </w:instrText>
        </w:r>
      </w:ins>
      <w:r>
        <w:rPr>
          <w:noProof/>
          <w:webHidden/>
        </w:rPr>
      </w:r>
      <w:r>
        <w:rPr>
          <w:noProof/>
          <w:webHidden/>
        </w:rPr>
        <w:fldChar w:fldCharType="separate"/>
      </w:r>
      <w:ins w:id="147" w:author="Nigel Laflin" w:date="2011-04-14T16:28:00Z">
        <w:r w:rsidR="00DB536D">
          <w:rPr>
            <w:noProof/>
            <w:webHidden/>
          </w:rPr>
          <w:t>13</w:t>
        </w:r>
        <w:r>
          <w:rPr>
            <w:noProof/>
            <w:webHidden/>
          </w:rPr>
          <w:fldChar w:fldCharType="end"/>
        </w:r>
        <w:r w:rsidRPr="00F15441">
          <w:rPr>
            <w:rStyle w:val="Hyperlink"/>
            <w:noProof/>
          </w:rPr>
          <w:fldChar w:fldCharType="end"/>
        </w:r>
      </w:ins>
    </w:p>
    <w:p w:rsidR="00DB536D" w:rsidRPr="00B84FE4" w:rsidRDefault="00D80070">
      <w:pPr>
        <w:pStyle w:val="TOC2"/>
        <w:rPr>
          <w:ins w:id="148" w:author="Nigel Laflin" w:date="2011-04-14T16:28:00Z"/>
          <w:rFonts w:ascii="Calibri" w:eastAsia="MS Mincho" w:hAnsi="Calibri" w:cs="Arial"/>
          <w:noProof/>
          <w:sz w:val="22"/>
          <w:szCs w:val="22"/>
          <w:lang w:val="en-GB" w:eastAsia="ja-JP"/>
        </w:rPr>
      </w:pPr>
      <w:ins w:id="149"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"_Toc290561838"</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rFonts w:ascii="Times New Roman Bold" w:hAnsi="Times New Roman Bold"/>
            <w:noProof/>
            <w:lang w:val="en-GB"/>
          </w:rPr>
          <w:t>7.2</w:t>
        </w:r>
        <w:r w:rsidR="00DB536D" w:rsidRPr="00B84FE4">
          <w:rPr>
            <w:rFonts w:ascii="Calibri" w:eastAsia="MS Mincho" w:hAnsi="Calibri" w:cs="Arial"/>
            <w:noProof/>
            <w:sz w:val="22"/>
            <w:szCs w:val="22"/>
            <w:lang w:val="en-GB" w:eastAsia="ja-JP"/>
          </w:rPr>
          <w:tab/>
        </w:r>
        <w:r w:rsidR="00DB536D" w:rsidRPr="00F15441">
          <w:rPr>
            <w:rStyle w:val="Hyperlink"/>
            <w:noProof/>
            <w:lang w:val="en-GB"/>
          </w:rPr>
          <w:t>Potential Modifications of the Regulatory Framework</w:t>
        </w:r>
        <w:r w:rsidR="00DB536D">
          <w:rPr>
            <w:noProof/>
            <w:webHidden/>
          </w:rPr>
          <w:tab/>
        </w:r>
        <w:r>
          <w:rPr>
            <w:noProof/>
            <w:webHidden/>
          </w:rPr>
          <w:fldChar w:fldCharType="begin"/>
        </w:r>
        <w:r w:rsidR="00DB536D">
          <w:rPr>
            <w:noProof/>
            <w:webHidden/>
          </w:rPr>
          <w:instrText xml:space="preserve"> PAGEREF _Toc290561838 \h </w:instrText>
        </w:r>
      </w:ins>
      <w:r>
        <w:rPr>
          <w:noProof/>
          <w:webHidden/>
        </w:rPr>
      </w:r>
      <w:r>
        <w:rPr>
          <w:noProof/>
          <w:webHidden/>
        </w:rPr>
        <w:fldChar w:fldCharType="separate"/>
      </w:r>
      <w:ins w:id="150" w:author="Nigel Laflin" w:date="2011-04-14T16:28:00Z">
        <w:r w:rsidR="00DB536D">
          <w:rPr>
            <w:noProof/>
            <w:webHidden/>
          </w:rPr>
          <w:t>13</w:t>
        </w:r>
        <w:r>
          <w:rPr>
            <w:noProof/>
            <w:webHidden/>
          </w:rPr>
          <w:fldChar w:fldCharType="end"/>
        </w:r>
        <w:r w:rsidRPr="00F15441">
          <w:rPr>
            <w:rStyle w:val="Hyperlink"/>
            <w:noProof/>
          </w:rPr>
          <w:fldChar w:fldCharType="end"/>
        </w:r>
      </w:ins>
    </w:p>
    <w:p w:rsidR="00DB536D" w:rsidRPr="00B84FE4" w:rsidRDefault="00D80070">
      <w:pPr>
        <w:pStyle w:val="TOC3"/>
        <w:rPr>
          <w:ins w:id="151" w:author="Nigel Laflin" w:date="2011-04-14T16:28:00Z"/>
          <w:rFonts w:ascii="Calibri" w:eastAsia="MS Mincho" w:hAnsi="Calibri" w:cs="Arial"/>
          <w:noProof/>
          <w:sz w:val="22"/>
          <w:szCs w:val="22"/>
          <w:lang w:val="en-GB" w:eastAsia="ja-JP"/>
        </w:rPr>
      </w:pPr>
      <w:ins w:id="152"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"_Toc290561839"</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7.2.1</w:t>
        </w:r>
        <w:r w:rsidR="00DB536D" w:rsidRPr="00B84FE4">
          <w:rPr>
            <w:rFonts w:ascii="Calibri" w:eastAsia="MS Mincho" w:hAnsi="Calibri" w:cs="Arial"/>
            <w:noProof/>
            <w:sz w:val="22"/>
            <w:szCs w:val="22"/>
            <w:lang w:val="en-GB" w:eastAsia="ja-JP"/>
          </w:rPr>
          <w:tab/>
        </w:r>
        <w:r w:rsidR="00DB536D" w:rsidRPr="00F15441">
          <w:rPr>
            <w:rStyle w:val="Hyperlink"/>
            <w:noProof/>
            <w:lang w:val="en-GB"/>
          </w:rPr>
          <w:t>LF / MF / HF</w:t>
        </w:r>
        <w:r w:rsidR="00DB536D">
          <w:rPr>
            <w:noProof/>
            <w:webHidden/>
          </w:rPr>
          <w:tab/>
        </w:r>
        <w:r>
          <w:rPr>
            <w:noProof/>
            <w:webHidden/>
          </w:rPr>
          <w:fldChar w:fldCharType="begin"/>
        </w:r>
        <w:r w:rsidR="00DB536D">
          <w:rPr>
            <w:noProof/>
            <w:webHidden/>
          </w:rPr>
          <w:instrText xml:space="preserve"> PAGEREF _Toc290561839 \h </w:instrText>
        </w:r>
      </w:ins>
      <w:r>
        <w:rPr>
          <w:noProof/>
          <w:webHidden/>
        </w:rPr>
      </w:r>
      <w:r>
        <w:rPr>
          <w:noProof/>
          <w:webHidden/>
        </w:rPr>
        <w:fldChar w:fldCharType="separate"/>
      </w:r>
      <w:ins w:id="153" w:author="Nigel Laflin" w:date="2011-04-14T16:28:00Z">
        <w:r w:rsidR="00DB536D">
          <w:rPr>
            <w:noProof/>
            <w:webHidden/>
          </w:rPr>
          <w:t>13</w:t>
        </w:r>
        <w:r>
          <w:rPr>
            <w:noProof/>
            <w:webHidden/>
          </w:rPr>
          <w:fldChar w:fldCharType="end"/>
        </w:r>
        <w:r w:rsidRPr="00F15441">
          <w:rPr>
            <w:rStyle w:val="Hyperlink"/>
            <w:noProof/>
          </w:rPr>
          <w:fldChar w:fldCharType="end"/>
        </w:r>
      </w:ins>
    </w:p>
    <w:p w:rsidR="00DB536D" w:rsidRPr="00B84FE4" w:rsidRDefault="00D80070">
      <w:pPr>
        <w:pStyle w:val="TOC3"/>
        <w:rPr>
          <w:ins w:id="154" w:author="Nigel Laflin" w:date="2011-04-14T16:28:00Z"/>
          <w:rFonts w:ascii="Calibri" w:eastAsia="MS Mincho" w:hAnsi="Calibri" w:cs="Arial"/>
          <w:noProof/>
          <w:sz w:val="22"/>
          <w:szCs w:val="22"/>
          <w:lang w:val="en-GB" w:eastAsia="ja-JP"/>
        </w:rPr>
      </w:pPr>
      <w:ins w:id="155"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"_Toc290561840"</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7.2.2</w:t>
        </w:r>
        <w:r w:rsidR="00DB536D" w:rsidRPr="00B84FE4">
          <w:rPr>
            <w:rFonts w:ascii="Calibri" w:eastAsia="MS Mincho" w:hAnsi="Calibri" w:cs="Arial"/>
            <w:noProof/>
            <w:sz w:val="22"/>
            <w:szCs w:val="22"/>
            <w:lang w:val="en-GB" w:eastAsia="ja-JP"/>
          </w:rPr>
          <w:tab/>
        </w:r>
        <w:r w:rsidR="00DB536D" w:rsidRPr="00F15441">
          <w:rPr>
            <w:rStyle w:val="Hyperlink"/>
            <w:noProof/>
            <w:lang w:val="en-GB"/>
          </w:rPr>
          <w:t>Band I</w:t>
        </w:r>
        <w:r w:rsidR="00DB536D">
          <w:rPr>
            <w:noProof/>
            <w:webHidden/>
          </w:rPr>
          <w:tab/>
        </w:r>
        <w:r>
          <w:rPr>
            <w:noProof/>
            <w:webHidden/>
          </w:rPr>
          <w:fldChar w:fldCharType="begin"/>
        </w:r>
        <w:r w:rsidR="00DB536D">
          <w:rPr>
            <w:noProof/>
            <w:webHidden/>
          </w:rPr>
          <w:instrText xml:space="preserve"> PAGEREF _Toc290561840 \h </w:instrText>
        </w:r>
      </w:ins>
      <w:r>
        <w:rPr>
          <w:noProof/>
          <w:webHidden/>
        </w:rPr>
      </w:r>
      <w:r>
        <w:rPr>
          <w:noProof/>
          <w:webHidden/>
        </w:rPr>
        <w:fldChar w:fldCharType="separate"/>
      </w:r>
      <w:ins w:id="156" w:author="Nigel Laflin" w:date="2011-04-14T16:28:00Z">
        <w:r w:rsidR="00DB536D">
          <w:rPr>
            <w:noProof/>
            <w:webHidden/>
          </w:rPr>
          <w:t>13</w:t>
        </w:r>
        <w:r>
          <w:rPr>
            <w:noProof/>
            <w:webHidden/>
          </w:rPr>
          <w:fldChar w:fldCharType="end"/>
        </w:r>
        <w:r w:rsidRPr="00F15441">
          <w:rPr>
            <w:rStyle w:val="Hyperlink"/>
            <w:noProof/>
          </w:rPr>
          <w:fldChar w:fldCharType="end"/>
        </w:r>
      </w:ins>
    </w:p>
    <w:p w:rsidR="00DB536D" w:rsidRPr="00B84FE4" w:rsidRDefault="00D80070">
      <w:pPr>
        <w:pStyle w:val="TOC3"/>
        <w:rPr>
          <w:ins w:id="157" w:author="Nigel Laflin" w:date="2011-04-14T16:28:00Z"/>
          <w:rFonts w:ascii="Calibri" w:eastAsia="MS Mincho" w:hAnsi="Calibri" w:cs="Arial"/>
          <w:noProof/>
          <w:sz w:val="22"/>
          <w:szCs w:val="22"/>
          <w:lang w:val="en-GB" w:eastAsia="ja-JP"/>
        </w:rPr>
      </w:pPr>
      <w:ins w:id="158"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"_Toc290561841"</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7.2.3</w:t>
        </w:r>
        <w:r w:rsidR="00DB536D" w:rsidRPr="00B84FE4">
          <w:rPr>
            <w:rFonts w:ascii="Calibri" w:eastAsia="MS Mincho" w:hAnsi="Calibri" w:cs="Arial"/>
            <w:noProof/>
            <w:sz w:val="22"/>
            <w:szCs w:val="22"/>
            <w:lang w:val="en-GB" w:eastAsia="ja-JP"/>
          </w:rPr>
          <w:tab/>
        </w:r>
        <w:r w:rsidR="00DB536D" w:rsidRPr="00F15441">
          <w:rPr>
            <w:rStyle w:val="Hyperlink"/>
            <w:noProof/>
            <w:lang w:val="en-GB"/>
          </w:rPr>
          <w:t>Band II</w:t>
        </w:r>
        <w:r w:rsidR="00DB536D">
          <w:rPr>
            <w:noProof/>
            <w:webHidden/>
          </w:rPr>
          <w:tab/>
        </w:r>
        <w:r>
          <w:rPr>
            <w:noProof/>
            <w:webHidden/>
          </w:rPr>
          <w:fldChar w:fldCharType="begin"/>
        </w:r>
        <w:r w:rsidR="00DB536D">
          <w:rPr>
            <w:noProof/>
            <w:webHidden/>
          </w:rPr>
          <w:instrText xml:space="preserve"> PAGEREF _Toc290561841 \h </w:instrText>
        </w:r>
      </w:ins>
      <w:r>
        <w:rPr>
          <w:noProof/>
          <w:webHidden/>
        </w:rPr>
      </w:r>
      <w:r>
        <w:rPr>
          <w:noProof/>
          <w:webHidden/>
        </w:rPr>
        <w:fldChar w:fldCharType="separate"/>
      </w:r>
      <w:ins w:id="159" w:author="Nigel Laflin" w:date="2011-04-14T16:28:00Z">
        <w:r w:rsidR="00DB536D">
          <w:rPr>
            <w:noProof/>
            <w:webHidden/>
          </w:rPr>
          <w:t>13</w:t>
        </w:r>
        <w:r>
          <w:rPr>
            <w:noProof/>
            <w:webHidden/>
          </w:rPr>
          <w:fldChar w:fldCharType="end"/>
        </w:r>
        <w:r w:rsidRPr="00F15441">
          <w:rPr>
            <w:rStyle w:val="Hyperlink"/>
            <w:noProof/>
          </w:rPr>
          <w:fldChar w:fldCharType="end"/>
        </w:r>
      </w:ins>
    </w:p>
    <w:p w:rsidR="00DB536D" w:rsidRPr="00B84FE4" w:rsidRDefault="00D80070">
      <w:pPr>
        <w:pStyle w:val="TOC3"/>
        <w:rPr>
          <w:ins w:id="160" w:author="Nigel Laflin" w:date="2011-04-14T16:28:00Z"/>
          <w:rFonts w:ascii="Calibri" w:eastAsia="MS Mincho" w:hAnsi="Calibri" w:cs="Arial"/>
          <w:noProof/>
          <w:sz w:val="22"/>
          <w:szCs w:val="22"/>
          <w:lang w:val="en-GB" w:eastAsia="ja-JP"/>
        </w:rPr>
      </w:pPr>
      <w:ins w:id="161"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"_Toc290561842"</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7.2.4</w:t>
        </w:r>
        <w:r w:rsidR="00DB536D" w:rsidRPr="00B84FE4">
          <w:rPr>
            <w:rFonts w:ascii="Calibri" w:eastAsia="MS Mincho" w:hAnsi="Calibri" w:cs="Arial"/>
            <w:noProof/>
            <w:sz w:val="22"/>
            <w:szCs w:val="22"/>
            <w:lang w:val="en-GB" w:eastAsia="ja-JP"/>
          </w:rPr>
          <w:tab/>
        </w:r>
        <w:r w:rsidR="00DB536D" w:rsidRPr="00F15441">
          <w:rPr>
            <w:rStyle w:val="Hyperlink"/>
            <w:noProof/>
            <w:lang w:val="en-GB"/>
          </w:rPr>
          <w:t>Band III</w:t>
        </w:r>
        <w:r w:rsidR="00DB536D">
          <w:rPr>
            <w:noProof/>
            <w:webHidden/>
          </w:rPr>
          <w:tab/>
        </w:r>
        <w:r>
          <w:rPr>
            <w:noProof/>
            <w:webHidden/>
          </w:rPr>
          <w:fldChar w:fldCharType="begin"/>
        </w:r>
        <w:r w:rsidR="00DB536D">
          <w:rPr>
            <w:noProof/>
            <w:webHidden/>
          </w:rPr>
          <w:instrText xml:space="preserve"> PAGEREF _Toc290561842 \h </w:instrText>
        </w:r>
      </w:ins>
      <w:r>
        <w:rPr>
          <w:noProof/>
          <w:webHidden/>
        </w:rPr>
      </w:r>
      <w:r>
        <w:rPr>
          <w:noProof/>
          <w:webHidden/>
        </w:rPr>
        <w:fldChar w:fldCharType="separate"/>
      </w:r>
      <w:ins w:id="162" w:author="Nigel Laflin" w:date="2011-04-14T16:28:00Z">
        <w:r w:rsidR="00DB536D">
          <w:rPr>
            <w:noProof/>
            <w:webHidden/>
          </w:rPr>
          <w:t>13</w:t>
        </w:r>
        <w:r>
          <w:rPr>
            <w:noProof/>
            <w:webHidden/>
          </w:rPr>
          <w:fldChar w:fldCharType="end"/>
        </w:r>
        <w:r w:rsidRPr="00F15441">
          <w:rPr>
            <w:rStyle w:val="Hyperlink"/>
            <w:noProof/>
          </w:rPr>
          <w:fldChar w:fldCharType="end"/>
        </w:r>
      </w:ins>
    </w:p>
    <w:p w:rsidR="00DB536D" w:rsidRPr="00B84FE4" w:rsidRDefault="00D80070">
      <w:pPr>
        <w:pStyle w:val="TOC3"/>
        <w:rPr>
          <w:ins w:id="163" w:author="Nigel Laflin" w:date="2011-04-14T16:28:00Z"/>
          <w:rFonts w:ascii="Calibri" w:eastAsia="MS Mincho" w:hAnsi="Calibri" w:cs="Arial"/>
          <w:noProof/>
          <w:sz w:val="22"/>
          <w:szCs w:val="22"/>
          <w:lang w:val="en-GB" w:eastAsia="ja-JP"/>
        </w:rPr>
      </w:pPr>
      <w:ins w:id="164"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"_Toc290561843"</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7.2.5</w:t>
        </w:r>
        <w:r w:rsidR="00DB536D" w:rsidRPr="00B84FE4">
          <w:rPr>
            <w:rFonts w:ascii="Calibri" w:eastAsia="MS Mincho" w:hAnsi="Calibri" w:cs="Arial"/>
            <w:noProof/>
            <w:sz w:val="22"/>
            <w:szCs w:val="22"/>
            <w:lang w:val="en-GB" w:eastAsia="ja-JP"/>
          </w:rPr>
          <w:tab/>
        </w:r>
        <w:r w:rsidR="00DB536D" w:rsidRPr="00F15441">
          <w:rPr>
            <w:rStyle w:val="Hyperlink"/>
            <w:noProof/>
            <w:lang w:val="en-GB"/>
          </w:rPr>
          <w:t>Band IV/V</w:t>
        </w:r>
        <w:r w:rsidR="00DB536D">
          <w:rPr>
            <w:noProof/>
            <w:webHidden/>
          </w:rPr>
          <w:tab/>
        </w:r>
        <w:r>
          <w:rPr>
            <w:noProof/>
            <w:webHidden/>
          </w:rPr>
          <w:fldChar w:fldCharType="begin"/>
        </w:r>
        <w:r w:rsidR="00DB536D">
          <w:rPr>
            <w:noProof/>
            <w:webHidden/>
          </w:rPr>
          <w:instrText xml:space="preserve"> PAGEREF _Toc290561843 \h </w:instrText>
        </w:r>
      </w:ins>
      <w:r>
        <w:rPr>
          <w:noProof/>
          <w:webHidden/>
        </w:rPr>
      </w:r>
      <w:r>
        <w:rPr>
          <w:noProof/>
          <w:webHidden/>
        </w:rPr>
        <w:fldChar w:fldCharType="separate"/>
      </w:r>
      <w:ins w:id="165" w:author="Nigel Laflin" w:date="2011-04-14T16:28:00Z">
        <w:r w:rsidR="00DB536D">
          <w:rPr>
            <w:noProof/>
            <w:webHidden/>
          </w:rPr>
          <w:t>13</w:t>
        </w:r>
        <w:r>
          <w:rPr>
            <w:noProof/>
            <w:webHidden/>
          </w:rPr>
          <w:fldChar w:fldCharType="end"/>
        </w:r>
        <w:r w:rsidRPr="00F15441">
          <w:rPr>
            <w:rStyle w:val="Hyperlink"/>
            <w:noProof/>
          </w:rPr>
          <w:fldChar w:fldCharType="end"/>
        </w:r>
      </w:ins>
    </w:p>
    <w:p w:rsidR="00DB536D" w:rsidRPr="00B84FE4" w:rsidRDefault="00D80070">
      <w:pPr>
        <w:pStyle w:val="TOC3"/>
        <w:rPr>
          <w:ins w:id="166" w:author="Nigel Laflin" w:date="2011-04-14T16:28:00Z"/>
          <w:rFonts w:ascii="Calibri" w:eastAsia="MS Mincho" w:hAnsi="Calibri" w:cs="Arial"/>
          <w:noProof/>
          <w:sz w:val="22"/>
          <w:szCs w:val="22"/>
          <w:lang w:val="en-GB" w:eastAsia="ja-JP"/>
        </w:rPr>
      </w:pPr>
      <w:ins w:id="167"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"_Toc290561844"</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7.2.6</w:t>
        </w:r>
        <w:r w:rsidR="00DB536D" w:rsidRPr="00B84FE4">
          <w:rPr>
            <w:rFonts w:ascii="Calibri" w:eastAsia="MS Mincho" w:hAnsi="Calibri" w:cs="Arial"/>
            <w:noProof/>
            <w:sz w:val="22"/>
            <w:szCs w:val="22"/>
            <w:lang w:val="en-GB" w:eastAsia="ja-JP"/>
          </w:rPr>
          <w:tab/>
        </w:r>
        <w:r w:rsidR="00DB536D" w:rsidRPr="00F15441">
          <w:rPr>
            <w:rStyle w:val="Hyperlink"/>
            <w:noProof/>
            <w:lang w:val="en-GB"/>
          </w:rPr>
          <w:t>L-Band</w:t>
        </w:r>
        <w:r w:rsidR="00DB536D">
          <w:rPr>
            <w:noProof/>
            <w:webHidden/>
          </w:rPr>
          <w:tab/>
        </w:r>
        <w:r>
          <w:rPr>
            <w:noProof/>
            <w:webHidden/>
          </w:rPr>
          <w:fldChar w:fldCharType="begin"/>
        </w:r>
        <w:r w:rsidR="00DB536D">
          <w:rPr>
            <w:noProof/>
            <w:webHidden/>
          </w:rPr>
          <w:instrText xml:space="preserve"> PAGEREF _Toc290561844 \h </w:instrText>
        </w:r>
      </w:ins>
      <w:r>
        <w:rPr>
          <w:noProof/>
          <w:webHidden/>
        </w:rPr>
      </w:r>
      <w:r>
        <w:rPr>
          <w:noProof/>
          <w:webHidden/>
        </w:rPr>
        <w:fldChar w:fldCharType="separate"/>
      </w:r>
      <w:ins w:id="168" w:author="Nigel Laflin" w:date="2011-04-14T16:28:00Z">
        <w:r w:rsidR="00DB536D">
          <w:rPr>
            <w:noProof/>
            <w:webHidden/>
          </w:rPr>
          <w:t>13</w:t>
        </w:r>
        <w:r>
          <w:rPr>
            <w:noProof/>
            <w:webHidden/>
          </w:rPr>
          <w:fldChar w:fldCharType="end"/>
        </w:r>
        <w:r w:rsidRPr="00F15441">
          <w:rPr>
            <w:rStyle w:val="Hyperlink"/>
            <w:noProof/>
          </w:rPr>
          <w:fldChar w:fldCharType="end"/>
        </w:r>
      </w:ins>
    </w:p>
    <w:p w:rsidR="00DB536D" w:rsidRPr="00B84FE4" w:rsidRDefault="00D80070">
      <w:pPr>
        <w:pStyle w:val="TOC2"/>
        <w:rPr>
          <w:ins w:id="169" w:author="Nigel Laflin" w:date="2011-04-14T16:28:00Z"/>
          <w:rFonts w:ascii="Calibri" w:eastAsia="MS Mincho" w:hAnsi="Calibri" w:cs="Arial"/>
          <w:noProof/>
          <w:sz w:val="22"/>
          <w:szCs w:val="22"/>
          <w:lang w:val="en-GB" w:eastAsia="ja-JP"/>
        </w:rPr>
      </w:pPr>
      <w:ins w:id="170"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"_Toc290561845"</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rFonts w:ascii="Times New Roman Bold" w:hAnsi="Times New Roman Bold"/>
            <w:noProof/>
            <w:lang w:val="en-GB"/>
          </w:rPr>
          <w:t>7.3</w:t>
        </w:r>
        <w:r w:rsidR="00DB536D" w:rsidRPr="00B84FE4">
          <w:rPr>
            <w:rFonts w:ascii="Calibri" w:eastAsia="MS Mincho" w:hAnsi="Calibri" w:cs="Arial"/>
            <w:noProof/>
            <w:sz w:val="22"/>
            <w:szCs w:val="22"/>
            <w:lang w:val="en-GB" w:eastAsia="ja-JP"/>
          </w:rPr>
          <w:tab/>
        </w:r>
        <w:r w:rsidR="00DB536D" w:rsidRPr="00F15441">
          <w:rPr>
            <w:rStyle w:val="Hyperlink"/>
            <w:noProof/>
            <w:lang w:val="en-GB"/>
          </w:rPr>
          <w:t>[NOTE this section should be considered for deletion [</w:t>
        </w:r>
        <w:r w:rsidR="00DB536D" w:rsidRPr="00F15441">
          <w:rPr>
            <w:rStyle w:val="Hyperlink"/>
            <w:noProof/>
            <w:lang w:val="en-GB"/>
          </w:rPr>
          <w:t>Relevant Market Developments]</w:t>
        </w:r>
        <w:r w:rsidR="00DB536D">
          <w:rPr>
            <w:noProof/>
            <w:webHidden/>
          </w:rPr>
          <w:tab/>
        </w:r>
        <w:r>
          <w:rPr>
            <w:noProof/>
            <w:webHidden/>
          </w:rPr>
          <w:fldChar w:fldCharType="begin"/>
        </w:r>
        <w:r w:rsidR="00DB536D">
          <w:rPr>
            <w:noProof/>
            <w:webHidden/>
          </w:rPr>
          <w:instrText xml:space="preserve"> PAGEREF _Toc290561845 \h </w:instrText>
        </w:r>
      </w:ins>
      <w:r>
        <w:rPr>
          <w:noProof/>
          <w:webHidden/>
        </w:rPr>
      </w:r>
      <w:r>
        <w:rPr>
          <w:noProof/>
          <w:webHidden/>
        </w:rPr>
        <w:fldChar w:fldCharType="separate"/>
      </w:r>
      <w:ins w:id="171" w:author="Nigel Laflin" w:date="2011-04-14T16:28:00Z">
        <w:r w:rsidR="00DB536D">
          <w:rPr>
            <w:noProof/>
            <w:webHidden/>
          </w:rPr>
          <w:t>14</w:t>
        </w:r>
        <w:r>
          <w:rPr>
            <w:noProof/>
            <w:webHidden/>
          </w:rPr>
          <w:fldChar w:fldCharType="end"/>
        </w:r>
        <w:r w:rsidRPr="00F15441">
          <w:rPr>
            <w:rStyle w:val="Hyperlink"/>
            <w:noProof/>
          </w:rPr>
          <w:fldChar w:fldCharType="end"/>
        </w:r>
      </w:ins>
    </w:p>
    <w:p w:rsidR="00DB536D" w:rsidRPr="00B84FE4" w:rsidRDefault="00D80070">
      <w:pPr>
        <w:pStyle w:val="TOC2"/>
        <w:rPr>
          <w:ins w:id="172" w:author="Nigel Laflin" w:date="2011-04-14T16:28:00Z"/>
          <w:rFonts w:ascii="Calibri" w:eastAsia="MS Mincho" w:hAnsi="Calibri" w:cs="Arial"/>
          <w:noProof/>
          <w:sz w:val="22"/>
          <w:szCs w:val="22"/>
          <w:lang w:val="en-GB" w:eastAsia="ja-JP"/>
        </w:rPr>
      </w:pPr>
      <w:ins w:id="173"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"_Toc290561847"</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rFonts w:ascii="Times New Roman Bold" w:hAnsi="Times New Roman Bold"/>
            <w:noProof/>
            <w:lang w:val="en-GB"/>
          </w:rPr>
          <w:t>7.4</w:t>
        </w:r>
        <w:r w:rsidR="00DB536D" w:rsidRPr="00B84FE4">
          <w:rPr>
            <w:rFonts w:ascii="Calibri" w:eastAsia="MS Mincho" w:hAnsi="Calibri" w:cs="Arial"/>
            <w:noProof/>
            <w:sz w:val="22"/>
            <w:szCs w:val="22"/>
            <w:lang w:val="en-GB" w:eastAsia="ja-JP"/>
          </w:rPr>
          <w:tab/>
        </w:r>
        <w:r w:rsidR="00DB536D" w:rsidRPr="00F15441">
          <w:rPr>
            <w:rStyle w:val="Hyperlink"/>
            <w:noProof/>
            <w:lang w:val="en-GB"/>
          </w:rPr>
          <w:t>Equipment Licensing Issues</w:t>
        </w:r>
        <w:r w:rsidR="00DB536D">
          <w:rPr>
            <w:noProof/>
            <w:webHidden/>
          </w:rPr>
          <w:tab/>
        </w:r>
        <w:r>
          <w:rPr>
            <w:noProof/>
            <w:webHidden/>
          </w:rPr>
          <w:fldChar w:fldCharType="begin"/>
        </w:r>
        <w:r w:rsidR="00DB536D">
          <w:rPr>
            <w:noProof/>
            <w:webHidden/>
          </w:rPr>
          <w:instrText xml:space="preserve"> PAGEREF _Toc290561847 \h </w:instrText>
        </w:r>
      </w:ins>
      <w:r>
        <w:rPr>
          <w:noProof/>
          <w:webHidden/>
        </w:rPr>
      </w:r>
      <w:r>
        <w:rPr>
          <w:noProof/>
          <w:webHidden/>
        </w:rPr>
        <w:fldChar w:fldCharType="separate"/>
      </w:r>
      <w:ins w:id="174" w:author="Nigel Laflin" w:date="2011-04-14T16:28:00Z">
        <w:r w:rsidR="00DB536D">
          <w:rPr>
            <w:noProof/>
            <w:webHidden/>
          </w:rPr>
          <w:t>14</w:t>
        </w:r>
        <w:r>
          <w:rPr>
            <w:noProof/>
            <w:webHidden/>
          </w:rPr>
          <w:fldChar w:fldCharType="end"/>
        </w:r>
        <w:r w:rsidRPr="00F15441">
          <w:rPr>
            <w:rStyle w:val="Hyperlink"/>
            <w:noProof/>
          </w:rPr>
          <w:fldChar w:fldCharType="end"/>
        </w:r>
      </w:ins>
    </w:p>
    <w:p w:rsidR="00DB536D" w:rsidRPr="00B84FE4" w:rsidRDefault="00D80070">
      <w:pPr>
        <w:pStyle w:val="TOC3"/>
        <w:rPr>
          <w:ins w:id="175" w:author="Nigel Laflin" w:date="2011-04-14T16:28:00Z"/>
          <w:rFonts w:ascii="Calibri" w:eastAsia="MS Mincho" w:hAnsi="Calibri" w:cs="Arial"/>
          <w:noProof/>
          <w:sz w:val="22"/>
          <w:szCs w:val="22"/>
          <w:lang w:val="en-GB" w:eastAsia="ja-JP"/>
        </w:rPr>
      </w:pPr>
      <w:ins w:id="176"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"_Toc290561848"</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7.4.1</w:t>
        </w:r>
        <w:r w:rsidR="00DB536D" w:rsidRPr="00B84FE4">
          <w:rPr>
            <w:rFonts w:ascii="Calibri" w:eastAsia="MS Mincho" w:hAnsi="Calibri" w:cs="Arial"/>
            <w:noProof/>
            <w:sz w:val="22"/>
            <w:szCs w:val="22"/>
            <w:lang w:val="en-GB" w:eastAsia="ja-JP"/>
          </w:rPr>
          <w:tab/>
        </w:r>
        <w:r w:rsidR="00DB536D" w:rsidRPr="00F15441">
          <w:rPr>
            <w:rStyle w:val="Hyperlink"/>
            <w:noProof/>
            <w:lang w:val="en-GB"/>
          </w:rPr>
          <w:t>DAB and DRM</w:t>
        </w:r>
        <w:r w:rsidR="00DB536D">
          <w:rPr>
            <w:noProof/>
            <w:webHidden/>
          </w:rPr>
          <w:tab/>
        </w:r>
        <w:r>
          <w:rPr>
            <w:noProof/>
            <w:webHidden/>
          </w:rPr>
          <w:fldChar w:fldCharType="begin"/>
        </w:r>
        <w:r w:rsidR="00DB536D">
          <w:rPr>
            <w:noProof/>
            <w:webHidden/>
          </w:rPr>
          <w:instrText xml:space="preserve"> PAGEREF _Toc290561848 \h </w:instrText>
        </w:r>
      </w:ins>
      <w:r>
        <w:rPr>
          <w:noProof/>
          <w:webHidden/>
        </w:rPr>
      </w:r>
      <w:r>
        <w:rPr>
          <w:noProof/>
          <w:webHidden/>
        </w:rPr>
        <w:fldChar w:fldCharType="separate"/>
      </w:r>
      <w:ins w:id="177" w:author="Nigel Laflin" w:date="2011-04-14T16:28:00Z">
        <w:r w:rsidR="00DB536D">
          <w:rPr>
            <w:noProof/>
            <w:webHidden/>
          </w:rPr>
          <w:t>14</w:t>
        </w:r>
        <w:r>
          <w:rPr>
            <w:noProof/>
            <w:webHidden/>
          </w:rPr>
          <w:fldChar w:fldCharType="end"/>
        </w:r>
        <w:r w:rsidRPr="00F15441">
          <w:rPr>
            <w:rStyle w:val="Hyperlink"/>
            <w:noProof/>
          </w:rPr>
          <w:fldChar w:fldCharType="end"/>
        </w:r>
      </w:ins>
    </w:p>
    <w:p w:rsidR="00DB536D" w:rsidRPr="00B84FE4" w:rsidRDefault="00D80070">
      <w:pPr>
        <w:pStyle w:val="TOC3"/>
        <w:rPr>
          <w:ins w:id="178" w:author="Nigel Laflin" w:date="2011-04-14T16:28:00Z"/>
          <w:rFonts w:ascii="Calibri" w:eastAsia="MS Mincho" w:hAnsi="Calibri" w:cs="Arial"/>
          <w:noProof/>
          <w:sz w:val="22"/>
          <w:szCs w:val="22"/>
          <w:lang w:val="en-GB" w:eastAsia="ja-JP"/>
        </w:rPr>
      </w:pPr>
      <w:ins w:id="179"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"_Toc290561849"</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7.4.2</w:t>
        </w:r>
        <w:r w:rsidR="00DB536D" w:rsidRPr="00B84FE4">
          <w:rPr>
            <w:rFonts w:ascii="Calibri" w:eastAsia="MS Mincho" w:hAnsi="Calibri" w:cs="Arial"/>
            <w:noProof/>
            <w:sz w:val="22"/>
            <w:szCs w:val="22"/>
            <w:lang w:val="en-GB" w:eastAsia="ja-JP"/>
          </w:rPr>
          <w:tab/>
        </w:r>
        <w:r w:rsidR="00DB536D" w:rsidRPr="00F15441">
          <w:rPr>
            <w:rStyle w:val="Hyperlink"/>
            <w:noProof/>
            <w:lang w:val="en-GB"/>
          </w:rPr>
          <w:t>HD Radio</w:t>
        </w:r>
        <w:r w:rsidR="00DB536D">
          <w:rPr>
            <w:noProof/>
            <w:webHidden/>
          </w:rPr>
          <w:tab/>
        </w:r>
        <w:r>
          <w:rPr>
            <w:noProof/>
            <w:webHidden/>
          </w:rPr>
          <w:fldChar w:fldCharType="begin"/>
        </w:r>
        <w:r w:rsidR="00DB536D">
          <w:rPr>
            <w:noProof/>
            <w:webHidden/>
          </w:rPr>
          <w:instrText xml:space="preserve"> PAGEREF _Toc290561849 \h </w:instrText>
        </w:r>
      </w:ins>
      <w:r>
        <w:rPr>
          <w:noProof/>
          <w:webHidden/>
        </w:rPr>
      </w:r>
      <w:r>
        <w:rPr>
          <w:noProof/>
          <w:webHidden/>
        </w:rPr>
        <w:fldChar w:fldCharType="separate"/>
      </w:r>
      <w:ins w:id="180" w:author="Nigel Laflin" w:date="2011-04-14T16:28:00Z">
        <w:r w:rsidR="00DB536D">
          <w:rPr>
            <w:noProof/>
            <w:webHidden/>
          </w:rPr>
          <w:t>14</w:t>
        </w:r>
        <w:r>
          <w:rPr>
            <w:noProof/>
            <w:webHidden/>
          </w:rPr>
          <w:fldChar w:fldCharType="end"/>
        </w:r>
        <w:r w:rsidRPr="00F15441">
          <w:rPr>
            <w:rStyle w:val="Hyperlink"/>
            <w:noProof/>
          </w:rPr>
          <w:fldChar w:fldCharType="end"/>
        </w:r>
      </w:ins>
    </w:p>
    <w:p w:rsidR="00DB536D" w:rsidRPr="00B84FE4" w:rsidRDefault="00D80070">
      <w:pPr>
        <w:pStyle w:val="TOC1"/>
        <w:rPr>
          <w:ins w:id="181" w:author="Nigel Laflin" w:date="2011-04-14T16:28:00Z"/>
          <w:rFonts w:ascii="Calibri" w:eastAsia="MS Mincho" w:hAnsi="Calibri" w:cs="Arial"/>
          <w:b w:val="0"/>
          <w:caps w:val="0"/>
          <w:noProof/>
          <w:sz w:val="22"/>
          <w:szCs w:val="22"/>
          <w:lang w:val="en-GB" w:eastAsia="ja-JP"/>
        </w:rPr>
      </w:pPr>
      <w:ins w:id="182"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"_Toc290561851"</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lang w:val="en-GB"/>
          </w:rPr>
          <w:t>8</w:t>
        </w:r>
        <w:r w:rsidR="00DB536D" w:rsidRPr="00B84FE4">
          <w:rPr>
            <w:rFonts w:ascii="Calibri" w:eastAsia="MS Mincho" w:hAnsi="Calibri" w:cs="Arial"/>
            <w:b w:val="0"/>
            <w:caps w:val="0"/>
            <w:noProof/>
            <w:sz w:val="22"/>
            <w:szCs w:val="22"/>
            <w:lang w:val="en-GB" w:eastAsia="ja-JP"/>
          </w:rPr>
          <w:tab/>
        </w:r>
        <w:r w:rsidR="00DB536D" w:rsidRPr="00F15441">
          <w:rPr>
            <w:rStyle w:val="Hyperlink"/>
            <w:noProof/>
            <w:lang w:val="en-GB"/>
          </w:rPr>
          <w:t>Conclusions</w:t>
        </w:r>
        <w:r w:rsidR="00DB536D">
          <w:rPr>
            <w:noProof/>
            <w:webHidden/>
          </w:rPr>
          <w:tab/>
        </w:r>
        <w:r>
          <w:rPr>
            <w:noProof/>
            <w:webHidden/>
          </w:rPr>
          <w:fldChar w:fldCharType="begin"/>
        </w:r>
        <w:r w:rsidR="00DB536D">
          <w:rPr>
            <w:noProof/>
            <w:webHidden/>
          </w:rPr>
          <w:instrText xml:space="preserve"> PAGEREF _Toc290561851 \h </w:instrText>
        </w:r>
      </w:ins>
      <w:r>
        <w:rPr>
          <w:noProof/>
          <w:webHidden/>
        </w:rPr>
      </w:r>
      <w:r>
        <w:rPr>
          <w:noProof/>
          <w:webHidden/>
        </w:rPr>
        <w:fldChar w:fldCharType="separate"/>
      </w:r>
      <w:ins w:id="183" w:author="Nigel Laflin" w:date="2011-04-14T16:28:00Z">
        <w:r w:rsidR="00DB536D">
          <w:rPr>
            <w:noProof/>
            <w:webHidden/>
          </w:rPr>
          <w:t>15</w:t>
        </w:r>
        <w:r>
          <w:rPr>
            <w:noProof/>
            <w:webHidden/>
          </w:rPr>
          <w:fldChar w:fldCharType="end"/>
        </w:r>
        <w:r w:rsidRPr="00F15441">
          <w:rPr>
            <w:rStyle w:val="Hyperlink"/>
            <w:noProof/>
          </w:rPr>
          <w:fldChar w:fldCharType="end"/>
        </w:r>
      </w:ins>
    </w:p>
    <w:p w:rsidR="00DB536D" w:rsidRPr="00B84FE4" w:rsidRDefault="00D80070">
      <w:pPr>
        <w:pStyle w:val="TOC1"/>
        <w:rPr>
          <w:ins w:id="184" w:author="Nigel Laflin" w:date="2011-04-14T16:28:00Z"/>
          <w:rFonts w:ascii="Calibri" w:eastAsia="MS Mincho" w:hAnsi="Calibri" w:cs="Arial"/>
          <w:b w:val="0"/>
          <w:caps w:val="0"/>
          <w:noProof/>
          <w:sz w:val="22"/>
          <w:szCs w:val="22"/>
          <w:lang w:val="en-GB" w:eastAsia="ja-JP"/>
        </w:rPr>
      </w:pPr>
      <w:ins w:id="185"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"_Toc290561852"</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rPr>
          <w:t>ANNEX 1: title</w:t>
        </w:r>
        <w:r w:rsidR="00DB536D">
          <w:rPr>
            <w:noProof/>
            <w:webHidden/>
          </w:rPr>
          <w:tab/>
        </w:r>
        <w:r>
          <w:rPr>
            <w:noProof/>
            <w:webHidden/>
          </w:rPr>
          <w:fldChar w:fldCharType="begin"/>
        </w:r>
        <w:r w:rsidR="00DB536D">
          <w:rPr>
            <w:noProof/>
            <w:webHidden/>
          </w:rPr>
          <w:instrText xml:space="preserve"> PAGEREF _Toc290561852 \h </w:instrText>
        </w:r>
      </w:ins>
      <w:r>
        <w:rPr>
          <w:noProof/>
          <w:webHidden/>
        </w:rPr>
      </w:r>
      <w:r>
        <w:rPr>
          <w:noProof/>
          <w:webHidden/>
        </w:rPr>
        <w:fldChar w:fldCharType="separate"/>
      </w:r>
      <w:ins w:id="186" w:author="Nigel Laflin" w:date="2011-04-14T16:28:00Z">
        <w:r w:rsidR="00DB536D">
          <w:rPr>
            <w:noProof/>
            <w:webHidden/>
          </w:rPr>
          <w:t>16</w:t>
        </w:r>
        <w:r>
          <w:rPr>
            <w:noProof/>
            <w:webHidden/>
          </w:rPr>
          <w:fldChar w:fldCharType="end"/>
        </w:r>
        <w:r w:rsidRPr="00F15441">
          <w:rPr>
            <w:rStyle w:val="Hyperlink"/>
            <w:noProof/>
          </w:rPr>
          <w:fldChar w:fldCharType="end"/>
        </w:r>
      </w:ins>
    </w:p>
    <w:p w:rsidR="00DB536D" w:rsidRPr="00B84FE4" w:rsidRDefault="00D80070">
      <w:pPr>
        <w:pStyle w:val="TOC1"/>
        <w:rPr>
          <w:ins w:id="187" w:author="Nigel Laflin" w:date="2011-04-14T16:28:00Z"/>
          <w:rFonts w:ascii="Calibri" w:eastAsia="MS Mincho" w:hAnsi="Calibri" w:cs="Arial"/>
          <w:b w:val="0"/>
          <w:caps w:val="0"/>
          <w:noProof/>
          <w:sz w:val="22"/>
          <w:szCs w:val="22"/>
          <w:lang w:val="en-GB" w:eastAsia="ja-JP"/>
        </w:rPr>
      </w:pPr>
      <w:ins w:id="188"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"_Toc290561853"</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rPr>
          <w:t>ANNEX 2: Overview OF DIGITAL RADIO developments</w:t>
        </w:r>
        <w:r w:rsidR="00DB536D">
          <w:rPr>
            <w:noProof/>
            <w:webHidden/>
          </w:rPr>
          <w:tab/>
        </w:r>
        <w:r>
          <w:rPr>
            <w:noProof/>
            <w:webHidden/>
          </w:rPr>
          <w:fldChar w:fldCharType="begin"/>
        </w:r>
        <w:r w:rsidR="00DB536D">
          <w:rPr>
            <w:noProof/>
            <w:webHidden/>
          </w:rPr>
          <w:instrText xml:space="preserve"> PAGEREF _Toc290561853 \h </w:instrText>
        </w:r>
      </w:ins>
      <w:r>
        <w:rPr>
          <w:noProof/>
          <w:webHidden/>
        </w:rPr>
      </w:r>
      <w:r>
        <w:rPr>
          <w:noProof/>
          <w:webHidden/>
        </w:rPr>
        <w:fldChar w:fldCharType="separate"/>
      </w:r>
      <w:ins w:id="189" w:author="Nigel Laflin" w:date="2011-04-14T16:28:00Z">
        <w:r w:rsidR="00DB536D">
          <w:rPr>
            <w:noProof/>
            <w:webHidden/>
          </w:rPr>
          <w:t>27</w:t>
        </w:r>
        <w:r>
          <w:rPr>
            <w:noProof/>
            <w:webHidden/>
          </w:rPr>
          <w:fldChar w:fldCharType="end"/>
        </w:r>
        <w:r w:rsidRPr="00F15441">
          <w:rPr>
            <w:rStyle w:val="Hyperlink"/>
            <w:noProof/>
          </w:rPr>
          <w:fldChar w:fldCharType="end"/>
        </w:r>
      </w:ins>
    </w:p>
    <w:p w:rsidR="00DB536D" w:rsidRPr="00B84FE4" w:rsidRDefault="00D80070">
      <w:pPr>
        <w:pStyle w:val="TOC1"/>
        <w:rPr>
          <w:ins w:id="190" w:author="Nigel Laflin" w:date="2011-04-14T16:28:00Z"/>
          <w:rFonts w:ascii="Calibri" w:eastAsia="MS Mincho" w:hAnsi="Calibri" w:cs="Arial"/>
          <w:b w:val="0"/>
          <w:caps w:val="0"/>
          <w:noProof/>
          <w:sz w:val="22"/>
          <w:szCs w:val="22"/>
          <w:lang w:val="en-GB" w:eastAsia="ja-JP"/>
        </w:rPr>
      </w:pPr>
      <w:ins w:id="191" w:author="Nigel Laflin" w:date="2011-04-14T16:28:00Z">
        <w:r w:rsidRPr="00F15441">
          <w:rPr>
            <w:rStyle w:val="Hyperlink"/>
            <w:noProof/>
          </w:rPr>
          <w:fldChar w:fldCharType="begin"/>
        </w:r>
        <w:r w:rsidR="00DB536D" w:rsidRPr="00F15441">
          <w:rPr>
            <w:rStyle w:val="Hyperlink"/>
            <w:noProof/>
          </w:rPr>
          <w:instrText xml:space="preserve"> </w:instrText>
        </w:r>
        <w:r w:rsidR="00DB536D">
          <w:rPr>
            <w:noProof/>
          </w:rPr>
          <w:instrText>HYPERLINK \l "_Toc290561854"</w:instrText>
        </w:r>
        <w:r w:rsidR="00DB536D" w:rsidRPr="00F15441">
          <w:rPr>
            <w:rStyle w:val="Hyperlink"/>
            <w:noProof/>
          </w:rPr>
          <w:instrText xml:space="preserve"> </w:instrText>
        </w:r>
        <w:r w:rsidRPr="00F15441">
          <w:rPr>
            <w:rStyle w:val="Hyperlink"/>
            <w:noProof/>
          </w:rPr>
          <w:fldChar w:fldCharType="separate"/>
        </w:r>
        <w:r w:rsidR="00DB536D" w:rsidRPr="00F15441">
          <w:rPr>
            <w:rStyle w:val="Hyperlink"/>
            <w:noProof/>
          </w:rPr>
          <w:t>ANNEX 3: List of references</w:t>
        </w:r>
        <w:r w:rsidR="00DB536D">
          <w:rPr>
            <w:noProof/>
            <w:webHidden/>
          </w:rPr>
          <w:tab/>
        </w:r>
        <w:r>
          <w:rPr>
            <w:noProof/>
            <w:webHidden/>
          </w:rPr>
          <w:fldChar w:fldCharType="begin"/>
        </w:r>
        <w:r w:rsidR="00DB536D">
          <w:rPr>
            <w:noProof/>
            <w:webHidden/>
          </w:rPr>
          <w:instrText xml:space="preserve"> PAGEREF _Toc290561854 \h </w:instrText>
        </w:r>
      </w:ins>
      <w:r>
        <w:rPr>
          <w:noProof/>
          <w:webHidden/>
        </w:rPr>
      </w:r>
      <w:r>
        <w:rPr>
          <w:noProof/>
          <w:webHidden/>
        </w:rPr>
        <w:fldChar w:fldCharType="separate"/>
      </w:r>
      <w:ins w:id="192" w:author="Nigel Laflin" w:date="2011-04-14T16:28:00Z">
        <w:r w:rsidR="00DB536D">
          <w:rPr>
            <w:noProof/>
            <w:webHidden/>
          </w:rPr>
          <w:t>28</w:t>
        </w:r>
        <w:r>
          <w:rPr>
            <w:noProof/>
            <w:webHidden/>
          </w:rPr>
          <w:fldChar w:fldCharType="end"/>
        </w:r>
        <w:r w:rsidRPr="00F15441">
          <w:rPr>
            <w:rStyle w:val="Hyperlink"/>
            <w:noProof/>
          </w:rPr>
          <w:fldChar w:fldCharType="end"/>
        </w:r>
      </w:ins>
    </w:p>
    <w:p w:rsidR="00D61876" w:rsidRPr="00CD0041" w:rsidDel="00DB536D" w:rsidRDefault="00D80070">
      <w:pPr>
        <w:pStyle w:val="TOC1"/>
        <w:rPr>
          <w:del w:id="193" w:author="Nigel Laflin" w:date="2011-04-14T16:28:00Z"/>
          <w:b w:val="0"/>
          <w:caps w:val="0"/>
          <w:noProof/>
          <w:sz w:val="24"/>
          <w:lang w:val="en-GB"/>
          <w:rPrChange w:id="194" w:author="Nigel Laflin" w:date="2011-04-13T14:09:00Z">
            <w:rPr>
              <w:del w:id="195" w:author="Nigel Laflin" w:date="2011-04-14T16:28:00Z"/>
              <w:b w:val="0"/>
              <w:caps w:val="0"/>
              <w:noProof/>
              <w:sz w:val="24"/>
            </w:rPr>
          </w:rPrChange>
        </w:rPr>
      </w:pPr>
      <w:del w:id="196" w:author="Nigel Laflin" w:date="2011-04-14T16:28:00Z">
        <w:r w:rsidRPr="00D80070">
          <w:rPr>
            <w:rPrChange w:id="197" w:author="Nigel Laflin" w:date="2011-04-14T16:28:00Z">
              <w:rPr>
                <w:rStyle w:val="Hyperlink"/>
                <w:noProof/>
                <w:lang w:val="en-GB"/>
              </w:rPr>
            </w:rPrChange>
          </w:rPr>
          <w:delText>0</w:delText>
        </w:r>
        <w:r w:rsidR="00D61876" w:rsidRPr="00CD0041" w:rsidDel="00DB536D">
          <w:rPr>
            <w:b w:val="0"/>
            <w:caps w:val="0"/>
            <w:noProof/>
            <w:sz w:val="24"/>
            <w:lang w:val="en-GB"/>
          </w:rPr>
          <w:tab/>
        </w:r>
        <w:r w:rsidRPr="00D80070">
          <w:rPr>
            <w:rPrChange w:id="198" w:author="Nigel Laflin" w:date="2011-04-14T16:28:00Z">
              <w:rPr>
                <w:rStyle w:val="Hyperlink"/>
                <w:noProof/>
                <w:lang w:val="en-GB"/>
              </w:rPr>
            </w:rPrChange>
          </w:rPr>
          <w:delText>Executive summary</w:delText>
        </w:r>
        <w:r w:rsidRPr="00D80070">
          <w:rPr>
            <w:noProof/>
            <w:webHidden/>
            <w:lang w:val="en-GB"/>
            <w:rPrChange w:id="199" w:author="Nigel Laflin" w:date="2011-04-13T14:09:00Z">
              <w:rPr>
                <w:noProof/>
                <w:webHidden/>
                <w:color w:val="0000FF"/>
                <w:u w:val="single"/>
                <w:lang w:val="en-GB"/>
              </w:rPr>
            </w:rPrChange>
          </w:rPr>
          <w:tab/>
          <w:delText>2</w:delText>
        </w:r>
      </w:del>
    </w:p>
    <w:p w:rsidR="00D61876" w:rsidRPr="00CD0041" w:rsidDel="00DB536D" w:rsidRDefault="00D80070">
      <w:pPr>
        <w:pStyle w:val="TOC1"/>
        <w:rPr>
          <w:del w:id="200" w:author="Nigel Laflin" w:date="2011-04-14T16:28:00Z"/>
          <w:b w:val="0"/>
          <w:caps w:val="0"/>
          <w:noProof/>
          <w:sz w:val="24"/>
          <w:lang w:val="en-GB"/>
          <w:rPrChange w:id="201" w:author="Nigel Laflin" w:date="2011-04-13T14:09:00Z">
            <w:rPr>
              <w:del w:id="202" w:author="Nigel Laflin" w:date="2011-04-14T16:28:00Z"/>
              <w:b w:val="0"/>
              <w:caps w:val="0"/>
              <w:noProof/>
              <w:sz w:val="24"/>
            </w:rPr>
          </w:rPrChange>
        </w:rPr>
      </w:pPr>
      <w:del w:id="203" w:author="Nigel Laflin" w:date="2011-04-14T16:28:00Z">
        <w:r w:rsidRPr="00D80070">
          <w:rPr>
            <w:rPrChange w:id="204" w:author="Nigel Laflin" w:date="2011-04-14T16:28:00Z">
              <w:rPr>
                <w:rStyle w:val="Hyperlink"/>
                <w:noProof/>
                <w:lang w:val="en-GB"/>
              </w:rPr>
            </w:rPrChange>
          </w:rPr>
          <w:delText>1</w:delText>
        </w:r>
        <w:r w:rsidR="00D61876" w:rsidRPr="00CD0041" w:rsidDel="00DB536D">
          <w:rPr>
            <w:b w:val="0"/>
            <w:caps w:val="0"/>
            <w:noProof/>
            <w:sz w:val="24"/>
            <w:lang w:val="en-GB"/>
          </w:rPr>
          <w:tab/>
        </w:r>
        <w:r w:rsidRPr="00D80070">
          <w:rPr>
            <w:rPrChange w:id="205" w:author="Nigel Laflin" w:date="2011-04-14T16:28:00Z">
              <w:rPr>
                <w:rStyle w:val="Hyperlink"/>
                <w:noProof/>
                <w:lang w:val="en-GB"/>
              </w:rPr>
            </w:rPrChange>
          </w:rPr>
          <w:delText>Introduction</w:delText>
        </w:r>
        <w:r w:rsidRPr="00D80070">
          <w:rPr>
            <w:noProof/>
            <w:webHidden/>
            <w:lang w:val="en-GB"/>
            <w:rPrChange w:id="206" w:author="Nigel Laflin" w:date="2011-04-13T14:09:00Z">
              <w:rPr>
                <w:noProof/>
                <w:webHidden/>
                <w:color w:val="0000FF"/>
                <w:u w:val="single"/>
                <w:lang w:val="en-GB"/>
              </w:rPr>
            </w:rPrChange>
          </w:rPr>
          <w:tab/>
          <w:delText>3</w:delText>
        </w:r>
      </w:del>
    </w:p>
    <w:p w:rsidR="00D61876" w:rsidRPr="00CD0041" w:rsidDel="00DB536D" w:rsidRDefault="00D80070">
      <w:pPr>
        <w:pStyle w:val="TOC1"/>
        <w:rPr>
          <w:del w:id="207" w:author="Nigel Laflin" w:date="2011-04-14T16:28:00Z"/>
          <w:b w:val="0"/>
          <w:caps w:val="0"/>
          <w:noProof/>
          <w:sz w:val="24"/>
          <w:lang w:val="en-GB"/>
          <w:rPrChange w:id="208" w:author="Nigel Laflin" w:date="2011-04-13T14:09:00Z">
            <w:rPr>
              <w:del w:id="209" w:author="Nigel Laflin" w:date="2011-04-14T16:28:00Z"/>
              <w:b w:val="0"/>
              <w:caps w:val="0"/>
              <w:noProof/>
              <w:sz w:val="24"/>
            </w:rPr>
          </w:rPrChange>
        </w:rPr>
      </w:pPr>
      <w:del w:id="210" w:author="Nigel Laflin" w:date="2011-04-14T16:28:00Z">
        <w:r w:rsidRPr="00D80070">
          <w:rPr>
            <w:rPrChange w:id="211" w:author="Nigel Laflin" w:date="2011-04-14T16:28:00Z">
              <w:rPr>
                <w:rStyle w:val="Hyperlink"/>
                <w:noProof/>
                <w:lang w:val="en-GB"/>
              </w:rPr>
            </w:rPrChange>
          </w:rPr>
          <w:delText>2</w:delText>
        </w:r>
        <w:r w:rsidR="00D61876" w:rsidRPr="00CD0041" w:rsidDel="00DB536D">
          <w:rPr>
            <w:b w:val="0"/>
            <w:caps w:val="0"/>
            <w:noProof/>
            <w:sz w:val="24"/>
            <w:lang w:val="en-GB"/>
          </w:rPr>
          <w:tab/>
        </w:r>
        <w:r w:rsidRPr="00D80070">
          <w:rPr>
            <w:rPrChange w:id="212" w:author="Nigel Laflin" w:date="2011-04-14T16:28:00Z">
              <w:rPr>
                <w:rStyle w:val="Hyperlink"/>
                <w:noProof/>
                <w:lang w:val="en-GB"/>
              </w:rPr>
            </w:rPrChange>
          </w:rPr>
          <w:delText>THE CHANGING RADIO ENVIRONMENT</w:delText>
        </w:r>
        <w:r w:rsidRPr="00D80070">
          <w:rPr>
            <w:noProof/>
            <w:webHidden/>
            <w:lang w:val="en-GB"/>
            <w:rPrChange w:id="213" w:author="Nigel Laflin" w:date="2011-04-13T14:09:00Z">
              <w:rPr>
                <w:noProof/>
                <w:webHidden/>
                <w:color w:val="0000FF"/>
                <w:u w:val="single"/>
                <w:lang w:val="en-GB"/>
              </w:rPr>
            </w:rPrChange>
          </w:rPr>
          <w:tab/>
          <w:delText>3</w:delText>
        </w:r>
      </w:del>
    </w:p>
    <w:p w:rsidR="00D61876" w:rsidRPr="00CD0041" w:rsidDel="00DB536D" w:rsidRDefault="00D80070">
      <w:pPr>
        <w:pStyle w:val="TOC1"/>
        <w:rPr>
          <w:del w:id="214" w:author="Nigel Laflin" w:date="2011-04-14T16:28:00Z"/>
          <w:b w:val="0"/>
          <w:caps w:val="0"/>
          <w:noProof/>
          <w:sz w:val="24"/>
          <w:lang w:val="en-GB"/>
          <w:rPrChange w:id="215" w:author="Nigel Laflin" w:date="2011-04-13T14:09:00Z">
            <w:rPr>
              <w:del w:id="216" w:author="Nigel Laflin" w:date="2011-04-14T16:28:00Z"/>
              <w:b w:val="0"/>
              <w:caps w:val="0"/>
              <w:noProof/>
              <w:sz w:val="24"/>
            </w:rPr>
          </w:rPrChange>
        </w:rPr>
      </w:pPr>
      <w:del w:id="217" w:author="Nigel Laflin" w:date="2011-04-14T16:28:00Z">
        <w:r w:rsidRPr="00D80070">
          <w:rPr>
            <w:rPrChange w:id="218" w:author="Nigel Laflin" w:date="2011-04-14T16:28:00Z">
              <w:rPr>
                <w:rStyle w:val="Hyperlink"/>
                <w:noProof/>
                <w:lang w:val="en-GB"/>
              </w:rPr>
            </w:rPrChange>
          </w:rPr>
          <w:lastRenderedPageBreak/>
          <w:delText>3</w:delText>
        </w:r>
        <w:r w:rsidR="00D61876" w:rsidRPr="00CD0041" w:rsidDel="00DB536D">
          <w:rPr>
            <w:b w:val="0"/>
            <w:caps w:val="0"/>
            <w:noProof/>
            <w:sz w:val="24"/>
            <w:lang w:val="en-GB"/>
          </w:rPr>
          <w:tab/>
        </w:r>
        <w:r w:rsidRPr="00D80070">
          <w:rPr>
            <w:rPrChange w:id="219" w:author="Nigel Laflin" w:date="2011-04-14T16:28:00Z">
              <w:rPr>
                <w:rStyle w:val="Hyperlink"/>
                <w:noProof/>
                <w:lang w:val="en-GB"/>
              </w:rPr>
            </w:rPrChange>
          </w:rPr>
          <w:delText>COVERAGE REQUIREMENT</w:delText>
        </w:r>
        <w:r w:rsidRPr="00D80070">
          <w:rPr>
            <w:noProof/>
            <w:webHidden/>
            <w:lang w:val="en-GB"/>
            <w:rPrChange w:id="220" w:author="Nigel Laflin" w:date="2011-04-13T14:09:00Z">
              <w:rPr>
                <w:noProof/>
                <w:webHidden/>
                <w:color w:val="0000FF"/>
                <w:u w:val="single"/>
                <w:lang w:val="en-GB"/>
              </w:rPr>
            </w:rPrChange>
          </w:rPr>
          <w:tab/>
          <w:delText>3</w:delText>
        </w:r>
      </w:del>
    </w:p>
    <w:p w:rsidR="00D61876" w:rsidRPr="00CD0041" w:rsidDel="00DB536D" w:rsidRDefault="00D80070">
      <w:pPr>
        <w:pStyle w:val="TOC1"/>
        <w:rPr>
          <w:del w:id="221" w:author="Nigel Laflin" w:date="2011-04-14T16:28:00Z"/>
          <w:b w:val="0"/>
          <w:caps w:val="0"/>
          <w:noProof/>
          <w:sz w:val="24"/>
          <w:lang w:val="en-GB"/>
          <w:rPrChange w:id="222" w:author="Nigel Laflin" w:date="2011-04-13T14:09:00Z">
            <w:rPr>
              <w:del w:id="223" w:author="Nigel Laflin" w:date="2011-04-14T16:28:00Z"/>
              <w:b w:val="0"/>
              <w:caps w:val="0"/>
              <w:noProof/>
              <w:sz w:val="24"/>
            </w:rPr>
          </w:rPrChange>
        </w:rPr>
      </w:pPr>
      <w:del w:id="224" w:author="Nigel Laflin" w:date="2011-04-14T16:28:00Z">
        <w:r w:rsidRPr="00D80070">
          <w:rPr>
            <w:rPrChange w:id="225" w:author="Nigel Laflin" w:date="2011-04-14T16:28:00Z">
              <w:rPr>
                <w:rStyle w:val="Hyperlink"/>
                <w:noProof/>
                <w:lang w:val="en-GB"/>
              </w:rPr>
            </w:rPrChange>
          </w:rPr>
          <w:delText>4</w:delText>
        </w:r>
        <w:r w:rsidR="00D61876" w:rsidRPr="00CD0041" w:rsidDel="00DB536D">
          <w:rPr>
            <w:b w:val="0"/>
            <w:caps w:val="0"/>
            <w:noProof/>
            <w:sz w:val="24"/>
            <w:lang w:val="en-GB"/>
          </w:rPr>
          <w:tab/>
        </w:r>
        <w:r w:rsidRPr="00D80070">
          <w:rPr>
            <w:rPrChange w:id="226" w:author="Nigel Laflin" w:date="2011-04-14T16:28:00Z">
              <w:rPr>
                <w:rStyle w:val="Hyperlink"/>
                <w:noProof/>
                <w:lang w:val="en-GB"/>
              </w:rPr>
            </w:rPrChange>
          </w:rPr>
          <w:delText>General instructions</w:delText>
        </w:r>
        <w:r w:rsidRPr="00D80070">
          <w:rPr>
            <w:noProof/>
            <w:webHidden/>
            <w:lang w:val="en-GB"/>
            <w:rPrChange w:id="227" w:author="Nigel Laflin" w:date="2011-04-13T14:09:00Z">
              <w:rPr>
                <w:noProof/>
                <w:webHidden/>
                <w:color w:val="0000FF"/>
                <w:u w:val="single"/>
                <w:lang w:val="en-GB"/>
              </w:rPr>
            </w:rPrChange>
          </w:rPr>
          <w:tab/>
          <w:delText>3</w:delText>
        </w:r>
      </w:del>
    </w:p>
    <w:p w:rsidR="00D61876" w:rsidRPr="00CD0041" w:rsidDel="00DB536D" w:rsidRDefault="00D80070">
      <w:pPr>
        <w:pStyle w:val="TOC1"/>
        <w:rPr>
          <w:del w:id="228" w:author="Nigel Laflin" w:date="2011-04-14T16:28:00Z"/>
          <w:b w:val="0"/>
          <w:caps w:val="0"/>
          <w:noProof/>
          <w:sz w:val="24"/>
          <w:lang w:val="en-GB"/>
          <w:rPrChange w:id="229" w:author="Nigel Laflin" w:date="2011-04-13T14:09:00Z">
            <w:rPr>
              <w:del w:id="230" w:author="Nigel Laflin" w:date="2011-04-14T16:28:00Z"/>
              <w:b w:val="0"/>
              <w:caps w:val="0"/>
              <w:noProof/>
              <w:sz w:val="24"/>
            </w:rPr>
          </w:rPrChange>
        </w:rPr>
      </w:pPr>
      <w:del w:id="231" w:author="Nigel Laflin" w:date="2011-04-14T16:28:00Z">
        <w:r w:rsidRPr="00D80070">
          <w:rPr>
            <w:rPrChange w:id="232" w:author="Nigel Laflin" w:date="2011-04-14T16:28:00Z">
              <w:rPr>
                <w:rStyle w:val="Hyperlink"/>
                <w:noProof/>
                <w:lang w:val="en-GB"/>
              </w:rPr>
            </w:rPrChange>
          </w:rPr>
          <w:delText>5</w:delText>
        </w:r>
        <w:r w:rsidR="00D61876" w:rsidRPr="00CD0041" w:rsidDel="00DB536D">
          <w:rPr>
            <w:b w:val="0"/>
            <w:caps w:val="0"/>
            <w:noProof/>
            <w:sz w:val="24"/>
            <w:lang w:val="en-GB"/>
          </w:rPr>
          <w:tab/>
        </w:r>
        <w:r w:rsidRPr="00D80070">
          <w:rPr>
            <w:rPrChange w:id="233" w:author="Nigel Laflin" w:date="2011-04-14T16:28:00Z">
              <w:rPr>
                <w:rStyle w:val="Hyperlink"/>
                <w:noProof/>
                <w:lang w:val="en-GB"/>
              </w:rPr>
            </w:rPrChange>
          </w:rPr>
          <w:delText>Terrestrial Distribution</w:delText>
        </w:r>
        <w:r w:rsidRPr="00D80070">
          <w:rPr>
            <w:noProof/>
            <w:webHidden/>
            <w:lang w:val="en-GB"/>
            <w:rPrChange w:id="234" w:author="Nigel Laflin" w:date="2011-04-13T14:09:00Z">
              <w:rPr>
                <w:noProof/>
                <w:webHidden/>
                <w:color w:val="0000FF"/>
                <w:u w:val="single"/>
                <w:lang w:val="en-GB"/>
              </w:rPr>
            </w:rPrChange>
          </w:rPr>
          <w:tab/>
          <w:delText>3</w:delText>
        </w:r>
      </w:del>
    </w:p>
    <w:p w:rsidR="00D61876" w:rsidRPr="00CD0041" w:rsidDel="00DB536D" w:rsidRDefault="00D80070">
      <w:pPr>
        <w:pStyle w:val="TOC2"/>
        <w:rPr>
          <w:del w:id="235" w:author="Nigel Laflin" w:date="2011-04-14T16:28:00Z"/>
          <w:noProof/>
          <w:sz w:val="24"/>
          <w:lang w:val="en-GB"/>
          <w:rPrChange w:id="236" w:author="Nigel Laflin" w:date="2011-04-13T14:09:00Z">
            <w:rPr>
              <w:del w:id="237" w:author="Nigel Laflin" w:date="2011-04-14T16:28:00Z"/>
              <w:noProof/>
              <w:sz w:val="24"/>
            </w:rPr>
          </w:rPrChange>
        </w:rPr>
      </w:pPr>
      <w:del w:id="238" w:author="Nigel Laflin" w:date="2011-04-14T16:28:00Z">
        <w:r w:rsidRPr="00D80070">
          <w:rPr>
            <w:rPrChange w:id="239" w:author="Nigel Laflin" w:date="2011-04-14T16:28:00Z">
              <w:rPr>
                <w:rStyle w:val="Hyperlink"/>
                <w:rFonts w:ascii="Times New Roman Bold" w:hAnsi="Times New Roman Bold"/>
                <w:noProof/>
                <w:lang w:val="en-GB"/>
              </w:rPr>
            </w:rPrChange>
          </w:rPr>
          <w:delText>5.1</w:delText>
        </w:r>
        <w:r w:rsidR="00D61876" w:rsidRPr="00CD0041" w:rsidDel="00DB536D">
          <w:rPr>
            <w:noProof/>
            <w:sz w:val="24"/>
            <w:lang w:val="en-GB"/>
          </w:rPr>
          <w:tab/>
        </w:r>
        <w:r w:rsidRPr="00D80070">
          <w:rPr>
            <w:rPrChange w:id="240" w:author="Nigel Laflin" w:date="2011-04-14T16:28:00Z">
              <w:rPr>
                <w:rStyle w:val="Hyperlink"/>
                <w:noProof/>
                <w:lang w:val="en-GB"/>
              </w:rPr>
            </w:rPrChange>
          </w:rPr>
          <w:delText>Terrestrial Radio Broadcasting Systems</w:delText>
        </w:r>
        <w:r w:rsidR="00D61876" w:rsidRPr="00CD0041" w:rsidDel="00DB536D">
          <w:rPr>
            <w:noProof/>
            <w:webHidden/>
            <w:lang w:val="en-GB"/>
          </w:rPr>
          <w:tab/>
        </w:r>
        <w:r w:rsidR="00557CA9" w:rsidRPr="00CD0041" w:rsidDel="00DB536D">
          <w:rPr>
            <w:noProof/>
            <w:webHidden/>
            <w:lang w:val="en-GB"/>
          </w:rPr>
          <w:delText>3</w:delText>
        </w:r>
      </w:del>
    </w:p>
    <w:p w:rsidR="00D61876" w:rsidRPr="00CD0041" w:rsidDel="00DB536D" w:rsidRDefault="00D80070">
      <w:pPr>
        <w:pStyle w:val="TOC3"/>
        <w:rPr>
          <w:del w:id="241" w:author="Nigel Laflin" w:date="2011-04-14T16:28:00Z"/>
          <w:noProof/>
          <w:sz w:val="24"/>
          <w:lang w:val="en-GB"/>
          <w:rPrChange w:id="242" w:author="Nigel Laflin" w:date="2011-04-13T14:09:00Z">
            <w:rPr>
              <w:del w:id="243" w:author="Nigel Laflin" w:date="2011-04-14T16:28:00Z"/>
              <w:noProof/>
              <w:sz w:val="24"/>
            </w:rPr>
          </w:rPrChange>
        </w:rPr>
      </w:pPr>
      <w:del w:id="244" w:author="Nigel Laflin" w:date="2011-04-14T16:28:00Z">
        <w:r w:rsidRPr="00D80070">
          <w:rPr>
            <w:rPrChange w:id="245" w:author="Nigel Laflin" w:date="2011-04-14T16:28:00Z">
              <w:rPr>
                <w:rStyle w:val="Hyperlink"/>
                <w:noProof/>
                <w:lang w:val="en-GB"/>
              </w:rPr>
            </w:rPrChange>
          </w:rPr>
          <w:delText>5.1.1</w:delText>
        </w:r>
        <w:r w:rsidR="00D61876" w:rsidRPr="00CD0041" w:rsidDel="00DB536D">
          <w:rPr>
            <w:noProof/>
            <w:sz w:val="24"/>
            <w:lang w:val="en-GB"/>
          </w:rPr>
          <w:tab/>
        </w:r>
        <w:r w:rsidRPr="00D80070">
          <w:rPr>
            <w:rPrChange w:id="246" w:author="Nigel Laflin" w:date="2011-04-14T16:28:00Z">
              <w:rPr>
                <w:rStyle w:val="Hyperlink"/>
                <w:noProof/>
                <w:lang w:val="en-GB"/>
              </w:rPr>
            </w:rPrChange>
          </w:rPr>
          <w:delText>Analogue Radio Broadcasting Systems</w:delText>
        </w:r>
        <w:r w:rsidR="00D61876" w:rsidRPr="00CD0041" w:rsidDel="00DB536D">
          <w:rPr>
            <w:noProof/>
            <w:webHidden/>
            <w:lang w:val="en-GB"/>
          </w:rPr>
          <w:tab/>
        </w:r>
        <w:r w:rsidR="00557CA9" w:rsidRPr="00CD0041" w:rsidDel="00DB536D">
          <w:rPr>
            <w:noProof/>
            <w:webHidden/>
            <w:lang w:val="en-GB"/>
          </w:rPr>
          <w:delText>3</w:delText>
        </w:r>
      </w:del>
    </w:p>
    <w:p w:rsidR="00D61876" w:rsidRPr="00CD0041" w:rsidDel="00DB536D" w:rsidRDefault="00D80070">
      <w:pPr>
        <w:pStyle w:val="TOC3"/>
        <w:rPr>
          <w:del w:id="247" w:author="Nigel Laflin" w:date="2011-04-14T16:28:00Z"/>
          <w:noProof/>
          <w:sz w:val="24"/>
          <w:lang w:val="en-GB"/>
          <w:rPrChange w:id="248" w:author="Nigel Laflin" w:date="2011-04-13T14:09:00Z">
            <w:rPr>
              <w:del w:id="249" w:author="Nigel Laflin" w:date="2011-04-14T16:28:00Z"/>
              <w:noProof/>
              <w:sz w:val="24"/>
            </w:rPr>
          </w:rPrChange>
        </w:rPr>
      </w:pPr>
      <w:del w:id="250" w:author="Nigel Laflin" w:date="2011-04-14T16:28:00Z">
        <w:r w:rsidRPr="00D80070">
          <w:rPr>
            <w:rPrChange w:id="251" w:author="Nigel Laflin" w:date="2011-04-14T16:28:00Z">
              <w:rPr>
                <w:rStyle w:val="Hyperlink"/>
                <w:noProof/>
                <w:lang w:val="en-GB"/>
              </w:rPr>
            </w:rPrChange>
          </w:rPr>
          <w:delText>5.1.2</w:delText>
        </w:r>
        <w:r w:rsidR="00D61876" w:rsidRPr="00CD0041" w:rsidDel="00DB536D">
          <w:rPr>
            <w:noProof/>
            <w:sz w:val="24"/>
            <w:lang w:val="en-GB"/>
          </w:rPr>
          <w:tab/>
        </w:r>
        <w:r w:rsidRPr="00D80070">
          <w:rPr>
            <w:rPrChange w:id="252" w:author="Nigel Laflin" w:date="2011-04-14T16:28:00Z">
              <w:rPr>
                <w:rStyle w:val="Hyperlink"/>
                <w:noProof/>
                <w:lang w:val="en-GB"/>
              </w:rPr>
            </w:rPrChange>
          </w:rPr>
          <w:delText>Digital Radio Broadcasting Systems</w:delText>
        </w:r>
        <w:r w:rsidR="00D61876" w:rsidRPr="00CD0041" w:rsidDel="00DB536D">
          <w:rPr>
            <w:noProof/>
            <w:webHidden/>
            <w:lang w:val="en-GB"/>
          </w:rPr>
          <w:tab/>
        </w:r>
        <w:r w:rsidR="00557CA9" w:rsidRPr="00CD0041" w:rsidDel="00DB536D">
          <w:rPr>
            <w:noProof/>
            <w:webHidden/>
            <w:lang w:val="en-GB"/>
          </w:rPr>
          <w:delText>3</w:delText>
        </w:r>
      </w:del>
    </w:p>
    <w:p w:rsidR="00D61876" w:rsidRPr="00CD0041" w:rsidDel="00DB536D" w:rsidRDefault="00D80070">
      <w:pPr>
        <w:pStyle w:val="TOC3"/>
        <w:rPr>
          <w:del w:id="253" w:author="Nigel Laflin" w:date="2011-04-14T16:28:00Z"/>
          <w:noProof/>
          <w:sz w:val="24"/>
          <w:lang w:val="en-GB"/>
          <w:rPrChange w:id="254" w:author="Nigel Laflin" w:date="2011-04-13T14:09:00Z">
            <w:rPr>
              <w:del w:id="255" w:author="Nigel Laflin" w:date="2011-04-14T16:28:00Z"/>
              <w:noProof/>
              <w:sz w:val="24"/>
            </w:rPr>
          </w:rPrChange>
        </w:rPr>
      </w:pPr>
      <w:del w:id="256" w:author="Nigel Laflin" w:date="2011-04-14T16:28:00Z">
        <w:r w:rsidRPr="00D80070">
          <w:rPr>
            <w:rPrChange w:id="257" w:author="Nigel Laflin" w:date="2011-04-14T16:28:00Z">
              <w:rPr>
                <w:rStyle w:val="Hyperlink"/>
                <w:noProof/>
                <w:lang w:val="en-GB"/>
              </w:rPr>
            </w:rPrChange>
          </w:rPr>
          <w:delText>5.1.3</w:delText>
        </w:r>
        <w:r w:rsidR="00D61876" w:rsidRPr="00CD0041" w:rsidDel="00DB536D">
          <w:rPr>
            <w:noProof/>
            <w:sz w:val="24"/>
            <w:lang w:val="en-GB"/>
          </w:rPr>
          <w:tab/>
        </w:r>
        <w:r w:rsidRPr="00D80070">
          <w:rPr>
            <w:rPrChange w:id="258" w:author="Nigel Laflin" w:date="2011-04-14T16:28:00Z">
              <w:rPr>
                <w:rStyle w:val="Hyperlink"/>
                <w:noProof/>
                <w:lang w:val="en-GB"/>
              </w:rPr>
            </w:rPrChange>
          </w:rPr>
          <w:delText>Other Terrestrial Broadcasting Systems</w:delText>
        </w:r>
        <w:r w:rsidR="00D61876" w:rsidRPr="00CD0041" w:rsidDel="00DB536D">
          <w:rPr>
            <w:noProof/>
            <w:webHidden/>
            <w:lang w:val="en-GB"/>
          </w:rPr>
          <w:tab/>
        </w:r>
        <w:r w:rsidR="00557CA9" w:rsidRPr="00CD0041" w:rsidDel="00DB536D">
          <w:rPr>
            <w:noProof/>
            <w:webHidden/>
            <w:lang w:val="en-GB"/>
          </w:rPr>
          <w:delText>3</w:delText>
        </w:r>
      </w:del>
    </w:p>
    <w:p w:rsidR="00D61876" w:rsidRPr="00CD0041" w:rsidDel="00DB536D" w:rsidRDefault="00D80070">
      <w:pPr>
        <w:pStyle w:val="TOC3"/>
        <w:rPr>
          <w:del w:id="259" w:author="Nigel Laflin" w:date="2011-04-14T16:28:00Z"/>
          <w:noProof/>
          <w:sz w:val="24"/>
          <w:lang w:val="en-GB"/>
          <w:rPrChange w:id="260" w:author="Nigel Laflin" w:date="2011-04-13T14:09:00Z">
            <w:rPr>
              <w:del w:id="261" w:author="Nigel Laflin" w:date="2011-04-14T16:28:00Z"/>
              <w:noProof/>
              <w:sz w:val="24"/>
            </w:rPr>
          </w:rPrChange>
        </w:rPr>
      </w:pPr>
      <w:del w:id="262" w:author="Nigel Laflin" w:date="2011-04-14T16:28:00Z">
        <w:r w:rsidRPr="00D80070">
          <w:rPr>
            <w:rPrChange w:id="263" w:author="Nigel Laflin" w:date="2011-04-14T16:28:00Z">
              <w:rPr>
                <w:rStyle w:val="Hyperlink"/>
                <w:noProof/>
                <w:lang w:val="en-GB"/>
              </w:rPr>
            </w:rPrChange>
          </w:rPr>
          <w:delText>5.1.4</w:delText>
        </w:r>
        <w:r w:rsidR="00D61876" w:rsidRPr="00CD0041" w:rsidDel="00DB536D">
          <w:rPr>
            <w:noProof/>
            <w:sz w:val="24"/>
            <w:lang w:val="en-GB"/>
          </w:rPr>
          <w:tab/>
        </w:r>
        <w:r w:rsidRPr="00D80070">
          <w:rPr>
            <w:rPrChange w:id="264" w:author="Nigel Laflin" w:date="2011-04-14T16:28:00Z">
              <w:rPr>
                <w:rStyle w:val="Hyperlink"/>
                <w:noProof/>
                <w:lang w:val="en-GB"/>
              </w:rPr>
            </w:rPrChange>
          </w:rPr>
          <w:delText>Terrestrial Non-Broadcasting Systems</w:delText>
        </w:r>
        <w:r w:rsidR="00D61876" w:rsidRPr="00CD0041" w:rsidDel="00DB536D">
          <w:rPr>
            <w:noProof/>
            <w:webHidden/>
            <w:lang w:val="en-GB"/>
          </w:rPr>
          <w:tab/>
        </w:r>
        <w:r w:rsidR="00557CA9" w:rsidRPr="00CD0041" w:rsidDel="00DB536D">
          <w:rPr>
            <w:noProof/>
            <w:webHidden/>
            <w:lang w:val="en-GB"/>
          </w:rPr>
          <w:delText>3</w:delText>
        </w:r>
      </w:del>
    </w:p>
    <w:p w:rsidR="00D61876" w:rsidRPr="00CD0041" w:rsidDel="00DB536D" w:rsidRDefault="00D80070">
      <w:pPr>
        <w:pStyle w:val="TOC4"/>
        <w:rPr>
          <w:del w:id="265" w:author="Nigel Laflin" w:date="2011-04-14T16:28:00Z"/>
          <w:i w:val="0"/>
          <w:noProof/>
          <w:sz w:val="24"/>
          <w:lang w:val="en-GB"/>
          <w:rPrChange w:id="266" w:author="Nigel Laflin" w:date="2011-04-13T14:09:00Z">
            <w:rPr>
              <w:del w:id="267" w:author="Nigel Laflin" w:date="2011-04-14T16:28:00Z"/>
              <w:i w:val="0"/>
              <w:noProof/>
              <w:sz w:val="24"/>
            </w:rPr>
          </w:rPrChange>
        </w:rPr>
      </w:pPr>
      <w:del w:id="268" w:author="Nigel Laflin" w:date="2011-04-14T16:28:00Z">
        <w:r w:rsidRPr="00D80070">
          <w:rPr>
            <w:rPrChange w:id="269" w:author="Nigel Laflin" w:date="2011-04-14T16:28:00Z">
              <w:rPr>
                <w:rStyle w:val="Hyperlink"/>
                <w:noProof/>
                <w:lang w:val="en-GB"/>
              </w:rPr>
            </w:rPrChange>
          </w:rPr>
          <w:delText>5.1.4.1</w:delText>
        </w:r>
        <w:r w:rsidR="00D61876" w:rsidRPr="00CD0041" w:rsidDel="00DB536D">
          <w:rPr>
            <w:i w:val="0"/>
            <w:noProof/>
            <w:sz w:val="24"/>
            <w:lang w:val="en-GB"/>
          </w:rPr>
          <w:tab/>
        </w:r>
        <w:r w:rsidRPr="00D80070">
          <w:rPr>
            <w:rPrChange w:id="270" w:author="Nigel Laflin" w:date="2011-04-14T16:28:00Z">
              <w:rPr>
                <w:rStyle w:val="Hyperlink"/>
                <w:noProof/>
                <w:lang w:val="en-GB"/>
              </w:rPr>
            </w:rPrChange>
          </w:rPr>
          <w:delText>Multimedia Broadcast/Multicast Services (MBMS)</w:delText>
        </w:r>
        <w:r w:rsidRPr="00D80070">
          <w:rPr>
            <w:noProof/>
            <w:webHidden/>
            <w:lang w:val="en-GB"/>
            <w:rPrChange w:id="271" w:author="Nigel Laflin" w:date="2011-04-13T14:09:00Z">
              <w:rPr>
                <w:noProof/>
                <w:webHidden/>
                <w:color w:val="0000FF"/>
                <w:u w:val="single"/>
                <w:lang w:val="en-GB"/>
              </w:rPr>
            </w:rPrChange>
          </w:rPr>
          <w:tab/>
          <w:delText>3</w:delText>
        </w:r>
      </w:del>
    </w:p>
    <w:p w:rsidR="00D61876" w:rsidRPr="00CD0041" w:rsidDel="00DB536D" w:rsidRDefault="00D80070">
      <w:pPr>
        <w:pStyle w:val="TOC4"/>
        <w:rPr>
          <w:del w:id="272" w:author="Nigel Laflin" w:date="2011-04-14T16:28:00Z"/>
          <w:i w:val="0"/>
          <w:noProof/>
          <w:sz w:val="24"/>
          <w:lang w:val="en-GB"/>
          <w:rPrChange w:id="273" w:author="Nigel Laflin" w:date="2011-04-13T14:09:00Z">
            <w:rPr>
              <w:del w:id="274" w:author="Nigel Laflin" w:date="2011-04-14T16:28:00Z"/>
              <w:i w:val="0"/>
              <w:noProof/>
              <w:sz w:val="24"/>
            </w:rPr>
          </w:rPrChange>
        </w:rPr>
      </w:pPr>
      <w:del w:id="275" w:author="Nigel Laflin" w:date="2011-04-14T16:28:00Z">
        <w:r w:rsidRPr="00D80070">
          <w:rPr>
            <w:rPrChange w:id="276" w:author="Nigel Laflin" w:date="2011-04-14T16:28:00Z">
              <w:rPr>
                <w:rStyle w:val="Hyperlink"/>
                <w:noProof/>
                <w:lang w:val="en-GB"/>
              </w:rPr>
            </w:rPrChange>
          </w:rPr>
          <w:delText>5.1.4.2</w:delText>
        </w:r>
        <w:r w:rsidR="00D61876" w:rsidRPr="00CD0041" w:rsidDel="00DB536D">
          <w:rPr>
            <w:i w:val="0"/>
            <w:noProof/>
            <w:sz w:val="24"/>
            <w:lang w:val="en-GB"/>
          </w:rPr>
          <w:tab/>
        </w:r>
        <w:r w:rsidRPr="00D80070">
          <w:rPr>
            <w:rPrChange w:id="277" w:author="Nigel Laflin" w:date="2011-04-14T16:28:00Z">
              <w:rPr>
                <w:rStyle w:val="Hyperlink"/>
                <w:noProof/>
                <w:lang w:val="en-GB"/>
              </w:rPr>
            </w:rPrChange>
          </w:rPr>
          <w:delText>Integrated Mobile Broadcast (IMB)</w:delText>
        </w:r>
        <w:r w:rsidRPr="00D80070">
          <w:rPr>
            <w:noProof/>
            <w:webHidden/>
            <w:lang w:val="en-GB"/>
            <w:rPrChange w:id="278" w:author="Nigel Laflin" w:date="2011-04-13T14:09:00Z">
              <w:rPr>
                <w:noProof/>
                <w:webHidden/>
                <w:color w:val="0000FF"/>
                <w:u w:val="single"/>
                <w:lang w:val="en-GB"/>
              </w:rPr>
            </w:rPrChange>
          </w:rPr>
          <w:tab/>
          <w:delText>3</w:delText>
        </w:r>
      </w:del>
    </w:p>
    <w:p w:rsidR="00D61876" w:rsidRPr="00CD0041" w:rsidDel="00DB536D" w:rsidRDefault="00D80070">
      <w:pPr>
        <w:pStyle w:val="TOC2"/>
        <w:rPr>
          <w:del w:id="279" w:author="Nigel Laflin" w:date="2011-04-14T16:28:00Z"/>
          <w:noProof/>
          <w:sz w:val="24"/>
          <w:lang w:val="en-GB"/>
          <w:rPrChange w:id="280" w:author="Nigel Laflin" w:date="2011-04-13T14:09:00Z">
            <w:rPr>
              <w:del w:id="281" w:author="Nigel Laflin" w:date="2011-04-14T16:28:00Z"/>
              <w:noProof/>
              <w:sz w:val="24"/>
            </w:rPr>
          </w:rPrChange>
        </w:rPr>
      </w:pPr>
      <w:del w:id="282" w:author="Nigel Laflin" w:date="2011-04-14T16:28:00Z">
        <w:r w:rsidRPr="00D80070">
          <w:rPr>
            <w:rPrChange w:id="283" w:author="Nigel Laflin" w:date="2011-04-14T16:28:00Z">
              <w:rPr>
                <w:rStyle w:val="Hyperlink"/>
                <w:rFonts w:ascii="Times New Roman Bold" w:hAnsi="Times New Roman Bold"/>
                <w:noProof/>
                <w:lang w:val="en-GB"/>
              </w:rPr>
            </w:rPrChange>
          </w:rPr>
          <w:delText>5.2</w:delText>
        </w:r>
        <w:r w:rsidR="00D61876" w:rsidRPr="00CD0041" w:rsidDel="00DB536D">
          <w:rPr>
            <w:noProof/>
            <w:sz w:val="24"/>
            <w:lang w:val="en-GB"/>
          </w:rPr>
          <w:tab/>
        </w:r>
        <w:r w:rsidRPr="00D80070">
          <w:rPr>
            <w:rPrChange w:id="284" w:author="Nigel Laflin" w:date="2011-04-14T16:28:00Z">
              <w:rPr>
                <w:rStyle w:val="Hyperlink"/>
                <w:noProof/>
                <w:lang w:val="en-GB"/>
              </w:rPr>
            </w:rPrChange>
          </w:rPr>
          <w:delText>Complementary Distribution Mechanisms</w:delText>
        </w:r>
        <w:r w:rsidR="00D61876" w:rsidRPr="00CD0041" w:rsidDel="00DB536D">
          <w:rPr>
            <w:noProof/>
            <w:webHidden/>
            <w:lang w:val="en-GB"/>
          </w:rPr>
          <w:tab/>
        </w:r>
        <w:r w:rsidR="00557CA9" w:rsidRPr="00CD0041" w:rsidDel="00DB536D">
          <w:rPr>
            <w:noProof/>
            <w:webHidden/>
            <w:lang w:val="en-GB"/>
          </w:rPr>
          <w:delText>3</w:delText>
        </w:r>
      </w:del>
    </w:p>
    <w:p w:rsidR="00D61876" w:rsidRPr="00CD0041" w:rsidDel="00DB536D" w:rsidRDefault="00D80070">
      <w:pPr>
        <w:pStyle w:val="TOC3"/>
        <w:rPr>
          <w:del w:id="285" w:author="Nigel Laflin" w:date="2011-04-14T16:28:00Z"/>
          <w:noProof/>
          <w:sz w:val="24"/>
          <w:lang w:val="en-GB"/>
          <w:rPrChange w:id="286" w:author="Nigel Laflin" w:date="2011-04-13T14:09:00Z">
            <w:rPr>
              <w:del w:id="287" w:author="Nigel Laflin" w:date="2011-04-14T16:28:00Z"/>
              <w:noProof/>
              <w:sz w:val="24"/>
            </w:rPr>
          </w:rPrChange>
        </w:rPr>
      </w:pPr>
      <w:del w:id="288" w:author="Nigel Laflin" w:date="2011-04-14T16:28:00Z">
        <w:r w:rsidRPr="00D80070">
          <w:rPr>
            <w:rPrChange w:id="289" w:author="Nigel Laflin" w:date="2011-04-14T16:28:00Z">
              <w:rPr>
                <w:rStyle w:val="Hyperlink"/>
                <w:noProof/>
                <w:lang w:val="en-GB"/>
              </w:rPr>
            </w:rPrChange>
          </w:rPr>
          <w:delText>5.2.1</w:delText>
        </w:r>
        <w:r w:rsidR="00D61876" w:rsidRPr="00CD0041" w:rsidDel="00DB536D">
          <w:rPr>
            <w:noProof/>
            <w:sz w:val="24"/>
            <w:lang w:val="en-GB"/>
          </w:rPr>
          <w:tab/>
        </w:r>
        <w:r w:rsidRPr="00D80070">
          <w:rPr>
            <w:rPrChange w:id="290" w:author="Nigel Laflin" w:date="2011-04-14T16:28:00Z">
              <w:rPr>
                <w:rStyle w:val="Hyperlink"/>
                <w:noProof/>
                <w:lang w:val="en-GB"/>
              </w:rPr>
            </w:rPrChange>
          </w:rPr>
          <w:delText>Wired Distribution</w:delText>
        </w:r>
        <w:r w:rsidR="00D61876" w:rsidRPr="00CD0041" w:rsidDel="00DB536D">
          <w:rPr>
            <w:noProof/>
            <w:webHidden/>
            <w:lang w:val="en-GB"/>
          </w:rPr>
          <w:tab/>
        </w:r>
        <w:r w:rsidR="00557CA9" w:rsidRPr="00CD0041" w:rsidDel="00DB536D">
          <w:rPr>
            <w:noProof/>
            <w:webHidden/>
            <w:lang w:val="en-GB"/>
          </w:rPr>
          <w:delText>3</w:delText>
        </w:r>
      </w:del>
    </w:p>
    <w:p w:rsidR="00D61876" w:rsidRPr="00CD0041" w:rsidDel="00DB536D" w:rsidRDefault="00D80070">
      <w:pPr>
        <w:pStyle w:val="TOC4"/>
        <w:rPr>
          <w:del w:id="291" w:author="Nigel Laflin" w:date="2011-04-14T16:28:00Z"/>
          <w:i w:val="0"/>
          <w:noProof/>
          <w:sz w:val="24"/>
          <w:lang w:val="en-GB"/>
          <w:rPrChange w:id="292" w:author="Nigel Laflin" w:date="2011-04-13T14:09:00Z">
            <w:rPr>
              <w:del w:id="293" w:author="Nigel Laflin" w:date="2011-04-14T16:28:00Z"/>
              <w:i w:val="0"/>
              <w:noProof/>
              <w:sz w:val="24"/>
            </w:rPr>
          </w:rPrChange>
        </w:rPr>
      </w:pPr>
      <w:del w:id="294" w:author="Nigel Laflin" w:date="2011-04-14T16:28:00Z">
        <w:r w:rsidRPr="00D80070">
          <w:rPr>
            <w:rPrChange w:id="295" w:author="Nigel Laflin" w:date="2011-04-14T16:28:00Z">
              <w:rPr>
                <w:rStyle w:val="Hyperlink"/>
                <w:noProof/>
                <w:lang w:val="en-GB"/>
              </w:rPr>
            </w:rPrChange>
          </w:rPr>
          <w:delText>5.2.1.1</w:delText>
        </w:r>
        <w:r w:rsidR="00D61876" w:rsidRPr="00CD0041" w:rsidDel="00DB536D">
          <w:rPr>
            <w:i w:val="0"/>
            <w:noProof/>
            <w:sz w:val="24"/>
            <w:lang w:val="en-GB"/>
          </w:rPr>
          <w:tab/>
        </w:r>
        <w:r w:rsidRPr="00D80070">
          <w:rPr>
            <w:rPrChange w:id="296" w:author="Nigel Laflin" w:date="2011-04-14T16:28:00Z">
              <w:rPr>
                <w:rStyle w:val="Hyperlink"/>
                <w:noProof/>
                <w:lang w:val="en-GB"/>
              </w:rPr>
            </w:rPrChange>
          </w:rPr>
          <w:delText>Traditional Cable Distribution</w:delText>
        </w:r>
        <w:r w:rsidRPr="00D80070">
          <w:rPr>
            <w:noProof/>
            <w:webHidden/>
            <w:lang w:val="en-GB"/>
            <w:rPrChange w:id="297" w:author="Nigel Laflin" w:date="2011-04-13T14:09:00Z">
              <w:rPr>
                <w:noProof/>
                <w:webHidden/>
                <w:color w:val="0000FF"/>
                <w:u w:val="single"/>
                <w:lang w:val="en-GB"/>
              </w:rPr>
            </w:rPrChange>
          </w:rPr>
          <w:tab/>
          <w:delText>3</w:delText>
        </w:r>
      </w:del>
    </w:p>
    <w:p w:rsidR="00D61876" w:rsidRPr="00CD0041" w:rsidDel="00DB536D" w:rsidRDefault="00D80070">
      <w:pPr>
        <w:pStyle w:val="TOC4"/>
        <w:rPr>
          <w:del w:id="298" w:author="Nigel Laflin" w:date="2011-04-14T16:28:00Z"/>
          <w:i w:val="0"/>
          <w:noProof/>
          <w:sz w:val="24"/>
          <w:lang w:val="en-GB"/>
          <w:rPrChange w:id="299" w:author="Nigel Laflin" w:date="2011-04-13T14:09:00Z">
            <w:rPr>
              <w:del w:id="300" w:author="Nigel Laflin" w:date="2011-04-14T16:28:00Z"/>
              <w:i w:val="0"/>
              <w:noProof/>
              <w:sz w:val="24"/>
            </w:rPr>
          </w:rPrChange>
        </w:rPr>
      </w:pPr>
      <w:del w:id="301" w:author="Nigel Laflin" w:date="2011-04-14T16:28:00Z">
        <w:r w:rsidRPr="00D80070">
          <w:rPr>
            <w:rPrChange w:id="302" w:author="Nigel Laflin" w:date="2011-04-14T16:28:00Z">
              <w:rPr>
                <w:rStyle w:val="Hyperlink"/>
                <w:noProof/>
                <w:lang w:val="en-GB"/>
              </w:rPr>
            </w:rPrChange>
          </w:rPr>
          <w:delText>5.2.1.2</w:delText>
        </w:r>
        <w:r w:rsidR="00D61876" w:rsidRPr="00CD0041" w:rsidDel="00DB536D">
          <w:rPr>
            <w:i w:val="0"/>
            <w:noProof/>
            <w:sz w:val="24"/>
            <w:lang w:val="en-GB"/>
          </w:rPr>
          <w:tab/>
        </w:r>
        <w:r w:rsidRPr="00D80070">
          <w:rPr>
            <w:rPrChange w:id="303" w:author="Nigel Laflin" w:date="2011-04-14T16:28:00Z">
              <w:rPr>
                <w:rStyle w:val="Hyperlink"/>
                <w:noProof/>
                <w:lang w:val="en-GB"/>
              </w:rPr>
            </w:rPrChange>
          </w:rPr>
          <w:delText>Fixed Internet Access</w:delText>
        </w:r>
        <w:r w:rsidRPr="00D80070">
          <w:rPr>
            <w:noProof/>
            <w:webHidden/>
            <w:lang w:val="en-GB"/>
            <w:rPrChange w:id="304" w:author="Nigel Laflin" w:date="2011-04-13T14:09:00Z">
              <w:rPr>
                <w:noProof/>
                <w:webHidden/>
                <w:color w:val="0000FF"/>
                <w:u w:val="single"/>
                <w:lang w:val="en-GB"/>
              </w:rPr>
            </w:rPrChange>
          </w:rPr>
          <w:tab/>
          <w:delText>3</w:delText>
        </w:r>
      </w:del>
    </w:p>
    <w:p w:rsidR="00D61876" w:rsidRPr="00CD0041" w:rsidDel="00DB536D" w:rsidRDefault="00D80070">
      <w:pPr>
        <w:pStyle w:val="TOC4"/>
        <w:rPr>
          <w:del w:id="305" w:author="Nigel Laflin" w:date="2011-04-14T16:28:00Z"/>
          <w:i w:val="0"/>
          <w:noProof/>
          <w:sz w:val="24"/>
          <w:lang w:val="en-GB"/>
          <w:rPrChange w:id="306" w:author="Nigel Laflin" w:date="2011-04-13T14:09:00Z">
            <w:rPr>
              <w:del w:id="307" w:author="Nigel Laflin" w:date="2011-04-14T16:28:00Z"/>
              <w:i w:val="0"/>
              <w:noProof/>
              <w:sz w:val="24"/>
            </w:rPr>
          </w:rPrChange>
        </w:rPr>
      </w:pPr>
      <w:del w:id="308" w:author="Nigel Laflin" w:date="2011-04-14T16:28:00Z">
        <w:r w:rsidRPr="00D80070">
          <w:rPr>
            <w:rPrChange w:id="309" w:author="Nigel Laflin" w:date="2011-04-14T16:28:00Z">
              <w:rPr>
                <w:rStyle w:val="Hyperlink"/>
                <w:noProof/>
                <w:lang w:val="en-GB"/>
              </w:rPr>
            </w:rPrChange>
          </w:rPr>
          <w:delText>5.2.1.3</w:delText>
        </w:r>
        <w:r w:rsidR="00D61876" w:rsidRPr="00CD0041" w:rsidDel="00DB536D">
          <w:rPr>
            <w:i w:val="0"/>
            <w:noProof/>
            <w:sz w:val="24"/>
            <w:lang w:val="en-GB"/>
          </w:rPr>
          <w:tab/>
        </w:r>
        <w:r w:rsidRPr="00D80070">
          <w:rPr>
            <w:rPrChange w:id="310" w:author="Nigel Laflin" w:date="2011-04-14T16:28:00Z">
              <w:rPr>
                <w:rStyle w:val="Hyperlink"/>
                <w:noProof/>
                <w:lang w:val="en-GB"/>
              </w:rPr>
            </w:rPrChange>
          </w:rPr>
          <w:delText>Next Generation Networks</w:delText>
        </w:r>
        <w:r w:rsidRPr="00D80070">
          <w:rPr>
            <w:noProof/>
            <w:webHidden/>
            <w:lang w:val="en-GB"/>
            <w:rPrChange w:id="311" w:author="Nigel Laflin" w:date="2011-04-13T14:09:00Z">
              <w:rPr>
                <w:noProof/>
                <w:webHidden/>
                <w:color w:val="0000FF"/>
                <w:u w:val="single"/>
                <w:lang w:val="en-GB"/>
              </w:rPr>
            </w:rPrChange>
          </w:rPr>
          <w:tab/>
          <w:delText>3</w:delText>
        </w:r>
      </w:del>
    </w:p>
    <w:p w:rsidR="00D61876" w:rsidRPr="00CD0041" w:rsidDel="00DB536D" w:rsidRDefault="00D80070">
      <w:pPr>
        <w:pStyle w:val="TOC3"/>
        <w:rPr>
          <w:del w:id="312" w:author="Nigel Laflin" w:date="2011-04-14T16:28:00Z"/>
          <w:noProof/>
          <w:sz w:val="24"/>
          <w:lang w:val="en-GB"/>
          <w:rPrChange w:id="313" w:author="Nigel Laflin" w:date="2011-04-13T14:09:00Z">
            <w:rPr>
              <w:del w:id="314" w:author="Nigel Laflin" w:date="2011-04-14T16:28:00Z"/>
              <w:noProof/>
              <w:sz w:val="24"/>
            </w:rPr>
          </w:rPrChange>
        </w:rPr>
      </w:pPr>
      <w:del w:id="315" w:author="Nigel Laflin" w:date="2011-04-14T16:28:00Z">
        <w:r w:rsidRPr="00D80070">
          <w:rPr>
            <w:rPrChange w:id="316" w:author="Nigel Laflin" w:date="2011-04-14T16:28:00Z">
              <w:rPr>
                <w:rStyle w:val="Hyperlink"/>
                <w:noProof/>
                <w:lang w:val="en-GB"/>
              </w:rPr>
            </w:rPrChange>
          </w:rPr>
          <w:delText>5.2.2</w:delText>
        </w:r>
        <w:r w:rsidR="00D61876" w:rsidRPr="00CD0041" w:rsidDel="00DB536D">
          <w:rPr>
            <w:noProof/>
            <w:sz w:val="24"/>
            <w:lang w:val="en-GB"/>
          </w:rPr>
          <w:tab/>
        </w:r>
        <w:r w:rsidRPr="00D80070">
          <w:rPr>
            <w:rPrChange w:id="317" w:author="Nigel Laflin" w:date="2011-04-14T16:28:00Z">
              <w:rPr>
                <w:rStyle w:val="Hyperlink"/>
                <w:noProof/>
                <w:lang w:val="en-GB"/>
              </w:rPr>
            </w:rPrChange>
          </w:rPr>
          <w:delText>Satellite Distribution</w:delText>
        </w:r>
        <w:r w:rsidR="00D61876" w:rsidRPr="00CD0041" w:rsidDel="00DB536D">
          <w:rPr>
            <w:noProof/>
            <w:webHidden/>
            <w:lang w:val="en-GB"/>
          </w:rPr>
          <w:tab/>
        </w:r>
        <w:r w:rsidR="00557CA9" w:rsidRPr="00CD0041" w:rsidDel="00DB536D">
          <w:rPr>
            <w:noProof/>
            <w:webHidden/>
            <w:lang w:val="en-GB"/>
          </w:rPr>
          <w:delText>3</w:delText>
        </w:r>
      </w:del>
    </w:p>
    <w:p w:rsidR="00D61876" w:rsidRPr="00CD0041" w:rsidDel="00DB536D" w:rsidRDefault="00D80070">
      <w:pPr>
        <w:pStyle w:val="TOC3"/>
        <w:rPr>
          <w:del w:id="318" w:author="Nigel Laflin" w:date="2011-04-14T16:28:00Z"/>
          <w:noProof/>
          <w:sz w:val="24"/>
          <w:lang w:val="en-GB"/>
          <w:rPrChange w:id="319" w:author="Nigel Laflin" w:date="2011-04-13T14:09:00Z">
            <w:rPr>
              <w:del w:id="320" w:author="Nigel Laflin" w:date="2011-04-14T16:28:00Z"/>
              <w:noProof/>
              <w:sz w:val="24"/>
            </w:rPr>
          </w:rPrChange>
        </w:rPr>
      </w:pPr>
      <w:del w:id="321" w:author="Nigel Laflin" w:date="2011-04-14T16:28:00Z">
        <w:r w:rsidRPr="00D80070">
          <w:rPr>
            <w:rPrChange w:id="322" w:author="Nigel Laflin" w:date="2011-04-14T16:28:00Z">
              <w:rPr>
                <w:rStyle w:val="Hyperlink"/>
                <w:noProof/>
                <w:lang w:val="en-GB"/>
              </w:rPr>
            </w:rPrChange>
          </w:rPr>
          <w:delText>5.2.3</w:delText>
        </w:r>
        <w:r w:rsidR="00D61876" w:rsidRPr="00CD0041" w:rsidDel="00DB536D">
          <w:rPr>
            <w:noProof/>
            <w:sz w:val="24"/>
            <w:lang w:val="en-GB"/>
          </w:rPr>
          <w:tab/>
        </w:r>
        <w:r w:rsidRPr="00D80070">
          <w:rPr>
            <w:rPrChange w:id="323" w:author="Nigel Laflin" w:date="2011-04-14T16:28:00Z">
              <w:rPr>
                <w:rStyle w:val="Hyperlink"/>
                <w:noProof/>
                <w:lang w:val="en-GB"/>
              </w:rPr>
            </w:rPrChange>
          </w:rPr>
          <w:delText>Spectrum Issues</w:delText>
        </w:r>
        <w:r w:rsidR="00D61876" w:rsidRPr="00CD0041" w:rsidDel="00DB536D">
          <w:rPr>
            <w:noProof/>
            <w:webHidden/>
            <w:lang w:val="en-GB"/>
          </w:rPr>
          <w:tab/>
        </w:r>
        <w:r w:rsidR="00557CA9" w:rsidRPr="00CD0041" w:rsidDel="00DB536D">
          <w:rPr>
            <w:noProof/>
            <w:webHidden/>
            <w:lang w:val="en-GB"/>
          </w:rPr>
          <w:delText>3</w:delText>
        </w:r>
      </w:del>
    </w:p>
    <w:p w:rsidR="00D61876" w:rsidRPr="00CD0041" w:rsidDel="00DB536D" w:rsidRDefault="00D80070">
      <w:pPr>
        <w:pStyle w:val="TOC1"/>
        <w:rPr>
          <w:del w:id="324" w:author="Nigel Laflin" w:date="2011-04-14T16:28:00Z"/>
          <w:b w:val="0"/>
          <w:caps w:val="0"/>
          <w:noProof/>
          <w:sz w:val="24"/>
          <w:lang w:val="en-GB"/>
          <w:rPrChange w:id="325" w:author="Nigel Laflin" w:date="2011-04-13T14:09:00Z">
            <w:rPr>
              <w:del w:id="326" w:author="Nigel Laflin" w:date="2011-04-14T16:28:00Z"/>
              <w:b w:val="0"/>
              <w:caps w:val="0"/>
              <w:noProof/>
              <w:sz w:val="24"/>
            </w:rPr>
          </w:rPrChange>
        </w:rPr>
      </w:pPr>
      <w:del w:id="327" w:author="Nigel Laflin" w:date="2011-04-14T16:28:00Z">
        <w:r w:rsidRPr="00D80070">
          <w:rPr>
            <w:rPrChange w:id="328" w:author="Nigel Laflin" w:date="2011-04-14T16:28:00Z">
              <w:rPr>
                <w:rStyle w:val="Hyperlink"/>
                <w:noProof/>
                <w:lang w:val="en-GB"/>
              </w:rPr>
            </w:rPrChange>
          </w:rPr>
          <w:delText>6</w:delText>
        </w:r>
        <w:r w:rsidR="00D61876" w:rsidRPr="00CD0041" w:rsidDel="00DB536D">
          <w:rPr>
            <w:b w:val="0"/>
            <w:caps w:val="0"/>
            <w:noProof/>
            <w:sz w:val="24"/>
            <w:lang w:val="en-GB"/>
          </w:rPr>
          <w:tab/>
        </w:r>
        <w:r w:rsidRPr="00D80070">
          <w:rPr>
            <w:rPrChange w:id="329" w:author="Nigel Laflin" w:date="2011-04-14T16:28:00Z">
              <w:rPr>
                <w:rStyle w:val="Hyperlink"/>
                <w:noProof/>
                <w:lang w:val="en-GB"/>
              </w:rPr>
            </w:rPrChange>
          </w:rPr>
          <w:delText>Regulatory Issues</w:delText>
        </w:r>
        <w:r w:rsidRPr="00D80070">
          <w:rPr>
            <w:noProof/>
            <w:webHidden/>
            <w:lang w:val="en-GB"/>
            <w:rPrChange w:id="330" w:author="Nigel Laflin" w:date="2011-04-13T14:09:00Z">
              <w:rPr>
                <w:noProof/>
                <w:webHidden/>
                <w:color w:val="0000FF"/>
                <w:u w:val="single"/>
                <w:lang w:val="en-GB"/>
              </w:rPr>
            </w:rPrChange>
          </w:rPr>
          <w:tab/>
          <w:delText>3</w:delText>
        </w:r>
      </w:del>
    </w:p>
    <w:p w:rsidR="00D61876" w:rsidRPr="00CD0041" w:rsidDel="00DB536D" w:rsidRDefault="00D80070">
      <w:pPr>
        <w:pStyle w:val="TOC2"/>
        <w:rPr>
          <w:del w:id="331" w:author="Nigel Laflin" w:date="2011-04-14T16:28:00Z"/>
          <w:noProof/>
          <w:sz w:val="24"/>
          <w:lang w:val="en-GB"/>
          <w:rPrChange w:id="332" w:author="Nigel Laflin" w:date="2011-04-13T14:09:00Z">
            <w:rPr>
              <w:del w:id="333" w:author="Nigel Laflin" w:date="2011-04-14T16:28:00Z"/>
              <w:noProof/>
              <w:sz w:val="24"/>
            </w:rPr>
          </w:rPrChange>
        </w:rPr>
      </w:pPr>
      <w:del w:id="334" w:author="Nigel Laflin" w:date="2011-04-14T16:28:00Z">
        <w:r w:rsidRPr="00D80070">
          <w:rPr>
            <w:rPrChange w:id="335" w:author="Nigel Laflin" w:date="2011-04-14T16:28:00Z">
              <w:rPr>
                <w:rStyle w:val="Hyperlink"/>
                <w:rFonts w:ascii="Times New Roman Bold" w:hAnsi="Times New Roman Bold"/>
                <w:noProof/>
                <w:lang w:val="en-GB"/>
              </w:rPr>
            </w:rPrChange>
          </w:rPr>
          <w:delText>6.1</w:delText>
        </w:r>
        <w:r w:rsidR="00D61876" w:rsidRPr="00CD0041" w:rsidDel="00DB536D">
          <w:rPr>
            <w:noProof/>
            <w:sz w:val="24"/>
            <w:lang w:val="en-GB"/>
          </w:rPr>
          <w:tab/>
        </w:r>
        <w:r w:rsidRPr="00D80070">
          <w:rPr>
            <w:rPrChange w:id="336" w:author="Nigel Laflin" w:date="2011-04-14T16:28:00Z">
              <w:rPr>
                <w:rStyle w:val="Hyperlink"/>
                <w:noProof/>
                <w:lang w:val="en-GB"/>
              </w:rPr>
            </w:rPrChange>
          </w:rPr>
          <w:delText>Current Regulation Applicable to Terrestrial Radio Services</w:delText>
        </w:r>
        <w:r w:rsidR="00D61876" w:rsidRPr="00CD0041" w:rsidDel="00DB536D">
          <w:rPr>
            <w:noProof/>
            <w:webHidden/>
            <w:lang w:val="en-GB"/>
          </w:rPr>
          <w:tab/>
        </w:r>
        <w:r w:rsidR="00557CA9" w:rsidRPr="00CD0041" w:rsidDel="00DB536D">
          <w:rPr>
            <w:noProof/>
            <w:webHidden/>
            <w:lang w:val="en-GB"/>
          </w:rPr>
          <w:delText>3</w:delText>
        </w:r>
      </w:del>
    </w:p>
    <w:p w:rsidR="00D61876" w:rsidRPr="00CD0041" w:rsidDel="00DB536D" w:rsidRDefault="00D80070">
      <w:pPr>
        <w:pStyle w:val="TOC2"/>
        <w:rPr>
          <w:del w:id="337" w:author="Nigel Laflin" w:date="2011-04-14T16:28:00Z"/>
          <w:noProof/>
          <w:sz w:val="24"/>
          <w:lang w:val="en-GB"/>
          <w:rPrChange w:id="338" w:author="Nigel Laflin" w:date="2011-04-13T14:09:00Z">
            <w:rPr>
              <w:del w:id="339" w:author="Nigel Laflin" w:date="2011-04-14T16:28:00Z"/>
              <w:noProof/>
              <w:sz w:val="24"/>
            </w:rPr>
          </w:rPrChange>
        </w:rPr>
      </w:pPr>
      <w:del w:id="340" w:author="Nigel Laflin" w:date="2011-04-14T16:28:00Z">
        <w:r w:rsidRPr="00D80070">
          <w:rPr>
            <w:rPrChange w:id="341" w:author="Nigel Laflin" w:date="2011-04-14T16:28:00Z">
              <w:rPr>
                <w:rStyle w:val="Hyperlink"/>
                <w:rFonts w:ascii="Times New Roman Bold" w:hAnsi="Times New Roman Bold"/>
                <w:noProof/>
                <w:lang w:val="en-GB"/>
              </w:rPr>
            </w:rPrChange>
          </w:rPr>
          <w:delText>6.2</w:delText>
        </w:r>
        <w:r w:rsidR="00D61876" w:rsidRPr="00CD0041" w:rsidDel="00DB536D">
          <w:rPr>
            <w:noProof/>
            <w:sz w:val="24"/>
            <w:lang w:val="en-GB"/>
          </w:rPr>
          <w:tab/>
        </w:r>
        <w:r w:rsidRPr="00D80070">
          <w:rPr>
            <w:rPrChange w:id="342" w:author="Nigel Laflin" w:date="2011-04-14T16:28:00Z">
              <w:rPr>
                <w:rStyle w:val="Hyperlink"/>
                <w:noProof/>
                <w:lang w:val="en-GB"/>
              </w:rPr>
            </w:rPrChange>
          </w:rPr>
          <w:delText>Potential Modifications of the Regulatory Framework</w:delText>
        </w:r>
        <w:r w:rsidR="00D61876" w:rsidRPr="00CD0041" w:rsidDel="00DB536D">
          <w:rPr>
            <w:noProof/>
            <w:webHidden/>
            <w:lang w:val="en-GB"/>
          </w:rPr>
          <w:tab/>
        </w:r>
        <w:r w:rsidR="00557CA9" w:rsidRPr="00CD0041" w:rsidDel="00DB536D">
          <w:rPr>
            <w:noProof/>
            <w:webHidden/>
            <w:lang w:val="en-GB"/>
          </w:rPr>
          <w:delText>3</w:delText>
        </w:r>
      </w:del>
    </w:p>
    <w:p w:rsidR="00D61876" w:rsidRPr="00CD0041" w:rsidDel="00DB536D" w:rsidRDefault="00D80070">
      <w:pPr>
        <w:pStyle w:val="TOC3"/>
        <w:rPr>
          <w:del w:id="343" w:author="Nigel Laflin" w:date="2011-04-14T16:28:00Z"/>
          <w:noProof/>
          <w:sz w:val="24"/>
          <w:lang w:val="en-GB"/>
          <w:rPrChange w:id="344" w:author="Nigel Laflin" w:date="2011-04-13T14:09:00Z">
            <w:rPr>
              <w:del w:id="345" w:author="Nigel Laflin" w:date="2011-04-14T16:28:00Z"/>
              <w:noProof/>
              <w:sz w:val="24"/>
            </w:rPr>
          </w:rPrChange>
        </w:rPr>
      </w:pPr>
      <w:del w:id="346" w:author="Nigel Laflin" w:date="2011-04-14T16:28:00Z">
        <w:r w:rsidRPr="00D80070">
          <w:rPr>
            <w:rPrChange w:id="347" w:author="Nigel Laflin" w:date="2011-04-14T16:28:00Z">
              <w:rPr>
                <w:rStyle w:val="Hyperlink"/>
                <w:noProof/>
                <w:lang w:val="en-GB"/>
              </w:rPr>
            </w:rPrChange>
          </w:rPr>
          <w:delText>6.2.1</w:delText>
        </w:r>
        <w:r w:rsidR="00D61876" w:rsidRPr="00CD0041" w:rsidDel="00DB536D">
          <w:rPr>
            <w:noProof/>
            <w:sz w:val="24"/>
            <w:lang w:val="en-GB"/>
          </w:rPr>
          <w:tab/>
        </w:r>
        <w:r w:rsidRPr="00D80070">
          <w:rPr>
            <w:rPrChange w:id="348" w:author="Nigel Laflin" w:date="2011-04-14T16:28:00Z">
              <w:rPr>
                <w:rStyle w:val="Hyperlink"/>
                <w:noProof/>
                <w:lang w:val="en-GB"/>
              </w:rPr>
            </w:rPrChange>
          </w:rPr>
          <w:delText>LF / MF / HF</w:delText>
        </w:r>
        <w:r w:rsidR="00D61876" w:rsidRPr="00CD0041" w:rsidDel="00DB536D">
          <w:rPr>
            <w:noProof/>
            <w:webHidden/>
            <w:lang w:val="en-GB"/>
          </w:rPr>
          <w:tab/>
        </w:r>
        <w:r w:rsidR="00557CA9" w:rsidRPr="00CD0041" w:rsidDel="00DB536D">
          <w:rPr>
            <w:noProof/>
            <w:webHidden/>
            <w:lang w:val="en-GB"/>
          </w:rPr>
          <w:delText>3</w:delText>
        </w:r>
      </w:del>
    </w:p>
    <w:p w:rsidR="00D61876" w:rsidRPr="00CD0041" w:rsidDel="00DB536D" w:rsidRDefault="00D80070">
      <w:pPr>
        <w:pStyle w:val="TOC3"/>
        <w:rPr>
          <w:del w:id="349" w:author="Nigel Laflin" w:date="2011-04-14T16:28:00Z"/>
          <w:noProof/>
          <w:sz w:val="24"/>
          <w:lang w:val="en-GB"/>
          <w:rPrChange w:id="350" w:author="Nigel Laflin" w:date="2011-04-13T14:09:00Z">
            <w:rPr>
              <w:del w:id="351" w:author="Nigel Laflin" w:date="2011-04-14T16:28:00Z"/>
              <w:noProof/>
              <w:sz w:val="24"/>
            </w:rPr>
          </w:rPrChange>
        </w:rPr>
      </w:pPr>
      <w:del w:id="352" w:author="Nigel Laflin" w:date="2011-04-14T16:28:00Z">
        <w:r w:rsidRPr="00D80070">
          <w:rPr>
            <w:rPrChange w:id="353" w:author="Nigel Laflin" w:date="2011-04-14T16:28:00Z">
              <w:rPr>
                <w:rStyle w:val="Hyperlink"/>
                <w:noProof/>
                <w:lang w:val="en-GB"/>
              </w:rPr>
            </w:rPrChange>
          </w:rPr>
          <w:delText>6.2.2</w:delText>
        </w:r>
        <w:r w:rsidR="00D61876" w:rsidRPr="00CD0041" w:rsidDel="00DB536D">
          <w:rPr>
            <w:noProof/>
            <w:sz w:val="24"/>
            <w:lang w:val="en-GB"/>
          </w:rPr>
          <w:tab/>
        </w:r>
        <w:r w:rsidRPr="00D80070">
          <w:rPr>
            <w:rPrChange w:id="354" w:author="Nigel Laflin" w:date="2011-04-14T16:28:00Z">
              <w:rPr>
                <w:rStyle w:val="Hyperlink"/>
                <w:noProof/>
                <w:lang w:val="en-GB"/>
              </w:rPr>
            </w:rPrChange>
          </w:rPr>
          <w:delText>Band I</w:delText>
        </w:r>
        <w:r w:rsidR="00D61876" w:rsidRPr="00CD0041" w:rsidDel="00DB536D">
          <w:rPr>
            <w:noProof/>
            <w:webHidden/>
            <w:lang w:val="en-GB"/>
          </w:rPr>
          <w:tab/>
        </w:r>
        <w:r w:rsidR="00557CA9" w:rsidRPr="00CD0041" w:rsidDel="00DB536D">
          <w:rPr>
            <w:noProof/>
            <w:webHidden/>
            <w:lang w:val="en-GB"/>
          </w:rPr>
          <w:delText>3</w:delText>
        </w:r>
      </w:del>
    </w:p>
    <w:p w:rsidR="00D61876" w:rsidRPr="00CD0041" w:rsidDel="00DB536D" w:rsidRDefault="00D80070">
      <w:pPr>
        <w:pStyle w:val="TOC3"/>
        <w:rPr>
          <w:del w:id="355" w:author="Nigel Laflin" w:date="2011-04-14T16:28:00Z"/>
          <w:noProof/>
          <w:sz w:val="24"/>
          <w:lang w:val="en-GB"/>
          <w:rPrChange w:id="356" w:author="Nigel Laflin" w:date="2011-04-13T14:09:00Z">
            <w:rPr>
              <w:del w:id="357" w:author="Nigel Laflin" w:date="2011-04-14T16:28:00Z"/>
              <w:noProof/>
              <w:sz w:val="24"/>
            </w:rPr>
          </w:rPrChange>
        </w:rPr>
      </w:pPr>
      <w:del w:id="358" w:author="Nigel Laflin" w:date="2011-04-14T16:28:00Z">
        <w:r w:rsidRPr="00D80070">
          <w:rPr>
            <w:rPrChange w:id="359" w:author="Nigel Laflin" w:date="2011-04-14T16:28:00Z">
              <w:rPr>
                <w:rStyle w:val="Hyperlink"/>
                <w:noProof/>
                <w:lang w:val="en-GB"/>
              </w:rPr>
            </w:rPrChange>
          </w:rPr>
          <w:delText>6.2.3</w:delText>
        </w:r>
        <w:r w:rsidR="00D61876" w:rsidRPr="00CD0041" w:rsidDel="00DB536D">
          <w:rPr>
            <w:noProof/>
            <w:sz w:val="24"/>
            <w:lang w:val="en-GB"/>
          </w:rPr>
          <w:tab/>
        </w:r>
        <w:r w:rsidRPr="00D80070">
          <w:rPr>
            <w:rPrChange w:id="360" w:author="Nigel Laflin" w:date="2011-04-14T16:28:00Z">
              <w:rPr>
                <w:rStyle w:val="Hyperlink"/>
                <w:noProof/>
                <w:lang w:val="en-GB"/>
              </w:rPr>
            </w:rPrChange>
          </w:rPr>
          <w:delText>Band II</w:delText>
        </w:r>
        <w:r w:rsidR="00D61876" w:rsidRPr="00CD0041" w:rsidDel="00DB536D">
          <w:rPr>
            <w:noProof/>
            <w:webHidden/>
            <w:lang w:val="en-GB"/>
          </w:rPr>
          <w:tab/>
        </w:r>
        <w:r w:rsidR="00557CA9" w:rsidRPr="00CD0041" w:rsidDel="00DB536D">
          <w:rPr>
            <w:noProof/>
            <w:webHidden/>
            <w:lang w:val="en-GB"/>
          </w:rPr>
          <w:delText>3</w:delText>
        </w:r>
      </w:del>
    </w:p>
    <w:p w:rsidR="00D61876" w:rsidRPr="00CD0041" w:rsidDel="00DB536D" w:rsidRDefault="00D80070">
      <w:pPr>
        <w:pStyle w:val="TOC3"/>
        <w:rPr>
          <w:del w:id="361" w:author="Nigel Laflin" w:date="2011-04-14T16:28:00Z"/>
          <w:noProof/>
          <w:sz w:val="24"/>
          <w:lang w:val="en-GB"/>
          <w:rPrChange w:id="362" w:author="Nigel Laflin" w:date="2011-04-13T14:09:00Z">
            <w:rPr>
              <w:del w:id="363" w:author="Nigel Laflin" w:date="2011-04-14T16:28:00Z"/>
              <w:noProof/>
              <w:sz w:val="24"/>
            </w:rPr>
          </w:rPrChange>
        </w:rPr>
      </w:pPr>
      <w:del w:id="364" w:author="Nigel Laflin" w:date="2011-04-14T16:28:00Z">
        <w:r w:rsidRPr="00D80070">
          <w:rPr>
            <w:rPrChange w:id="365" w:author="Nigel Laflin" w:date="2011-04-14T16:28:00Z">
              <w:rPr>
                <w:rStyle w:val="Hyperlink"/>
                <w:noProof/>
                <w:lang w:val="en-GB"/>
              </w:rPr>
            </w:rPrChange>
          </w:rPr>
          <w:delText>6.2.4</w:delText>
        </w:r>
        <w:r w:rsidR="00D61876" w:rsidRPr="00CD0041" w:rsidDel="00DB536D">
          <w:rPr>
            <w:noProof/>
            <w:sz w:val="24"/>
            <w:lang w:val="en-GB"/>
          </w:rPr>
          <w:tab/>
        </w:r>
        <w:r w:rsidRPr="00D80070">
          <w:rPr>
            <w:rPrChange w:id="366" w:author="Nigel Laflin" w:date="2011-04-14T16:28:00Z">
              <w:rPr>
                <w:rStyle w:val="Hyperlink"/>
                <w:noProof/>
                <w:lang w:val="en-GB"/>
              </w:rPr>
            </w:rPrChange>
          </w:rPr>
          <w:delText>Band III</w:delText>
        </w:r>
        <w:r w:rsidR="00D61876" w:rsidRPr="00CD0041" w:rsidDel="00DB536D">
          <w:rPr>
            <w:noProof/>
            <w:webHidden/>
            <w:lang w:val="en-GB"/>
          </w:rPr>
          <w:tab/>
        </w:r>
        <w:r w:rsidR="00557CA9" w:rsidRPr="00CD0041" w:rsidDel="00DB536D">
          <w:rPr>
            <w:noProof/>
            <w:webHidden/>
            <w:lang w:val="en-GB"/>
          </w:rPr>
          <w:delText>3</w:delText>
        </w:r>
      </w:del>
    </w:p>
    <w:p w:rsidR="00D61876" w:rsidRPr="00CD0041" w:rsidDel="00DB536D" w:rsidRDefault="00D80070">
      <w:pPr>
        <w:pStyle w:val="TOC3"/>
        <w:rPr>
          <w:del w:id="367" w:author="Nigel Laflin" w:date="2011-04-14T16:28:00Z"/>
          <w:noProof/>
          <w:sz w:val="24"/>
          <w:lang w:val="en-GB"/>
          <w:rPrChange w:id="368" w:author="Nigel Laflin" w:date="2011-04-13T14:09:00Z">
            <w:rPr>
              <w:del w:id="369" w:author="Nigel Laflin" w:date="2011-04-14T16:28:00Z"/>
              <w:noProof/>
              <w:sz w:val="24"/>
            </w:rPr>
          </w:rPrChange>
        </w:rPr>
      </w:pPr>
      <w:del w:id="370" w:author="Nigel Laflin" w:date="2011-04-14T16:28:00Z">
        <w:r w:rsidRPr="00D80070">
          <w:rPr>
            <w:rPrChange w:id="371" w:author="Nigel Laflin" w:date="2011-04-14T16:28:00Z">
              <w:rPr>
                <w:rStyle w:val="Hyperlink"/>
                <w:noProof/>
                <w:lang w:val="en-GB"/>
              </w:rPr>
            </w:rPrChange>
          </w:rPr>
          <w:delText>6.2.5</w:delText>
        </w:r>
        <w:r w:rsidR="00D61876" w:rsidRPr="00CD0041" w:rsidDel="00DB536D">
          <w:rPr>
            <w:noProof/>
            <w:sz w:val="24"/>
            <w:lang w:val="en-GB"/>
          </w:rPr>
          <w:tab/>
        </w:r>
        <w:r w:rsidRPr="00D80070">
          <w:rPr>
            <w:rPrChange w:id="372" w:author="Nigel Laflin" w:date="2011-04-14T16:28:00Z">
              <w:rPr>
                <w:rStyle w:val="Hyperlink"/>
                <w:noProof/>
                <w:lang w:val="en-GB"/>
              </w:rPr>
            </w:rPrChange>
          </w:rPr>
          <w:delText>Band IV/V</w:delText>
        </w:r>
        <w:r w:rsidR="00D61876" w:rsidRPr="00CD0041" w:rsidDel="00DB536D">
          <w:rPr>
            <w:noProof/>
            <w:webHidden/>
            <w:lang w:val="en-GB"/>
          </w:rPr>
          <w:tab/>
        </w:r>
        <w:r w:rsidR="00557CA9" w:rsidRPr="00CD0041" w:rsidDel="00DB536D">
          <w:rPr>
            <w:noProof/>
            <w:webHidden/>
            <w:lang w:val="en-GB"/>
          </w:rPr>
          <w:delText>3</w:delText>
        </w:r>
      </w:del>
    </w:p>
    <w:p w:rsidR="00D61876" w:rsidRPr="00CD0041" w:rsidDel="00DB536D" w:rsidRDefault="00D80070">
      <w:pPr>
        <w:pStyle w:val="TOC3"/>
        <w:rPr>
          <w:del w:id="373" w:author="Nigel Laflin" w:date="2011-04-14T16:28:00Z"/>
          <w:noProof/>
          <w:sz w:val="24"/>
          <w:lang w:val="en-GB"/>
          <w:rPrChange w:id="374" w:author="Nigel Laflin" w:date="2011-04-13T14:09:00Z">
            <w:rPr>
              <w:del w:id="375" w:author="Nigel Laflin" w:date="2011-04-14T16:28:00Z"/>
              <w:noProof/>
              <w:sz w:val="24"/>
            </w:rPr>
          </w:rPrChange>
        </w:rPr>
      </w:pPr>
      <w:del w:id="376" w:author="Nigel Laflin" w:date="2011-04-14T16:28:00Z">
        <w:r w:rsidRPr="00D80070">
          <w:rPr>
            <w:rPrChange w:id="377" w:author="Nigel Laflin" w:date="2011-04-14T16:28:00Z">
              <w:rPr>
                <w:rStyle w:val="Hyperlink"/>
                <w:noProof/>
                <w:lang w:val="en-GB"/>
              </w:rPr>
            </w:rPrChange>
          </w:rPr>
          <w:delText>6.2.6</w:delText>
        </w:r>
        <w:r w:rsidR="00D61876" w:rsidRPr="00CD0041" w:rsidDel="00DB536D">
          <w:rPr>
            <w:noProof/>
            <w:sz w:val="24"/>
            <w:lang w:val="en-GB"/>
          </w:rPr>
          <w:tab/>
        </w:r>
        <w:r w:rsidRPr="00D80070">
          <w:rPr>
            <w:rPrChange w:id="378" w:author="Nigel Laflin" w:date="2011-04-14T16:28:00Z">
              <w:rPr>
                <w:rStyle w:val="Hyperlink"/>
                <w:noProof/>
                <w:lang w:val="en-GB"/>
              </w:rPr>
            </w:rPrChange>
          </w:rPr>
          <w:delText>L-Band</w:delText>
        </w:r>
        <w:r w:rsidR="00D61876" w:rsidRPr="00CD0041" w:rsidDel="00DB536D">
          <w:rPr>
            <w:noProof/>
            <w:webHidden/>
            <w:lang w:val="en-GB"/>
          </w:rPr>
          <w:tab/>
        </w:r>
        <w:r w:rsidR="00557CA9" w:rsidRPr="00CD0041" w:rsidDel="00DB536D">
          <w:rPr>
            <w:noProof/>
            <w:webHidden/>
            <w:lang w:val="en-GB"/>
          </w:rPr>
          <w:delText>3</w:delText>
        </w:r>
      </w:del>
    </w:p>
    <w:p w:rsidR="00D61876" w:rsidRPr="00CD0041" w:rsidDel="00DB536D" w:rsidRDefault="00D80070">
      <w:pPr>
        <w:pStyle w:val="TOC2"/>
        <w:rPr>
          <w:del w:id="379" w:author="Nigel Laflin" w:date="2011-04-14T16:28:00Z"/>
          <w:noProof/>
          <w:sz w:val="24"/>
          <w:lang w:val="en-GB"/>
          <w:rPrChange w:id="380" w:author="Nigel Laflin" w:date="2011-04-13T14:09:00Z">
            <w:rPr>
              <w:del w:id="381" w:author="Nigel Laflin" w:date="2011-04-14T16:28:00Z"/>
              <w:noProof/>
              <w:sz w:val="24"/>
            </w:rPr>
          </w:rPrChange>
        </w:rPr>
      </w:pPr>
      <w:del w:id="382" w:author="Nigel Laflin" w:date="2011-04-14T16:28:00Z">
        <w:r w:rsidRPr="00D80070">
          <w:rPr>
            <w:rPrChange w:id="383" w:author="Nigel Laflin" w:date="2011-04-14T16:28:00Z">
              <w:rPr>
                <w:rStyle w:val="Hyperlink"/>
                <w:rFonts w:ascii="Times New Roman Bold" w:hAnsi="Times New Roman Bold"/>
                <w:noProof/>
                <w:lang w:val="en-GB"/>
              </w:rPr>
            </w:rPrChange>
          </w:rPr>
          <w:delText>6.3</w:delText>
        </w:r>
        <w:r w:rsidR="00D61876" w:rsidRPr="00CD0041" w:rsidDel="00DB536D">
          <w:rPr>
            <w:noProof/>
            <w:sz w:val="24"/>
            <w:lang w:val="en-GB"/>
          </w:rPr>
          <w:tab/>
        </w:r>
        <w:r w:rsidRPr="00D80070">
          <w:rPr>
            <w:rPrChange w:id="384" w:author="Nigel Laflin" w:date="2011-04-14T16:28:00Z">
              <w:rPr>
                <w:rStyle w:val="Hyperlink"/>
                <w:noProof/>
                <w:lang w:val="en-GB"/>
              </w:rPr>
            </w:rPrChange>
          </w:rPr>
          <w:delText>Relevant Market Developments</w:delText>
        </w:r>
        <w:r w:rsidR="00D61876" w:rsidRPr="00CD0041" w:rsidDel="00DB536D">
          <w:rPr>
            <w:noProof/>
            <w:webHidden/>
            <w:lang w:val="en-GB"/>
          </w:rPr>
          <w:tab/>
        </w:r>
        <w:r w:rsidR="00557CA9" w:rsidRPr="00CD0041" w:rsidDel="00DB536D">
          <w:rPr>
            <w:noProof/>
            <w:webHidden/>
            <w:lang w:val="en-GB"/>
          </w:rPr>
          <w:delText>3</w:delText>
        </w:r>
      </w:del>
    </w:p>
    <w:p w:rsidR="00D61876" w:rsidRPr="00CD0041" w:rsidDel="00DB536D" w:rsidRDefault="00D80070">
      <w:pPr>
        <w:pStyle w:val="TOC2"/>
        <w:rPr>
          <w:del w:id="385" w:author="Nigel Laflin" w:date="2011-04-14T16:28:00Z"/>
          <w:noProof/>
          <w:sz w:val="24"/>
          <w:lang w:val="en-GB"/>
          <w:rPrChange w:id="386" w:author="Nigel Laflin" w:date="2011-04-13T14:09:00Z">
            <w:rPr>
              <w:del w:id="387" w:author="Nigel Laflin" w:date="2011-04-14T16:28:00Z"/>
              <w:noProof/>
              <w:sz w:val="24"/>
            </w:rPr>
          </w:rPrChange>
        </w:rPr>
      </w:pPr>
      <w:del w:id="388" w:author="Nigel Laflin" w:date="2011-04-14T16:28:00Z">
        <w:r w:rsidRPr="00D80070">
          <w:rPr>
            <w:rPrChange w:id="389" w:author="Nigel Laflin" w:date="2011-04-14T16:28:00Z">
              <w:rPr>
                <w:rStyle w:val="Hyperlink"/>
                <w:rFonts w:ascii="Times New Roman Bold" w:hAnsi="Times New Roman Bold"/>
                <w:noProof/>
                <w:lang w:val="en-GB"/>
              </w:rPr>
            </w:rPrChange>
          </w:rPr>
          <w:delText>6.4</w:delText>
        </w:r>
        <w:r w:rsidR="00D61876" w:rsidRPr="00CD0041" w:rsidDel="00DB536D">
          <w:rPr>
            <w:noProof/>
            <w:sz w:val="24"/>
            <w:lang w:val="en-GB"/>
          </w:rPr>
          <w:tab/>
        </w:r>
        <w:r w:rsidRPr="00D80070">
          <w:rPr>
            <w:rPrChange w:id="390" w:author="Nigel Laflin" w:date="2011-04-14T16:28:00Z">
              <w:rPr>
                <w:rStyle w:val="Hyperlink"/>
                <w:noProof/>
                <w:lang w:val="en-GB"/>
              </w:rPr>
            </w:rPrChange>
          </w:rPr>
          <w:delText>Time Frame</w:delText>
        </w:r>
        <w:r w:rsidR="00D61876" w:rsidRPr="00CD0041" w:rsidDel="00DB536D">
          <w:rPr>
            <w:noProof/>
            <w:webHidden/>
            <w:lang w:val="en-GB"/>
          </w:rPr>
          <w:tab/>
        </w:r>
        <w:r w:rsidR="00557CA9" w:rsidRPr="00CD0041" w:rsidDel="00DB536D">
          <w:rPr>
            <w:noProof/>
            <w:webHidden/>
            <w:lang w:val="en-GB"/>
          </w:rPr>
          <w:delText>3</w:delText>
        </w:r>
      </w:del>
    </w:p>
    <w:p w:rsidR="00D61876" w:rsidRPr="00CD0041" w:rsidDel="00DB536D" w:rsidRDefault="00D80070">
      <w:pPr>
        <w:pStyle w:val="TOC2"/>
        <w:rPr>
          <w:del w:id="391" w:author="Nigel Laflin" w:date="2011-04-14T16:28:00Z"/>
          <w:noProof/>
          <w:sz w:val="24"/>
          <w:lang w:val="en-GB"/>
          <w:rPrChange w:id="392" w:author="Nigel Laflin" w:date="2011-04-13T14:09:00Z">
            <w:rPr>
              <w:del w:id="393" w:author="Nigel Laflin" w:date="2011-04-14T16:28:00Z"/>
              <w:noProof/>
              <w:sz w:val="24"/>
            </w:rPr>
          </w:rPrChange>
        </w:rPr>
      </w:pPr>
      <w:del w:id="394" w:author="Nigel Laflin" w:date="2011-04-14T16:28:00Z">
        <w:r w:rsidRPr="00D80070">
          <w:rPr>
            <w:rPrChange w:id="395" w:author="Nigel Laflin" w:date="2011-04-14T16:28:00Z">
              <w:rPr>
                <w:rStyle w:val="Hyperlink"/>
                <w:rFonts w:ascii="Times New Roman Bold" w:hAnsi="Times New Roman Bold"/>
                <w:noProof/>
                <w:lang w:val="en-GB"/>
              </w:rPr>
            </w:rPrChange>
          </w:rPr>
          <w:delText>6.5</w:delText>
        </w:r>
        <w:r w:rsidR="00D61876" w:rsidRPr="00CD0041" w:rsidDel="00DB536D">
          <w:rPr>
            <w:noProof/>
            <w:sz w:val="24"/>
            <w:lang w:val="en-GB"/>
          </w:rPr>
          <w:tab/>
        </w:r>
        <w:r w:rsidRPr="00D80070">
          <w:rPr>
            <w:rPrChange w:id="396" w:author="Nigel Laflin" w:date="2011-04-14T16:28:00Z">
              <w:rPr>
                <w:rStyle w:val="Hyperlink"/>
                <w:noProof/>
                <w:lang w:val="en-GB"/>
              </w:rPr>
            </w:rPrChange>
          </w:rPr>
          <w:delText>Equippment Licensing Issues</w:delText>
        </w:r>
        <w:r w:rsidR="00D61876" w:rsidRPr="00CD0041" w:rsidDel="00DB536D">
          <w:rPr>
            <w:noProof/>
            <w:webHidden/>
            <w:lang w:val="en-GB"/>
          </w:rPr>
          <w:tab/>
        </w:r>
        <w:r w:rsidR="00557CA9" w:rsidRPr="00CD0041" w:rsidDel="00DB536D">
          <w:rPr>
            <w:noProof/>
            <w:webHidden/>
            <w:lang w:val="en-GB"/>
          </w:rPr>
          <w:delText>3</w:delText>
        </w:r>
      </w:del>
    </w:p>
    <w:p w:rsidR="00D61876" w:rsidRPr="00CD0041" w:rsidDel="00DB536D" w:rsidRDefault="00D80070">
      <w:pPr>
        <w:pStyle w:val="TOC3"/>
        <w:rPr>
          <w:del w:id="397" w:author="Nigel Laflin" w:date="2011-04-14T16:28:00Z"/>
          <w:noProof/>
          <w:sz w:val="24"/>
          <w:lang w:val="en-GB"/>
          <w:rPrChange w:id="398" w:author="Nigel Laflin" w:date="2011-04-13T14:09:00Z">
            <w:rPr>
              <w:del w:id="399" w:author="Nigel Laflin" w:date="2011-04-14T16:28:00Z"/>
              <w:noProof/>
              <w:sz w:val="24"/>
            </w:rPr>
          </w:rPrChange>
        </w:rPr>
      </w:pPr>
      <w:del w:id="400" w:author="Nigel Laflin" w:date="2011-04-14T16:28:00Z">
        <w:r w:rsidRPr="00D80070">
          <w:rPr>
            <w:rPrChange w:id="401" w:author="Nigel Laflin" w:date="2011-04-14T16:28:00Z">
              <w:rPr>
                <w:rStyle w:val="Hyperlink"/>
                <w:noProof/>
                <w:lang w:val="en-GB"/>
              </w:rPr>
            </w:rPrChange>
          </w:rPr>
          <w:delText>6.5.1</w:delText>
        </w:r>
        <w:r w:rsidR="00D61876" w:rsidRPr="00CD0041" w:rsidDel="00DB536D">
          <w:rPr>
            <w:noProof/>
            <w:sz w:val="24"/>
            <w:lang w:val="en-GB"/>
          </w:rPr>
          <w:tab/>
        </w:r>
        <w:r w:rsidRPr="00D80070">
          <w:rPr>
            <w:rPrChange w:id="402" w:author="Nigel Laflin" w:date="2011-04-14T16:28:00Z">
              <w:rPr>
                <w:rStyle w:val="Hyperlink"/>
                <w:noProof/>
                <w:lang w:val="en-GB"/>
              </w:rPr>
            </w:rPrChange>
          </w:rPr>
          <w:delText>DAB and DRM</w:delText>
        </w:r>
        <w:r w:rsidR="00D61876" w:rsidRPr="00CD0041" w:rsidDel="00DB536D">
          <w:rPr>
            <w:noProof/>
            <w:webHidden/>
            <w:lang w:val="en-GB"/>
          </w:rPr>
          <w:tab/>
        </w:r>
        <w:r w:rsidR="00557CA9" w:rsidRPr="00CD0041" w:rsidDel="00DB536D">
          <w:rPr>
            <w:noProof/>
            <w:webHidden/>
            <w:lang w:val="en-GB"/>
          </w:rPr>
          <w:delText>3</w:delText>
        </w:r>
      </w:del>
    </w:p>
    <w:p w:rsidR="00D61876" w:rsidRPr="00CD0041" w:rsidDel="00DB536D" w:rsidRDefault="00D80070">
      <w:pPr>
        <w:pStyle w:val="TOC3"/>
        <w:rPr>
          <w:del w:id="403" w:author="Nigel Laflin" w:date="2011-04-14T16:28:00Z"/>
          <w:noProof/>
          <w:sz w:val="24"/>
          <w:lang w:val="en-GB"/>
          <w:rPrChange w:id="404" w:author="Nigel Laflin" w:date="2011-04-13T14:09:00Z">
            <w:rPr>
              <w:del w:id="405" w:author="Nigel Laflin" w:date="2011-04-14T16:28:00Z"/>
              <w:noProof/>
              <w:sz w:val="24"/>
            </w:rPr>
          </w:rPrChange>
        </w:rPr>
      </w:pPr>
      <w:del w:id="406" w:author="Nigel Laflin" w:date="2011-04-14T16:28:00Z">
        <w:r w:rsidRPr="00D80070">
          <w:rPr>
            <w:rPrChange w:id="407" w:author="Nigel Laflin" w:date="2011-04-14T16:28:00Z">
              <w:rPr>
                <w:rStyle w:val="Hyperlink"/>
                <w:noProof/>
                <w:lang w:val="en-GB"/>
              </w:rPr>
            </w:rPrChange>
          </w:rPr>
          <w:delText>6.5.2</w:delText>
        </w:r>
        <w:r w:rsidR="00D61876" w:rsidRPr="00CD0041" w:rsidDel="00DB536D">
          <w:rPr>
            <w:noProof/>
            <w:sz w:val="24"/>
            <w:lang w:val="en-GB"/>
          </w:rPr>
          <w:tab/>
        </w:r>
        <w:r w:rsidRPr="00D80070">
          <w:rPr>
            <w:rPrChange w:id="408" w:author="Nigel Laflin" w:date="2011-04-14T16:28:00Z">
              <w:rPr>
                <w:rStyle w:val="Hyperlink"/>
                <w:noProof/>
                <w:lang w:val="en-GB"/>
              </w:rPr>
            </w:rPrChange>
          </w:rPr>
          <w:delText>HD Radio</w:delText>
        </w:r>
        <w:r w:rsidR="00D61876" w:rsidRPr="00CD0041" w:rsidDel="00DB536D">
          <w:rPr>
            <w:noProof/>
            <w:webHidden/>
            <w:lang w:val="en-GB"/>
          </w:rPr>
          <w:tab/>
        </w:r>
        <w:r w:rsidR="00557CA9" w:rsidRPr="00CD0041" w:rsidDel="00DB536D">
          <w:rPr>
            <w:noProof/>
            <w:webHidden/>
            <w:lang w:val="en-GB"/>
          </w:rPr>
          <w:delText>3</w:delText>
        </w:r>
      </w:del>
    </w:p>
    <w:p w:rsidR="00D61876" w:rsidRPr="00CD0041" w:rsidDel="00DB536D" w:rsidRDefault="00D80070">
      <w:pPr>
        <w:pStyle w:val="TOC1"/>
        <w:rPr>
          <w:del w:id="409" w:author="Nigel Laflin" w:date="2011-04-14T16:28:00Z"/>
          <w:b w:val="0"/>
          <w:caps w:val="0"/>
          <w:noProof/>
          <w:sz w:val="24"/>
          <w:lang w:val="en-GB"/>
          <w:rPrChange w:id="410" w:author="Nigel Laflin" w:date="2011-04-13T14:09:00Z">
            <w:rPr>
              <w:del w:id="411" w:author="Nigel Laflin" w:date="2011-04-14T16:28:00Z"/>
              <w:b w:val="0"/>
              <w:caps w:val="0"/>
              <w:noProof/>
              <w:sz w:val="24"/>
            </w:rPr>
          </w:rPrChange>
        </w:rPr>
      </w:pPr>
      <w:del w:id="412" w:author="Nigel Laflin" w:date="2011-04-14T16:28:00Z">
        <w:r w:rsidRPr="00D80070">
          <w:rPr>
            <w:rPrChange w:id="413" w:author="Nigel Laflin" w:date="2011-04-14T16:28:00Z">
              <w:rPr>
                <w:rStyle w:val="Hyperlink"/>
                <w:noProof/>
                <w:lang w:val="en-GB"/>
              </w:rPr>
            </w:rPrChange>
          </w:rPr>
          <w:delText>7</w:delText>
        </w:r>
        <w:r w:rsidR="00D61876" w:rsidRPr="00CD0041" w:rsidDel="00DB536D">
          <w:rPr>
            <w:b w:val="0"/>
            <w:caps w:val="0"/>
            <w:noProof/>
            <w:sz w:val="24"/>
            <w:lang w:val="en-GB"/>
          </w:rPr>
          <w:tab/>
        </w:r>
        <w:r w:rsidRPr="00D80070">
          <w:rPr>
            <w:rPrChange w:id="414" w:author="Nigel Laflin" w:date="2011-04-14T16:28:00Z">
              <w:rPr>
                <w:rStyle w:val="Hyperlink"/>
                <w:noProof/>
                <w:lang w:val="en-GB"/>
              </w:rPr>
            </w:rPrChange>
          </w:rPr>
          <w:delText>Next Steps</w:delText>
        </w:r>
        <w:r w:rsidRPr="00D80070">
          <w:rPr>
            <w:noProof/>
            <w:webHidden/>
            <w:lang w:val="en-GB"/>
            <w:rPrChange w:id="415" w:author="Nigel Laflin" w:date="2011-04-13T14:09:00Z">
              <w:rPr>
                <w:noProof/>
                <w:webHidden/>
                <w:color w:val="0000FF"/>
                <w:u w:val="single"/>
                <w:lang w:val="en-GB"/>
              </w:rPr>
            </w:rPrChange>
          </w:rPr>
          <w:tab/>
          <w:delText>3</w:delText>
        </w:r>
      </w:del>
    </w:p>
    <w:p w:rsidR="00D61876" w:rsidRPr="00CD0041" w:rsidDel="00DB536D" w:rsidRDefault="00D80070">
      <w:pPr>
        <w:pStyle w:val="TOC1"/>
        <w:rPr>
          <w:del w:id="416" w:author="Nigel Laflin" w:date="2011-04-14T16:28:00Z"/>
          <w:b w:val="0"/>
          <w:caps w:val="0"/>
          <w:noProof/>
          <w:sz w:val="24"/>
          <w:lang w:val="en-GB"/>
          <w:rPrChange w:id="417" w:author="Nigel Laflin" w:date="2011-04-13T14:09:00Z">
            <w:rPr>
              <w:del w:id="418" w:author="Nigel Laflin" w:date="2011-04-14T16:28:00Z"/>
              <w:b w:val="0"/>
              <w:caps w:val="0"/>
              <w:noProof/>
              <w:sz w:val="24"/>
            </w:rPr>
          </w:rPrChange>
        </w:rPr>
      </w:pPr>
      <w:del w:id="419" w:author="Nigel Laflin" w:date="2011-04-14T16:28:00Z">
        <w:r w:rsidRPr="00D80070">
          <w:rPr>
            <w:rPrChange w:id="420" w:author="Nigel Laflin" w:date="2011-04-14T16:28:00Z">
              <w:rPr>
                <w:rStyle w:val="Hyperlink"/>
                <w:noProof/>
                <w:lang w:val="en-GB"/>
              </w:rPr>
            </w:rPrChange>
          </w:rPr>
          <w:delText>8</w:delText>
        </w:r>
        <w:r w:rsidR="00D61876" w:rsidRPr="00CD0041" w:rsidDel="00DB536D">
          <w:rPr>
            <w:b w:val="0"/>
            <w:caps w:val="0"/>
            <w:noProof/>
            <w:sz w:val="24"/>
            <w:lang w:val="en-GB"/>
          </w:rPr>
          <w:tab/>
        </w:r>
        <w:r w:rsidRPr="00D80070">
          <w:rPr>
            <w:rPrChange w:id="421" w:author="Nigel Laflin" w:date="2011-04-14T16:28:00Z">
              <w:rPr>
                <w:rStyle w:val="Hyperlink"/>
                <w:noProof/>
                <w:lang w:val="en-GB"/>
              </w:rPr>
            </w:rPrChange>
          </w:rPr>
          <w:delText>Conclusions</w:delText>
        </w:r>
        <w:r w:rsidRPr="00D80070">
          <w:rPr>
            <w:noProof/>
            <w:webHidden/>
            <w:lang w:val="en-GB"/>
            <w:rPrChange w:id="422" w:author="Nigel Laflin" w:date="2011-04-13T14:09:00Z">
              <w:rPr>
                <w:noProof/>
                <w:webHidden/>
                <w:color w:val="0000FF"/>
                <w:u w:val="single"/>
                <w:lang w:val="en-GB"/>
              </w:rPr>
            </w:rPrChange>
          </w:rPr>
          <w:tab/>
          <w:delText>3</w:delText>
        </w:r>
      </w:del>
    </w:p>
    <w:p w:rsidR="00D61876" w:rsidRPr="00CD0041" w:rsidDel="00DB536D" w:rsidRDefault="00D80070">
      <w:pPr>
        <w:pStyle w:val="TOC1"/>
        <w:rPr>
          <w:del w:id="423" w:author="Nigel Laflin" w:date="2011-04-14T16:28:00Z"/>
          <w:b w:val="0"/>
          <w:caps w:val="0"/>
          <w:noProof/>
          <w:sz w:val="24"/>
          <w:lang w:val="en-GB"/>
          <w:rPrChange w:id="424" w:author="Nigel Laflin" w:date="2011-04-13T14:09:00Z">
            <w:rPr>
              <w:del w:id="425" w:author="Nigel Laflin" w:date="2011-04-14T16:28:00Z"/>
              <w:b w:val="0"/>
              <w:caps w:val="0"/>
              <w:noProof/>
              <w:sz w:val="24"/>
            </w:rPr>
          </w:rPrChange>
        </w:rPr>
      </w:pPr>
      <w:del w:id="426" w:author="Nigel Laflin" w:date="2011-04-14T16:28:00Z">
        <w:r w:rsidRPr="00D80070">
          <w:rPr>
            <w:rPrChange w:id="427" w:author="Nigel Laflin" w:date="2011-04-14T16:28:00Z">
              <w:rPr>
                <w:rStyle w:val="Hyperlink"/>
                <w:noProof/>
                <w:lang w:val="en-GB"/>
              </w:rPr>
            </w:rPrChange>
          </w:rPr>
          <w:delText>ANNEX 1: title (level 1)</w:delText>
        </w:r>
        <w:r w:rsidRPr="00D80070">
          <w:rPr>
            <w:noProof/>
            <w:webHidden/>
            <w:lang w:val="en-GB"/>
            <w:rPrChange w:id="428" w:author="Nigel Laflin" w:date="2011-04-13T14:09:00Z">
              <w:rPr>
                <w:noProof/>
                <w:webHidden/>
                <w:color w:val="0000FF"/>
                <w:u w:val="single"/>
                <w:lang w:val="en-GB"/>
              </w:rPr>
            </w:rPrChange>
          </w:rPr>
          <w:tab/>
          <w:delText>3</w:delText>
        </w:r>
      </w:del>
    </w:p>
    <w:p w:rsidR="00D61876" w:rsidRPr="00CD0041" w:rsidDel="00DB536D" w:rsidRDefault="00D80070">
      <w:pPr>
        <w:pStyle w:val="TOC1"/>
        <w:rPr>
          <w:del w:id="429" w:author="Nigel Laflin" w:date="2011-04-14T16:28:00Z"/>
          <w:b w:val="0"/>
          <w:caps w:val="0"/>
          <w:noProof/>
          <w:sz w:val="24"/>
          <w:lang w:val="en-GB"/>
          <w:rPrChange w:id="430" w:author="Nigel Laflin" w:date="2011-04-13T14:09:00Z">
            <w:rPr>
              <w:del w:id="431" w:author="Nigel Laflin" w:date="2011-04-14T16:28:00Z"/>
              <w:b w:val="0"/>
              <w:caps w:val="0"/>
              <w:noProof/>
              <w:sz w:val="24"/>
            </w:rPr>
          </w:rPrChange>
        </w:rPr>
      </w:pPr>
      <w:del w:id="432" w:author="Nigel Laflin" w:date="2011-04-14T16:28:00Z">
        <w:r w:rsidRPr="00D80070">
          <w:rPr>
            <w:rPrChange w:id="433" w:author="Nigel Laflin" w:date="2011-04-14T16:28:00Z">
              <w:rPr>
                <w:rStyle w:val="Hyperlink"/>
                <w:noProof/>
                <w:lang w:val="en-GB"/>
              </w:rPr>
            </w:rPrChange>
          </w:rPr>
          <w:delText>ANNEX 2: TITLE</w:delText>
        </w:r>
        <w:r w:rsidRPr="00D80070">
          <w:rPr>
            <w:noProof/>
            <w:webHidden/>
            <w:lang w:val="en-GB"/>
            <w:rPrChange w:id="434" w:author="Nigel Laflin" w:date="2011-04-13T14:09:00Z">
              <w:rPr>
                <w:noProof/>
                <w:webHidden/>
                <w:color w:val="0000FF"/>
                <w:u w:val="single"/>
                <w:lang w:val="en-GB"/>
              </w:rPr>
            </w:rPrChange>
          </w:rPr>
          <w:tab/>
          <w:delText>3</w:delText>
        </w:r>
      </w:del>
    </w:p>
    <w:p w:rsidR="00D61876" w:rsidRPr="00CD0041" w:rsidDel="00DB536D" w:rsidRDefault="00D80070">
      <w:pPr>
        <w:pStyle w:val="TOC1"/>
        <w:rPr>
          <w:del w:id="435" w:author="Nigel Laflin" w:date="2011-04-14T16:28:00Z"/>
          <w:b w:val="0"/>
          <w:caps w:val="0"/>
          <w:noProof/>
          <w:sz w:val="24"/>
          <w:lang w:val="en-GB"/>
          <w:rPrChange w:id="436" w:author="Nigel Laflin" w:date="2011-04-13T14:09:00Z">
            <w:rPr>
              <w:del w:id="437" w:author="Nigel Laflin" w:date="2011-04-14T16:28:00Z"/>
              <w:b w:val="0"/>
              <w:caps w:val="0"/>
              <w:noProof/>
              <w:sz w:val="24"/>
            </w:rPr>
          </w:rPrChange>
        </w:rPr>
      </w:pPr>
      <w:del w:id="438" w:author="Nigel Laflin" w:date="2011-04-14T16:28:00Z">
        <w:r w:rsidRPr="00D80070">
          <w:rPr>
            <w:rPrChange w:id="439" w:author="Nigel Laflin" w:date="2011-04-14T16:28:00Z">
              <w:rPr>
                <w:rStyle w:val="Hyperlink"/>
                <w:noProof/>
                <w:lang w:val="en-GB"/>
              </w:rPr>
            </w:rPrChange>
          </w:rPr>
          <w:delText>ANNEX 3: List of references</w:delText>
        </w:r>
        <w:r w:rsidRPr="00D80070">
          <w:rPr>
            <w:noProof/>
            <w:webHidden/>
            <w:lang w:val="en-GB"/>
            <w:rPrChange w:id="440" w:author="Nigel Laflin" w:date="2011-04-13T14:09:00Z">
              <w:rPr>
                <w:noProof/>
                <w:webHidden/>
                <w:color w:val="0000FF"/>
                <w:u w:val="single"/>
                <w:lang w:val="en-GB"/>
              </w:rPr>
            </w:rPrChange>
          </w:rPr>
          <w:tab/>
          <w:delText>3</w:delText>
        </w:r>
      </w:del>
    </w:p>
    <w:p w:rsidR="00E27EC9" w:rsidRPr="00CD0041" w:rsidRDefault="00D80070" w:rsidP="00E27EC9">
      <w:pPr>
        <w:rPr>
          <w:lang w:val="en-GB"/>
          <w:rPrChange w:id="441" w:author="Nigel Laflin" w:date="2011-04-13T14:09:00Z">
            <w:rPr/>
          </w:rPrChange>
        </w:rPr>
      </w:pPr>
      <w:r w:rsidRPr="00D80070">
        <w:rPr>
          <w:caps/>
          <w:lang w:val="en-GB"/>
          <w:rPrChange w:id="442" w:author="Nigel Laflin" w:date="2011-04-13T14:09:00Z">
            <w:rPr>
              <w:caps/>
              <w:color w:val="0000FF"/>
              <w:u w:val="single"/>
              <w:lang w:val="en-GB"/>
            </w:rPr>
          </w:rPrChange>
        </w:rPr>
        <w:fldChar w:fldCharType="end"/>
      </w:r>
    </w:p>
    <w:p w:rsidR="006F49B0" w:rsidRPr="00CD0041" w:rsidRDefault="00D80070" w:rsidP="006F49B0">
      <w:pPr>
        <w:rPr>
          <w:rStyle w:val="Style12ptBold"/>
          <w:lang w:val="en-GB"/>
          <w:rPrChange w:id="443" w:author="Nigel Laflin" w:date="2011-04-13T14:09:00Z">
            <w:rPr>
              <w:rStyle w:val="Style12ptBold"/>
              <w:b w:val="0"/>
              <w:i/>
              <w:caps/>
            </w:rPr>
          </w:rPrChange>
        </w:rPr>
      </w:pPr>
      <w:r w:rsidRPr="00D80070">
        <w:rPr>
          <w:lang w:val="en-GB"/>
          <w:rPrChange w:id="444" w:author="Nigel Laflin" w:date="2011-04-13T14:09:00Z">
            <w:rPr>
              <w:b/>
              <w:bCs/>
              <w:lang w:val="en-GB"/>
            </w:rPr>
          </w:rPrChange>
        </w:rPr>
        <w:br w:type="page"/>
      </w:r>
      <w:r w:rsidR="006F49B0" w:rsidRPr="00CD0041">
        <w:rPr>
          <w:rStyle w:val="Style12ptBold"/>
          <w:lang w:val="en-GB"/>
        </w:rPr>
        <w:lastRenderedPageBreak/>
        <w:t>LIST OF ABBREVIATIONS</w:t>
      </w:r>
    </w:p>
    <w:p w:rsidR="006F49B0" w:rsidRPr="00CD0041" w:rsidRDefault="006F49B0" w:rsidP="006F49B0">
      <w:pPr>
        <w:rPr>
          <w:lang w:val="en-GB"/>
          <w:rPrChange w:id="445" w:author="Nigel Laflin" w:date="2011-04-13T14:09:00Z">
            <w:rPr/>
          </w:rPrChange>
        </w:rPr>
      </w:pPr>
    </w:p>
    <w:tbl>
      <w:tblPr>
        <w:tblW w:w="0" w:type="auto"/>
        <w:tblLook w:val="01E0"/>
      </w:tblPr>
      <w:tblGrid>
        <w:gridCol w:w="1548"/>
        <w:gridCol w:w="7767"/>
      </w:tblGrid>
      <w:tr w:rsidR="006F49B0" w:rsidRPr="00CD0041" w:rsidTr="00B84FE4">
        <w:tc>
          <w:tcPr>
            <w:tcW w:w="1548" w:type="dxa"/>
            <w:shd w:val="clear" w:color="auto" w:fill="auto"/>
          </w:tcPr>
          <w:p w:rsidR="006F49B0" w:rsidRPr="00B84FE4" w:rsidRDefault="006F49B0" w:rsidP="006F49B0">
            <w:pPr>
              <w:rPr>
                <w:b/>
                <w:lang w:val="en-GB"/>
              </w:rPr>
            </w:pPr>
            <w:r w:rsidRPr="00B84FE4">
              <w:rPr>
                <w:b/>
                <w:lang w:val="en-GB"/>
              </w:rPr>
              <w:t>Abbreviation</w:t>
            </w:r>
          </w:p>
        </w:tc>
        <w:tc>
          <w:tcPr>
            <w:tcW w:w="7767" w:type="dxa"/>
            <w:shd w:val="clear" w:color="auto" w:fill="auto"/>
          </w:tcPr>
          <w:p w:rsidR="006F49B0" w:rsidRPr="00B84FE4" w:rsidRDefault="006F49B0" w:rsidP="006F49B0">
            <w:pPr>
              <w:rPr>
                <w:b/>
                <w:lang w:val="en-GB"/>
              </w:rPr>
            </w:pPr>
            <w:r w:rsidRPr="00B84FE4">
              <w:rPr>
                <w:b/>
                <w:lang w:val="en-GB"/>
              </w:rPr>
              <w:t>Explanation</w:t>
            </w:r>
          </w:p>
        </w:tc>
      </w:tr>
      <w:tr w:rsidR="008F15CD" w:rsidRPr="00CD0041" w:rsidTr="00B84FE4">
        <w:tc>
          <w:tcPr>
            <w:tcW w:w="1548" w:type="dxa"/>
            <w:shd w:val="clear" w:color="auto" w:fill="auto"/>
          </w:tcPr>
          <w:p w:rsidR="008F15CD" w:rsidRPr="00B84FE4" w:rsidRDefault="008F15CD" w:rsidP="006F49B0">
            <w:pPr>
              <w:rPr>
                <w:lang w:val="en-GB"/>
              </w:rPr>
            </w:pPr>
            <w:r w:rsidRPr="00B84FE4">
              <w:rPr>
                <w:lang w:val="en-GB"/>
              </w:rPr>
              <w:t>3GPP</w:t>
            </w:r>
          </w:p>
        </w:tc>
        <w:tc>
          <w:tcPr>
            <w:tcW w:w="7767" w:type="dxa"/>
            <w:shd w:val="clear" w:color="auto" w:fill="auto"/>
          </w:tcPr>
          <w:p w:rsidR="008F15CD" w:rsidRPr="00B84FE4" w:rsidRDefault="008F15CD" w:rsidP="00B84FE4">
            <w:pPr>
              <w:tabs>
                <w:tab w:val="left" w:pos="1317"/>
              </w:tabs>
              <w:rPr>
                <w:szCs w:val="20"/>
                <w:lang w:val="en-GB"/>
              </w:rPr>
            </w:pPr>
            <w:r w:rsidRPr="00B84FE4">
              <w:rPr>
                <w:szCs w:val="20"/>
                <w:lang w:val="en-GB"/>
              </w:rPr>
              <w:t>T</w:t>
            </w:r>
            <w:r w:rsidRPr="00B84FE4">
              <w:rPr>
                <w:lang w:val="en-GB"/>
              </w:rPr>
              <w:t>hird Generation Partner Project</w:t>
            </w:r>
          </w:p>
        </w:tc>
      </w:tr>
      <w:tr w:rsidR="008F15CD" w:rsidRPr="00CD0041" w:rsidTr="00B84FE4">
        <w:tc>
          <w:tcPr>
            <w:tcW w:w="1548" w:type="dxa"/>
            <w:shd w:val="clear" w:color="auto" w:fill="auto"/>
          </w:tcPr>
          <w:p w:rsidR="008F15CD" w:rsidRPr="00B84FE4" w:rsidRDefault="008F15CD" w:rsidP="006F49B0">
            <w:pPr>
              <w:rPr>
                <w:lang w:val="en-GB"/>
              </w:rPr>
            </w:pPr>
            <w:r w:rsidRPr="00B84FE4">
              <w:rPr>
                <w:lang w:val="en-GB"/>
              </w:rPr>
              <w:t>AM</w:t>
            </w:r>
          </w:p>
        </w:tc>
        <w:tc>
          <w:tcPr>
            <w:tcW w:w="7767" w:type="dxa"/>
            <w:shd w:val="clear" w:color="auto" w:fill="auto"/>
          </w:tcPr>
          <w:p w:rsidR="008F15CD" w:rsidRPr="00B84FE4" w:rsidRDefault="008F15CD" w:rsidP="006F49B0">
            <w:pPr>
              <w:rPr>
                <w:szCs w:val="20"/>
                <w:lang w:val="en-GB"/>
              </w:rPr>
            </w:pPr>
            <w:r w:rsidRPr="00B84FE4">
              <w:rPr>
                <w:szCs w:val="20"/>
                <w:lang w:val="en-GB"/>
              </w:rPr>
              <w:t>Amplitude Modulation</w:t>
            </w:r>
          </w:p>
        </w:tc>
      </w:tr>
      <w:tr w:rsidR="006F49B0" w:rsidRPr="00CD0041" w:rsidTr="00B84FE4">
        <w:tc>
          <w:tcPr>
            <w:tcW w:w="1548" w:type="dxa"/>
            <w:shd w:val="clear" w:color="auto" w:fill="auto"/>
          </w:tcPr>
          <w:p w:rsidR="006F49B0" w:rsidRPr="00B84FE4" w:rsidRDefault="006F49B0" w:rsidP="006F49B0">
            <w:pPr>
              <w:rPr>
                <w:lang w:val="en-GB"/>
              </w:rPr>
            </w:pPr>
            <w:r w:rsidRPr="00B84FE4">
              <w:rPr>
                <w:lang w:val="en-GB"/>
              </w:rPr>
              <w:t>CEPT</w:t>
            </w:r>
          </w:p>
        </w:tc>
        <w:tc>
          <w:tcPr>
            <w:tcW w:w="7767" w:type="dxa"/>
            <w:shd w:val="clear" w:color="auto" w:fill="auto"/>
          </w:tcPr>
          <w:p w:rsidR="006F49B0" w:rsidRPr="00B84FE4" w:rsidRDefault="006F49B0" w:rsidP="006F49B0">
            <w:pPr>
              <w:rPr>
                <w:szCs w:val="20"/>
                <w:lang w:val="en-GB"/>
              </w:rPr>
            </w:pPr>
            <w:r w:rsidRPr="00B84FE4">
              <w:rPr>
                <w:szCs w:val="20"/>
                <w:lang w:val="en-GB"/>
              </w:rPr>
              <w:t>European Conference of Postal and Telecommunications Administrations</w:t>
            </w:r>
          </w:p>
        </w:tc>
      </w:tr>
      <w:tr w:rsidR="00192488" w:rsidRPr="00CD0041" w:rsidTr="00B84FE4">
        <w:tc>
          <w:tcPr>
            <w:tcW w:w="1548" w:type="dxa"/>
            <w:shd w:val="clear" w:color="auto" w:fill="auto"/>
          </w:tcPr>
          <w:p w:rsidR="00192488" w:rsidRPr="00B84FE4" w:rsidRDefault="00192488" w:rsidP="006F49B0">
            <w:pPr>
              <w:rPr>
                <w:szCs w:val="20"/>
                <w:lang w:val="en-GB"/>
              </w:rPr>
            </w:pPr>
            <w:r w:rsidRPr="00B84FE4">
              <w:rPr>
                <w:szCs w:val="20"/>
                <w:lang w:val="en-GB"/>
              </w:rPr>
              <w:t>DAB</w:t>
            </w:r>
          </w:p>
        </w:tc>
        <w:tc>
          <w:tcPr>
            <w:tcW w:w="7767" w:type="dxa"/>
            <w:shd w:val="clear" w:color="auto" w:fill="auto"/>
          </w:tcPr>
          <w:p w:rsidR="00192488" w:rsidRPr="00B84FE4" w:rsidRDefault="00192488" w:rsidP="006F49B0">
            <w:pPr>
              <w:rPr>
                <w:szCs w:val="20"/>
                <w:lang w:val="en-GB"/>
              </w:rPr>
            </w:pPr>
            <w:r w:rsidRPr="00B84FE4">
              <w:rPr>
                <w:szCs w:val="20"/>
                <w:lang w:val="en-GB"/>
              </w:rPr>
              <w:t>Digital Audio Broadcasting</w:t>
            </w:r>
          </w:p>
        </w:tc>
      </w:tr>
      <w:tr w:rsidR="00192488" w:rsidRPr="00CD0041" w:rsidTr="00B84FE4">
        <w:tc>
          <w:tcPr>
            <w:tcW w:w="1548" w:type="dxa"/>
            <w:shd w:val="clear" w:color="auto" w:fill="auto"/>
          </w:tcPr>
          <w:p w:rsidR="00192488" w:rsidRPr="00B84FE4" w:rsidRDefault="00192488" w:rsidP="006F49B0">
            <w:pPr>
              <w:rPr>
                <w:szCs w:val="20"/>
                <w:lang w:val="en-GB"/>
              </w:rPr>
            </w:pPr>
            <w:r w:rsidRPr="00B84FE4">
              <w:rPr>
                <w:szCs w:val="20"/>
                <w:lang w:val="en-GB"/>
              </w:rPr>
              <w:t>DRM</w:t>
            </w:r>
          </w:p>
        </w:tc>
        <w:tc>
          <w:tcPr>
            <w:tcW w:w="7767" w:type="dxa"/>
            <w:shd w:val="clear" w:color="auto" w:fill="auto"/>
          </w:tcPr>
          <w:p w:rsidR="00192488" w:rsidRPr="00B84FE4" w:rsidRDefault="00192488" w:rsidP="006F49B0">
            <w:pPr>
              <w:rPr>
                <w:szCs w:val="20"/>
                <w:lang w:val="en-GB"/>
              </w:rPr>
            </w:pPr>
            <w:r w:rsidRPr="00B84FE4">
              <w:rPr>
                <w:szCs w:val="20"/>
                <w:lang w:val="en-GB"/>
              </w:rPr>
              <w:t xml:space="preserve">Digital Radio </w:t>
            </w:r>
            <w:proofErr w:type="spellStart"/>
            <w:r w:rsidRPr="00B84FE4">
              <w:rPr>
                <w:szCs w:val="20"/>
                <w:lang w:val="en-GB"/>
              </w:rPr>
              <w:t>Mondiale</w:t>
            </w:r>
            <w:proofErr w:type="spellEnd"/>
            <w:r w:rsidRPr="00B84FE4">
              <w:rPr>
                <w:szCs w:val="20"/>
                <w:lang w:val="en-GB"/>
              </w:rPr>
              <w:t xml:space="preserve"> </w:t>
            </w:r>
          </w:p>
        </w:tc>
      </w:tr>
      <w:tr w:rsidR="008F15CD" w:rsidRPr="00CD0041" w:rsidTr="00B84FE4">
        <w:tc>
          <w:tcPr>
            <w:tcW w:w="1548" w:type="dxa"/>
            <w:shd w:val="clear" w:color="auto" w:fill="auto"/>
          </w:tcPr>
          <w:p w:rsidR="008F15CD" w:rsidRPr="00B84FE4" w:rsidRDefault="008F15CD" w:rsidP="006F49B0">
            <w:pPr>
              <w:rPr>
                <w:szCs w:val="20"/>
                <w:lang w:val="en-GB"/>
              </w:rPr>
            </w:pPr>
            <w:r w:rsidRPr="00B84FE4">
              <w:rPr>
                <w:szCs w:val="20"/>
                <w:lang w:val="en-GB"/>
              </w:rPr>
              <w:t>DTT</w:t>
            </w:r>
          </w:p>
        </w:tc>
        <w:tc>
          <w:tcPr>
            <w:tcW w:w="7767" w:type="dxa"/>
            <w:shd w:val="clear" w:color="auto" w:fill="auto"/>
          </w:tcPr>
          <w:p w:rsidR="008F15CD" w:rsidRPr="00B84FE4" w:rsidRDefault="008F15CD" w:rsidP="006F49B0">
            <w:pPr>
              <w:rPr>
                <w:szCs w:val="20"/>
                <w:lang w:val="en-GB"/>
              </w:rPr>
            </w:pPr>
            <w:r w:rsidRPr="00B84FE4">
              <w:rPr>
                <w:bCs/>
                <w:color w:val="000000"/>
                <w:lang w:val="en-GB"/>
              </w:rPr>
              <w:t>Digital Terrestrial Television</w:t>
            </w:r>
          </w:p>
        </w:tc>
      </w:tr>
      <w:tr w:rsidR="00192488" w:rsidRPr="00CD0041" w:rsidTr="00B84FE4">
        <w:tc>
          <w:tcPr>
            <w:tcW w:w="1548" w:type="dxa"/>
            <w:shd w:val="clear" w:color="auto" w:fill="auto"/>
          </w:tcPr>
          <w:p w:rsidR="00192488" w:rsidRPr="00B84FE4" w:rsidRDefault="00192488" w:rsidP="00192488">
            <w:pPr>
              <w:rPr>
                <w:szCs w:val="20"/>
                <w:lang w:val="en-GB"/>
              </w:rPr>
            </w:pPr>
            <w:r w:rsidRPr="00B84FE4">
              <w:rPr>
                <w:szCs w:val="20"/>
                <w:lang w:val="en-GB"/>
              </w:rPr>
              <w:t>DVB-H</w:t>
            </w:r>
          </w:p>
        </w:tc>
        <w:tc>
          <w:tcPr>
            <w:tcW w:w="7767" w:type="dxa"/>
            <w:shd w:val="clear" w:color="auto" w:fill="auto"/>
          </w:tcPr>
          <w:p w:rsidR="00192488" w:rsidRPr="00B84FE4" w:rsidRDefault="00192488" w:rsidP="00192488">
            <w:pPr>
              <w:rPr>
                <w:szCs w:val="20"/>
                <w:lang w:val="en-GB"/>
              </w:rPr>
            </w:pPr>
            <w:r w:rsidRPr="00B84FE4">
              <w:rPr>
                <w:color w:val="000000"/>
                <w:szCs w:val="20"/>
                <w:lang w:val="en-GB"/>
              </w:rPr>
              <w:t>Digital Video Broadcasting - Handheld</w:t>
            </w:r>
          </w:p>
        </w:tc>
      </w:tr>
      <w:tr w:rsidR="00192488" w:rsidRPr="00CD0041" w:rsidTr="00B84FE4">
        <w:tc>
          <w:tcPr>
            <w:tcW w:w="1548" w:type="dxa"/>
            <w:shd w:val="clear" w:color="auto" w:fill="auto"/>
          </w:tcPr>
          <w:p w:rsidR="00192488" w:rsidRPr="00B84FE4" w:rsidRDefault="00192488" w:rsidP="00192488">
            <w:pPr>
              <w:rPr>
                <w:szCs w:val="20"/>
                <w:lang w:val="en-GB"/>
              </w:rPr>
            </w:pPr>
            <w:r w:rsidRPr="00B84FE4">
              <w:rPr>
                <w:szCs w:val="20"/>
                <w:lang w:val="en-GB"/>
              </w:rPr>
              <w:t>DVB-NGH</w:t>
            </w:r>
          </w:p>
        </w:tc>
        <w:tc>
          <w:tcPr>
            <w:tcW w:w="7767" w:type="dxa"/>
            <w:shd w:val="clear" w:color="auto" w:fill="auto"/>
          </w:tcPr>
          <w:p w:rsidR="00192488" w:rsidRPr="00B84FE4" w:rsidRDefault="00192488" w:rsidP="00192488">
            <w:pPr>
              <w:rPr>
                <w:szCs w:val="20"/>
                <w:lang w:val="en-GB"/>
              </w:rPr>
            </w:pPr>
            <w:r w:rsidRPr="00B84FE4">
              <w:rPr>
                <w:rStyle w:val="Hyperlink"/>
                <w:color w:val="auto"/>
                <w:szCs w:val="20"/>
                <w:u w:val="none"/>
                <w:lang w:val="en-GB"/>
              </w:rPr>
              <w:t>Next Generation DVB-H</w:t>
            </w:r>
          </w:p>
        </w:tc>
      </w:tr>
      <w:tr w:rsidR="00192488" w:rsidRPr="00CD0041" w:rsidTr="00B84FE4">
        <w:tc>
          <w:tcPr>
            <w:tcW w:w="1548" w:type="dxa"/>
            <w:shd w:val="clear" w:color="auto" w:fill="auto"/>
          </w:tcPr>
          <w:p w:rsidR="00192488" w:rsidRPr="00B84FE4" w:rsidRDefault="00192488" w:rsidP="00192488">
            <w:pPr>
              <w:rPr>
                <w:szCs w:val="20"/>
                <w:lang w:val="en-GB"/>
              </w:rPr>
            </w:pPr>
            <w:r w:rsidRPr="00B84FE4">
              <w:rPr>
                <w:szCs w:val="20"/>
                <w:lang w:val="en-GB"/>
              </w:rPr>
              <w:t>DVB-SH</w:t>
            </w:r>
          </w:p>
        </w:tc>
        <w:tc>
          <w:tcPr>
            <w:tcW w:w="7767" w:type="dxa"/>
            <w:shd w:val="clear" w:color="auto" w:fill="auto"/>
          </w:tcPr>
          <w:p w:rsidR="00192488" w:rsidRPr="00B84FE4" w:rsidRDefault="00192488" w:rsidP="00192488">
            <w:pPr>
              <w:rPr>
                <w:color w:val="000000"/>
                <w:szCs w:val="20"/>
                <w:lang w:val="en-GB"/>
              </w:rPr>
            </w:pPr>
            <w:r w:rsidRPr="00B84FE4">
              <w:rPr>
                <w:color w:val="000000"/>
                <w:szCs w:val="20"/>
                <w:lang w:val="en-GB"/>
              </w:rPr>
              <w:t>Digital Video Broadcasting – Satellite services to Handhelds)</w:t>
            </w:r>
          </w:p>
        </w:tc>
      </w:tr>
      <w:tr w:rsidR="00192488" w:rsidRPr="00CD0041" w:rsidTr="00B84FE4">
        <w:tc>
          <w:tcPr>
            <w:tcW w:w="1548" w:type="dxa"/>
            <w:shd w:val="clear" w:color="auto" w:fill="auto"/>
          </w:tcPr>
          <w:p w:rsidR="00192488" w:rsidRPr="00B84FE4" w:rsidRDefault="00192488" w:rsidP="00192488">
            <w:pPr>
              <w:rPr>
                <w:szCs w:val="20"/>
                <w:lang w:val="en-GB"/>
              </w:rPr>
            </w:pPr>
            <w:r w:rsidRPr="00B84FE4">
              <w:rPr>
                <w:szCs w:val="20"/>
                <w:lang w:val="en-GB"/>
              </w:rPr>
              <w:t>DVB-T</w:t>
            </w:r>
          </w:p>
        </w:tc>
        <w:tc>
          <w:tcPr>
            <w:tcW w:w="7767" w:type="dxa"/>
            <w:shd w:val="clear" w:color="auto" w:fill="auto"/>
          </w:tcPr>
          <w:p w:rsidR="00192488" w:rsidRPr="00B84FE4" w:rsidRDefault="00192488" w:rsidP="00192488">
            <w:pPr>
              <w:rPr>
                <w:rStyle w:val="Hyperlink"/>
                <w:szCs w:val="20"/>
                <w:lang w:val="en-GB"/>
              </w:rPr>
            </w:pPr>
            <w:r w:rsidRPr="00B84FE4">
              <w:rPr>
                <w:color w:val="000000"/>
                <w:szCs w:val="20"/>
                <w:lang w:val="en-GB"/>
              </w:rPr>
              <w:t>Digital Video Broadcasting-Terrestrial</w:t>
            </w:r>
          </w:p>
        </w:tc>
      </w:tr>
      <w:tr w:rsidR="00192488" w:rsidRPr="00CD0041" w:rsidTr="00B84FE4">
        <w:tc>
          <w:tcPr>
            <w:tcW w:w="1548" w:type="dxa"/>
            <w:shd w:val="clear" w:color="auto" w:fill="auto"/>
          </w:tcPr>
          <w:p w:rsidR="00192488" w:rsidRPr="00B84FE4" w:rsidRDefault="00192488" w:rsidP="00192488">
            <w:pPr>
              <w:rPr>
                <w:szCs w:val="20"/>
                <w:lang w:val="en-GB"/>
              </w:rPr>
            </w:pPr>
            <w:r w:rsidRPr="00B84FE4">
              <w:rPr>
                <w:lang w:val="en-GB"/>
              </w:rPr>
              <w:t>FLO™</w:t>
            </w:r>
          </w:p>
        </w:tc>
        <w:tc>
          <w:tcPr>
            <w:tcW w:w="7767" w:type="dxa"/>
            <w:shd w:val="clear" w:color="auto" w:fill="auto"/>
          </w:tcPr>
          <w:p w:rsidR="00192488" w:rsidRPr="00B84FE4" w:rsidRDefault="00192488" w:rsidP="00192488">
            <w:pPr>
              <w:rPr>
                <w:color w:val="000000"/>
                <w:szCs w:val="20"/>
                <w:lang w:val="en-GB"/>
              </w:rPr>
            </w:pPr>
            <w:r w:rsidRPr="00B84FE4">
              <w:rPr>
                <w:lang w:val="en-GB"/>
              </w:rPr>
              <w:t>Forward Link Only</w:t>
            </w:r>
          </w:p>
        </w:tc>
      </w:tr>
      <w:tr w:rsidR="008F15CD" w:rsidRPr="00CD0041" w:rsidTr="00B84FE4">
        <w:tc>
          <w:tcPr>
            <w:tcW w:w="1548" w:type="dxa"/>
            <w:shd w:val="clear" w:color="auto" w:fill="auto"/>
          </w:tcPr>
          <w:p w:rsidR="008F15CD" w:rsidRPr="00B84FE4" w:rsidRDefault="008F15CD" w:rsidP="00192488">
            <w:pPr>
              <w:rPr>
                <w:lang w:val="en-GB"/>
              </w:rPr>
            </w:pPr>
            <w:r w:rsidRPr="00B84FE4">
              <w:rPr>
                <w:lang w:val="en-GB"/>
              </w:rPr>
              <w:t>FM</w:t>
            </w:r>
          </w:p>
        </w:tc>
        <w:tc>
          <w:tcPr>
            <w:tcW w:w="7767" w:type="dxa"/>
            <w:shd w:val="clear" w:color="auto" w:fill="auto"/>
          </w:tcPr>
          <w:p w:rsidR="008F15CD" w:rsidRPr="00B84FE4" w:rsidRDefault="008F15CD" w:rsidP="00192488">
            <w:pPr>
              <w:rPr>
                <w:lang w:val="en-GB"/>
              </w:rPr>
            </w:pPr>
            <w:r w:rsidRPr="00B84FE4">
              <w:rPr>
                <w:lang w:val="en-GB"/>
              </w:rPr>
              <w:t xml:space="preserve">Frequency Modulation </w:t>
            </w:r>
          </w:p>
        </w:tc>
      </w:tr>
      <w:tr w:rsidR="00DD08EA" w:rsidRPr="00CD0041" w:rsidTr="00B84FE4">
        <w:tc>
          <w:tcPr>
            <w:tcW w:w="1548" w:type="dxa"/>
            <w:shd w:val="clear" w:color="auto" w:fill="auto"/>
          </w:tcPr>
          <w:p w:rsidR="00DD08EA" w:rsidRPr="00B84FE4" w:rsidRDefault="00DD08EA" w:rsidP="00192488">
            <w:pPr>
              <w:rPr>
                <w:lang w:val="en-GB"/>
              </w:rPr>
            </w:pPr>
            <w:r w:rsidRPr="00B84FE4">
              <w:rPr>
                <w:lang w:val="en-GB"/>
              </w:rPr>
              <w:t>HF</w:t>
            </w:r>
          </w:p>
        </w:tc>
        <w:tc>
          <w:tcPr>
            <w:tcW w:w="7767" w:type="dxa"/>
            <w:shd w:val="clear" w:color="auto" w:fill="auto"/>
          </w:tcPr>
          <w:p w:rsidR="00DD08EA" w:rsidRPr="00B84FE4" w:rsidRDefault="00DD08EA" w:rsidP="00192488">
            <w:pPr>
              <w:rPr>
                <w:lang w:val="en-GB"/>
              </w:rPr>
            </w:pPr>
            <w:r w:rsidRPr="00B84FE4">
              <w:rPr>
                <w:lang w:val="en-GB"/>
              </w:rPr>
              <w:t>High Frequency</w:t>
            </w:r>
          </w:p>
        </w:tc>
      </w:tr>
      <w:tr w:rsidR="008F15CD" w:rsidRPr="00CD0041" w:rsidTr="00B84FE4">
        <w:tc>
          <w:tcPr>
            <w:tcW w:w="1548" w:type="dxa"/>
            <w:shd w:val="clear" w:color="auto" w:fill="auto"/>
          </w:tcPr>
          <w:p w:rsidR="008F15CD" w:rsidRPr="00B84FE4" w:rsidRDefault="008F15CD" w:rsidP="00192488">
            <w:pPr>
              <w:rPr>
                <w:szCs w:val="20"/>
                <w:lang w:val="en-GB"/>
              </w:rPr>
            </w:pPr>
            <w:r w:rsidRPr="00B84FE4">
              <w:rPr>
                <w:szCs w:val="20"/>
                <w:lang w:val="en-GB"/>
              </w:rPr>
              <w:t>IMB</w:t>
            </w:r>
          </w:p>
        </w:tc>
        <w:tc>
          <w:tcPr>
            <w:tcW w:w="7767" w:type="dxa"/>
            <w:shd w:val="clear" w:color="auto" w:fill="auto"/>
          </w:tcPr>
          <w:p w:rsidR="008F15CD" w:rsidRPr="00B84FE4" w:rsidRDefault="008F15CD" w:rsidP="00192488">
            <w:pPr>
              <w:rPr>
                <w:szCs w:val="20"/>
                <w:lang w:val="en-GB"/>
              </w:rPr>
            </w:pPr>
            <w:r w:rsidRPr="00B84FE4">
              <w:rPr>
                <w:szCs w:val="20"/>
                <w:lang w:val="en-GB"/>
              </w:rPr>
              <w:t>Integrated Mobile Broadcast</w:t>
            </w:r>
          </w:p>
        </w:tc>
      </w:tr>
      <w:tr w:rsidR="00DD08EA" w:rsidRPr="00CD0041" w:rsidTr="00B84FE4">
        <w:tc>
          <w:tcPr>
            <w:tcW w:w="1548" w:type="dxa"/>
            <w:shd w:val="clear" w:color="auto" w:fill="auto"/>
          </w:tcPr>
          <w:p w:rsidR="00DD08EA" w:rsidRPr="00B84FE4" w:rsidRDefault="00DD08EA" w:rsidP="00192488">
            <w:pPr>
              <w:rPr>
                <w:szCs w:val="20"/>
                <w:lang w:val="en-GB"/>
              </w:rPr>
            </w:pPr>
            <w:r w:rsidRPr="00B84FE4">
              <w:rPr>
                <w:lang w:val="en-GB"/>
              </w:rPr>
              <w:t>IMDA</w:t>
            </w:r>
          </w:p>
        </w:tc>
        <w:tc>
          <w:tcPr>
            <w:tcW w:w="7767" w:type="dxa"/>
            <w:shd w:val="clear" w:color="auto" w:fill="auto"/>
          </w:tcPr>
          <w:p w:rsidR="00DD08EA" w:rsidRPr="00B84FE4" w:rsidRDefault="00DD08EA" w:rsidP="00192488">
            <w:pPr>
              <w:rPr>
                <w:szCs w:val="20"/>
                <w:lang w:val="en-GB"/>
              </w:rPr>
            </w:pPr>
            <w:r w:rsidRPr="00B84FE4">
              <w:rPr>
                <w:lang w:val="en-GB"/>
              </w:rPr>
              <w:t>Internet Media Device Alliance have defined a basic receiver profile for internet radios</w:t>
            </w:r>
          </w:p>
        </w:tc>
      </w:tr>
      <w:tr w:rsidR="001E4AA4" w:rsidRPr="00CD0041" w:rsidTr="00B84FE4">
        <w:tc>
          <w:tcPr>
            <w:tcW w:w="1548" w:type="dxa"/>
            <w:shd w:val="clear" w:color="auto" w:fill="auto"/>
          </w:tcPr>
          <w:p w:rsidR="001E4AA4" w:rsidRPr="00B84FE4" w:rsidRDefault="001E4AA4" w:rsidP="00192488">
            <w:pPr>
              <w:rPr>
                <w:szCs w:val="20"/>
                <w:lang w:val="en-GB"/>
              </w:rPr>
            </w:pPr>
            <w:r w:rsidRPr="00B84FE4">
              <w:rPr>
                <w:szCs w:val="20"/>
                <w:lang w:val="en-GB"/>
              </w:rPr>
              <w:t>IP</w:t>
            </w:r>
          </w:p>
        </w:tc>
        <w:tc>
          <w:tcPr>
            <w:tcW w:w="7767" w:type="dxa"/>
            <w:shd w:val="clear" w:color="auto" w:fill="auto"/>
          </w:tcPr>
          <w:p w:rsidR="001E4AA4" w:rsidRPr="00B84FE4" w:rsidRDefault="00EB6039" w:rsidP="00192488">
            <w:pPr>
              <w:rPr>
                <w:szCs w:val="20"/>
                <w:lang w:val="en-GB"/>
              </w:rPr>
            </w:pPr>
            <w:r w:rsidRPr="00B84FE4">
              <w:rPr>
                <w:lang w:val="en-GB"/>
              </w:rPr>
              <w:t>Intellectual Property</w:t>
            </w:r>
          </w:p>
        </w:tc>
      </w:tr>
      <w:tr w:rsidR="008F15CD" w:rsidRPr="00CD0041" w:rsidTr="00B84FE4">
        <w:tc>
          <w:tcPr>
            <w:tcW w:w="1548" w:type="dxa"/>
            <w:shd w:val="clear" w:color="auto" w:fill="auto"/>
          </w:tcPr>
          <w:p w:rsidR="008F15CD" w:rsidRPr="00B84FE4" w:rsidRDefault="008F15CD" w:rsidP="00192488">
            <w:pPr>
              <w:rPr>
                <w:lang w:val="en-GB"/>
              </w:rPr>
            </w:pPr>
            <w:r w:rsidRPr="00B84FE4">
              <w:rPr>
                <w:lang w:val="en-GB"/>
              </w:rPr>
              <w:t>ITU</w:t>
            </w:r>
          </w:p>
        </w:tc>
        <w:tc>
          <w:tcPr>
            <w:tcW w:w="7767" w:type="dxa"/>
            <w:shd w:val="clear" w:color="auto" w:fill="auto"/>
          </w:tcPr>
          <w:p w:rsidR="008F15CD" w:rsidRPr="00B84FE4" w:rsidRDefault="008F15CD" w:rsidP="00192488">
            <w:pPr>
              <w:rPr>
                <w:lang w:val="en-GB"/>
              </w:rPr>
            </w:pPr>
            <w:r w:rsidRPr="00B84FE4">
              <w:rPr>
                <w:lang w:val="en-GB"/>
              </w:rPr>
              <w:t>International Telecommunication Union</w:t>
            </w:r>
          </w:p>
        </w:tc>
      </w:tr>
      <w:tr w:rsidR="00DD08EA" w:rsidRPr="00CD0041" w:rsidTr="00B84FE4">
        <w:tc>
          <w:tcPr>
            <w:tcW w:w="1548" w:type="dxa"/>
            <w:shd w:val="clear" w:color="auto" w:fill="auto"/>
          </w:tcPr>
          <w:p w:rsidR="00DD08EA" w:rsidRPr="00B84FE4" w:rsidRDefault="00DD08EA" w:rsidP="00192488">
            <w:pPr>
              <w:rPr>
                <w:lang w:val="en-GB"/>
              </w:rPr>
            </w:pPr>
            <w:r w:rsidRPr="00B84FE4">
              <w:rPr>
                <w:lang w:val="en-GB"/>
              </w:rPr>
              <w:t>LF</w:t>
            </w:r>
          </w:p>
        </w:tc>
        <w:tc>
          <w:tcPr>
            <w:tcW w:w="7767" w:type="dxa"/>
            <w:shd w:val="clear" w:color="auto" w:fill="auto"/>
          </w:tcPr>
          <w:p w:rsidR="00DD08EA" w:rsidRPr="00B84FE4" w:rsidRDefault="00DD08EA" w:rsidP="00192488">
            <w:pPr>
              <w:rPr>
                <w:lang w:val="en-GB"/>
              </w:rPr>
            </w:pPr>
            <w:r w:rsidRPr="00B84FE4">
              <w:rPr>
                <w:lang w:val="en-GB"/>
              </w:rPr>
              <w:t>Low Frequency</w:t>
            </w:r>
          </w:p>
        </w:tc>
      </w:tr>
      <w:tr w:rsidR="00192488" w:rsidRPr="00CD0041" w:rsidTr="00B84FE4">
        <w:tc>
          <w:tcPr>
            <w:tcW w:w="1548" w:type="dxa"/>
            <w:shd w:val="clear" w:color="auto" w:fill="auto"/>
          </w:tcPr>
          <w:p w:rsidR="00192488" w:rsidRPr="00B84FE4" w:rsidRDefault="00192488" w:rsidP="00192488">
            <w:pPr>
              <w:rPr>
                <w:szCs w:val="20"/>
                <w:lang w:val="en-GB"/>
              </w:rPr>
            </w:pPr>
            <w:r w:rsidRPr="00B84FE4">
              <w:rPr>
                <w:szCs w:val="20"/>
                <w:lang w:val="en-GB"/>
              </w:rPr>
              <w:t>MBMS</w:t>
            </w:r>
          </w:p>
        </w:tc>
        <w:tc>
          <w:tcPr>
            <w:tcW w:w="7767" w:type="dxa"/>
            <w:shd w:val="clear" w:color="auto" w:fill="auto"/>
          </w:tcPr>
          <w:p w:rsidR="00192488" w:rsidRPr="00B84FE4" w:rsidRDefault="00192488" w:rsidP="00192488">
            <w:pPr>
              <w:rPr>
                <w:szCs w:val="20"/>
                <w:lang w:val="en-GB"/>
              </w:rPr>
            </w:pPr>
            <w:r w:rsidRPr="00B84FE4">
              <w:rPr>
                <w:szCs w:val="20"/>
                <w:lang w:val="en-GB"/>
              </w:rPr>
              <w:t>Multimedia Broadcast/Multicast Services</w:t>
            </w:r>
          </w:p>
        </w:tc>
      </w:tr>
      <w:tr w:rsidR="00DD08EA" w:rsidRPr="00CD0041" w:rsidTr="00B84FE4">
        <w:tc>
          <w:tcPr>
            <w:tcW w:w="1548" w:type="dxa"/>
            <w:shd w:val="clear" w:color="auto" w:fill="auto"/>
          </w:tcPr>
          <w:p w:rsidR="00DD08EA" w:rsidRPr="00B84FE4" w:rsidRDefault="00DD08EA" w:rsidP="00192488">
            <w:pPr>
              <w:rPr>
                <w:szCs w:val="20"/>
                <w:lang w:val="en-GB"/>
              </w:rPr>
            </w:pPr>
            <w:r w:rsidRPr="00B84FE4">
              <w:rPr>
                <w:szCs w:val="20"/>
                <w:lang w:val="en-GB"/>
              </w:rPr>
              <w:t>MF</w:t>
            </w:r>
          </w:p>
        </w:tc>
        <w:tc>
          <w:tcPr>
            <w:tcW w:w="7767" w:type="dxa"/>
            <w:shd w:val="clear" w:color="auto" w:fill="auto"/>
          </w:tcPr>
          <w:p w:rsidR="00DD08EA" w:rsidRPr="00B84FE4" w:rsidRDefault="00DD08EA" w:rsidP="00192488">
            <w:pPr>
              <w:rPr>
                <w:szCs w:val="20"/>
                <w:lang w:val="en-GB"/>
              </w:rPr>
            </w:pPr>
            <w:r w:rsidRPr="00B84FE4">
              <w:rPr>
                <w:szCs w:val="20"/>
                <w:lang w:val="en-GB"/>
              </w:rPr>
              <w:t>Medium Frequency</w:t>
            </w:r>
          </w:p>
        </w:tc>
      </w:tr>
      <w:tr w:rsidR="00DC09C6" w:rsidRPr="00CD0041" w:rsidTr="00B84FE4">
        <w:tc>
          <w:tcPr>
            <w:tcW w:w="1548" w:type="dxa"/>
            <w:shd w:val="clear" w:color="auto" w:fill="auto"/>
          </w:tcPr>
          <w:p w:rsidR="00DC09C6" w:rsidRPr="00B84FE4" w:rsidRDefault="00DC09C6" w:rsidP="00192488">
            <w:pPr>
              <w:rPr>
                <w:szCs w:val="20"/>
                <w:lang w:val="en-GB"/>
              </w:rPr>
            </w:pPr>
            <w:r w:rsidRPr="00B84FE4">
              <w:rPr>
                <w:lang w:val="en-GB"/>
              </w:rPr>
              <w:t>OIRT</w:t>
            </w:r>
          </w:p>
        </w:tc>
        <w:tc>
          <w:tcPr>
            <w:tcW w:w="7767" w:type="dxa"/>
            <w:shd w:val="clear" w:color="auto" w:fill="auto"/>
          </w:tcPr>
          <w:p w:rsidR="00DC09C6" w:rsidRPr="00B84FE4" w:rsidRDefault="00DC09C6" w:rsidP="00192488">
            <w:pPr>
              <w:rPr>
                <w:szCs w:val="20"/>
                <w:lang w:val="en-GB"/>
              </w:rPr>
            </w:pPr>
            <w:r w:rsidRPr="00B84FE4">
              <w:rPr>
                <w:lang w:val="en-GB"/>
              </w:rPr>
              <w:t xml:space="preserve">The International Radio and Television Organisation (official name in French: Organisation </w:t>
            </w:r>
            <w:proofErr w:type="spellStart"/>
            <w:r w:rsidRPr="00B84FE4">
              <w:rPr>
                <w:lang w:val="en-GB"/>
              </w:rPr>
              <w:t>Internationale</w:t>
            </w:r>
            <w:proofErr w:type="spellEnd"/>
            <w:r w:rsidRPr="00B84FE4">
              <w:rPr>
                <w:lang w:val="en-GB"/>
              </w:rPr>
              <w:t xml:space="preserve"> de </w:t>
            </w:r>
            <w:proofErr w:type="spellStart"/>
            <w:r w:rsidRPr="00B84FE4">
              <w:rPr>
                <w:lang w:val="en-GB"/>
              </w:rPr>
              <w:t>Radiodiffusion</w:t>
            </w:r>
            <w:proofErr w:type="spellEnd"/>
            <w:r w:rsidRPr="00B84FE4">
              <w:rPr>
                <w:lang w:val="en-GB"/>
              </w:rPr>
              <w:t xml:space="preserve"> et de </w:t>
            </w:r>
            <w:proofErr w:type="spellStart"/>
            <w:r w:rsidRPr="00B84FE4">
              <w:rPr>
                <w:lang w:val="en-GB"/>
              </w:rPr>
              <w:t>Télévision</w:t>
            </w:r>
            <w:proofErr w:type="spellEnd"/>
            <w:r w:rsidRPr="00B84FE4">
              <w:rPr>
                <w:lang w:val="en-GB"/>
              </w:rPr>
              <w:t>)</w:t>
            </w:r>
          </w:p>
        </w:tc>
      </w:tr>
      <w:tr w:rsidR="001E4AA4" w:rsidRPr="00CD0041" w:rsidTr="00B84FE4">
        <w:tc>
          <w:tcPr>
            <w:tcW w:w="1548" w:type="dxa"/>
            <w:shd w:val="clear" w:color="auto" w:fill="auto"/>
          </w:tcPr>
          <w:p w:rsidR="001E4AA4" w:rsidRPr="00B84FE4" w:rsidRDefault="001E4AA4" w:rsidP="00192488">
            <w:pPr>
              <w:rPr>
                <w:szCs w:val="20"/>
                <w:lang w:val="en-GB"/>
              </w:rPr>
            </w:pPr>
            <w:r w:rsidRPr="00B84FE4">
              <w:rPr>
                <w:szCs w:val="20"/>
                <w:lang w:val="en-GB"/>
              </w:rPr>
              <w:t>PC</w:t>
            </w:r>
          </w:p>
        </w:tc>
        <w:tc>
          <w:tcPr>
            <w:tcW w:w="7767" w:type="dxa"/>
            <w:shd w:val="clear" w:color="auto" w:fill="auto"/>
          </w:tcPr>
          <w:p w:rsidR="001E4AA4" w:rsidRPr="00B84FE4" w:rsidRDefault="00DD08EA" w:rsidP="00192488">
            <w:pPr>
              <w:rPr>
                <w:szCs w:val="20"/>
                <w:lang w:val="en-GB"/>
              </w:rPr>
            </w:pPr>
            <w:proofErr w:type="spellStart"/>
            <w:r w:rsidRPr="00B84FE4">
              <w:rPr>
                <w:szCs w:val="20"/>
                <w:lang w:val="en-GB"/>
              </w:rPr>
              <w:t>Personnal</w:t>
            </w:r>
            <w:proofErr w:type="spellEnd"/>
            <w:r w:rsidRPr="00B84FE4">
              <w:rPr>
                <w:szCs w:val="20"/>
                <w:lang w:val="en-GB"/>
              </w:rPr>
              <w:t xml:space="preserve"> Computer</w:t>
            </w:r>
          </w:p>
        </w:tc>
      </w:tr>
      <w:tr w:rsidR="00192488" w:rsidRPr="00CD0041" w:rsidTr="00B84FE4">
        <w:tc>
          <w:tcPr>
            <w:tcW w:w="1548" w:type="dxa"/>
            <w:shd w:val="clear" w:color="auto" w:fill="auto"/>
          </w:tcPr>
          <w:p w:rsidR="00192488" w:rsidRPr="00B84FE4" w:rsidRDefault="00192488" w:rsidP="00192488">
            <w:pPr>
              <w:rPr>
                <w:szCs w:val="20"/>
                <w:lang w:val="en-GB"/>
              </w:rPr>
            </w:pPr>
            <w:proofErr w:type="spellStart"/>
            <w:r w:rsidRPr="00B84FE4">
              <w:rPr>
                <w:szCs w:val="20"/>
                <w:lang w:val="en-GB"/>
              </w:rPr>
              <w:t>QoS</w:t>
            </w:r>
            <w:proofErr w:type="spellEnd"/>
          </w:p>
        </w:tc>
        <w:tc>
          <w:tcPr>
            <w:tcW w:w="7767" w:type="dxa"/>
            <w:shd w:val="clear" w:color="auto" w:fill="auto"/>
          </w:tcPr>
          <w:p w:rsidR="00192488" w:rsidRPr="00B84FE4" w:rsidRDefault="00192488" w:rsidP="00192488">
            <w:pPr>
              <w:rPr>
                <w:szCs w:val="20"/>
                <w:lang w:val="en-GB"/>
              </w:rPr>
            </w:pPr>
            <w:r w:rsidRPr="00B84FE4">
              <w:rPr>
                <w:szCs w:val="20"/>
                <w:lang w:val="en-GB"/>
              </w:rPr>
              <w:t>Quality of Service</w:t>
            </w:r>
          </w:p>
        </w:tc>
      </w:tr>
      <w:tr w:rsidR="008F15CD" w:rsidRPr="00CD0041" w:rsidTr="00B84FE4">
        <w:tc>
          <w:tcPr>
            <w:tcW w:w="1548" w:type="dxa"/>
            <w:shd w:val="clear" w:color="auto" w:fill="auto"/>
          </w:tcPr>
          <w:p w:rsidR="008F15CD" w:rsidRPr="00B84FE4" w:rsidRDefault="008F15CD" w:rsidP="00192488">
            <w:pPr>
              <w:rPr>
                <w:szCs w:val="20"/>
                <w:lang w:val="en-GB"/>
              </w:rPr>
            </w:pPr>
            <w:r w:rsidRPr="00B84FE4">
              <w:rPr>
                <w:szCs w:val="20"/>
                <w:lang w:val="en-GB"/>
              </w:rPr>
              <w:t>VHF</w:t>
            </w:r>
          </w:p>
        </w:tc>
        <w:tc>
          <w:tcPr>
            <w:tcW w:w="7767" w:type="dxa"/>
            <w:shd w:val="clear" w:color="auto" w:fill="auto"/>
          </w:tcPr>
          <w:p w:rsidR="008F15CD" w:rsidRPr="00B84FE4" w:rsidRDefault="008F15CD" w:rsidP="00192488">
            <w:pPr>
              <w:rPr>
                <w:szCs w:val="20"/>
                <w:lang w:val="en-GB"/>
              </w:rPr>
            </w:pPr>
            <w:r w:rsidRPr="00B84FE4">
              <w:rPr>
                <w:bCs/>
                <w:color w:val="000000"/>
                <w:lang w:val="en-GB"/>
              </w:rPr>
              <w:t>Very high frequency</w:t>
            </w:r>
          </w:p>
        </w:tc>
      </w:tr>
      <w:tr w:rsidR="00192488" w:rsidRPr="00CD0041" w:rsidTr="00B84FE4">
        <w:tc>
          <w:tcPr>
            <w:tcW w:w="1548" w:type="dxa"/>
            <w:shd w:val="clear" w:color="auto" w:fill="auto"/>
          </w:tcPr>
          <w:p w:rsidR="00192488" w:rsidRPr="00B84FE4" w:rsidRDefault="00192488" w:rsidP="006F49B0">
            <w:pPr>
              <w:rPr>
                <w:lang w:val="en-GB"/>
              </w:rPr>
            </w:pPr>
          </w:p>
        </w:tc>
        <w:tc>
          <w:tcPr>
            <w:tcW w:w="7767" w:type="dxa"/>
            <w:shd w:val="clear" w:color="auto" w:fill="auto"/>
          </w:tcPr>
          <w:p w:rsidR="00192488" w:rsidRPr="00B84FE4" w:rsidRDefault="00192488" w:rsidP="006F49B0">
            <w:pPr>
              <w:rPr>
                <w:lang w:val="en-GB"/>
              </w:rPr>
            </w:pPr>
          </w:p>
        </w:tc>
      </w:tr>
      <w:tr w:rsidR="00192488" w:rsidRPr="00CD0041" w:rsidTr="00B84FE4">
        <w:tc>
          <w:tcPr>
            <w:tcW w:w="1548" w:type="dxa"/>
            <w:shd w:val="clear" w:color="auto" w:fill="auto"/>
          </w:tcPr>
          <w:p w:rsidR="00192488" w:rsidRPr="00B84FE4" w:rsidRDefault="00192488" w:rsidP="006F49B0">
            <w:pPr>
              <w:rPr>
                <w:lang w:val="en-GB"/>
              </w:rPr>
            </w:pPr>
          </w:p>
        </w:tc>
        <w:tc>
          <w:tcPr>
            <w:tcW w:w="7767" w:type="dxa"/>
            <w:shd w:val="clear" w:color="auto" w:fill="auto"/>
          </w:tcPr>
          <w:p w:rsidR="00192488" w:rsidRPr="00B84FE4" w:rsidRDefault="00192488" w:rsidP="006F49B0">
            <w:pPr>
              <w:rPr>
                <w:lang w:val="en-GB"/>
              </w:rPr>
            </w:pPr>
          </w:p>
        </w:tc>
      </w:tr>
    </w:tbl>
    <w:p w:rsidR="006F49B0" w:rsidRPr="00CD0041" w:rsidRDefault="006F49B0" w:rsidP="006F49B0">
      <w:pPr>
        <w:rPr>
          <w:lang w:val="en-GB"/>
          <w:rPrChange w:id="446" w:author="Nigel Laflin" w:date="2011-04-13T14:09:00Z">
            <w:rPr/>
          </w:rPrChange>
        </w:rPr>
      </w:pPr>
    </w:p>
    <w:p w:rsidR="00E77442" w:rsidRPr="00CD0041" w:rsidRDefault="00E77442" w:rsidP="00E77442">
      <w:pPr>
        <w:numPr>
          <w:ins w:id="447" w:author="marc" w:date="2010-12-09T15:36:00Z"/>
        </w:numPr>
        <w:jc w:val="center"/>
        <w:rPr>
          <w:ins w:id="448" w:author="marc" w:date="2010-12-09T15:36:00Z"/>
          <w:b/>
          <w:sz w:val="32"/>
          <w:szCs w:val="32"/>
          <w:lang w:val="en-GB"/>
          <w:rPrChange w:id="449" w:author="Unknown">
            <w:rPr>
              <w:ins w:id="450" w:author="marc" w:date="2010-12-09T15:36:00Z"/>
              <w:b/>
              <w:sz w:val="32"/>
              <w:szCs w:val="32"/>
            </w:rPr>
          </w:rPrChange>
        </w:rPr>
        <w:sectPr w:rsidR="00E77442" w:rsidRPr="00CD0041" w:rsidSect="00DC09C6">
          <w:headerReference w:type="even" r:id="rId12"/>
          <w:headerReference w:type="default" r:id="rId13"/>
          <w:headerReference w:type="first" r:id="rId14"/>
          <w:pgSz w:w="11907" w:h="16840" w:code="9"/>
          <w:pgMar w:top="1440" w:right="1134" w:bottom="1440" w:left="1134" w:header="709" w:footer="709" w:gutter="0"/>
          <w:cols w:space="708"/>
          <w:docGrid w:linePitch="360"/>
        </w:sectPr>
      </w:pPr>
    </w:p>
    <w:p w:rsidR="00E77442" w:rsidRPr="00CD0041" w:rsidRDefault="00D80070" w:rsidP="00E77442">
      <w:pPr>
        <w:numPr>
          <w:ins w:id="451" w:author="marc" w:date="2010-12-09T15:36:00Z"/>
        </w:numPr>
        <w:jc w:val="center"/>
        <w:rPr>
          <w:ins w:id="452" w:author="marc" w:date="2010-12-09T15:36:00Z"/>
          <w:b/>
          <w:szCs w:val="20"/>
          <w:lang w:val="en-GB"/>
          <w:rPrChange w:id="453" w:author="Nigel Laflin" w:date="2011-04-13T14:09:00Z">
            <w:rPr>
              <w:ins w:id="454" w:author="marc" w:date="2010-12-09T15:36:00Z"/>
              <w:b/>
              <w:sz w:val="32"/>
              <w:szCs w:val="32"/>
            </w:rPr>
          </w:rPrChange>
        </w:rPr>
      </w:pPr>
      <w:ins w:id="455" w:author="marc" w:date="2010-12-09T15:36:00Z">
        <w:r w:rsidRPr="00D80070">
          <w:rPr>
            <w:b/>
            <w:szCs w:val="20"/>
            <w:lang w:val="en-GB"/>
            <w:rPrChange w:id="456" w:author="Nigel Laflin" w:date="2011-04-13T14:09:00Z">
              <w:rPr>
                <w:b/>
                <w:bCs/>
                <w:i/>
                <w:iCs/>
                <w:color w:val="0000FF"/>
                <w:sz w:val="32"/>
                <w:szCs w:val="32"/>
                <w:u w:val="single"/>
                <w:lang w:val="en-GB"/>
              </w:rPr>
            </w:rPrChange>
          </w:rPr>
          <w:lastRenderedPageBreak/>
          <w:t>Draft ECC Report on</w:t>
        </w:r>
        <w:r w:rsidR="00E77442" w:rsidRPr="00CD0041">
          <w:rPr>
            <w:b/>
            <w:szCs w:val="20"/>
            <w:lang w:val="en-GB"/>
          </w:rPr>
          <w:t xml:space="preserve"> </w:t>
        </w:r>
        <w:r w:rsidRPr="00D80070">
          <w:rPr>
            <w:b/>
            <w:szCs w:val="20"/>
            <w:lang w:val="en-GB"/>
            <w:rPrChange w:id="457" w:author="Nigel Laflin" w:date="2011-04-13T14:09:00Z">
              <w:rPr>
                <w:b/>
                <w:bCs/>
                <w:i/>
                <w:iCs/>
                <w:color w:val="0000FF"/>
                <w:sz w:val="32"/>
                <w:szCs w:val="32"/>
                <w:u w:val="single"/>
                <w:lang w:val="en-GB"/>
              </w:rPr>
            </w:rPrChange>
          </w:rPr>
          <w:t>Possibilities for Future Terrestrial Delivery of</w:t>
        </w:r>
      </w:ins>
      <w:ins w:id="458" w:author="marc" w:date="2010-12-09T16:23:00Z">
        <w:r w:rsidR="008F15CD" w:rsidRPr="00CD0041">
          <w:rPr>
            <w:b/>
            <w:szCs w:val="20"/>
            <w:lang w:val="en-GB"/>
          </w:rPr>
          <w:t xml:space="preserve"> </w:t>
        </w:r>
      </w:ins>
      <w:ins w:id="459" w:author="marc" w:date="2010-12-09T15:36:00Z">
        <w:r w:rsidRPr="00D80070">
          <w:rPr>
            <w:b/>
            <w:szCs w:val="20"/>
            <w:lang w:val="en-GB"/>
            <w:rPrChange w:id="460" w:author="Nigel Laflin" w:date="2011-04-13T14:09:00Z">
              <w:rPr>
                <w:b/>
                <w:bCs/>
                <w:i/>
                <w:iCs/>
                <w:color w:val="0000FF"/>
                <w:sz w:val="32"/>
                <w:szCs w:val="32"/>
                <w:u w:val="single"/>
                <w:lang w:val="en-GB"/>
              </w:rPr>
            </w:rPrChange>
          </w:rPr>
          <w:t>Audio Broadcasting Services</w:t>
        </w:r>
      </w:ins>
    </w:p>
    <w:p w:rsidR="00E27EC9" w:rsidRPr="00CD0041" w:rsidRDefault="00D80070" w:rsidP="00FC417C">
      <w:pPr>
        <w:pStyle w:val="Heading1"/>
        <w:rPr>
          <w:lang w:val="en-GB"/>
          <w:rPrChange w:id="461" w:author="Nigel Laflin" w:date="2011-04-13T14:09:00Z">
            <w:rPr/>
          </w:rPrChange>
        </w:rPr>
      </w:pPr>
      <w:bookmarkStart w:id="462" w:name="_Toc290561815"/>
      <w:r w:rsidRPr="00D80070">
        <w:rPr>
          <w:lang w:val="en-GB"/>
          <w:rPrChange w:id="463" w:author="Nigel Laflin" w:date="2011-04-13T14:09:00Z">
            <w:rPr>
              <w:rFonts w:ascii="Times New Roman" w:hAnsi="Times New Roman" w:cs="Times New Roman"/>
              <w:b w:val="0"/>
              <w:bCs w:val="0"/>
              <w:caps w:val="0"/>
              <w:color w:val="0000FF"/>
              <w:kern w:val="0"/>
              <w:szCs w:val="24"/>
              <w:u w:val="single"/>
              <w:lang w:val="en-GB"/>
            </w:rPr>
          </w:rPrChange>
        </w:rPr>
        <w:t>Introduction</w:t>
      </w:r>
      <w:bookmarkEnd w:id="462"/>
    </w:p>
    <w:p w:rsidR="00D80070" w:rsidRDefault="00C617ED" w:rsidP="00D80070">
      <w:pPr>
        <w:pStyle w:val="ECCParagraph"/>
        <w:pPrChange w:id="464" w:author="marc" w:date="2010-12-09T15:02:00Z">
          <w:pPr>
            <w:pStyle w:val="Textvorlage"/>
          </w:pPr>
        </w:pPrChange>
      </w:pPr>
      <w:r w:rsidRPr="00DB536D">
        <w:t>The term audio broadcasting is taken to be the distribution of content consisting of an independent audio signal which optionally can also contain text, pictures or e</w:t>
      </w:r>
      <w:r w:rsidRPr="00CD0041">
        <w:t xml:space="preserve">ven movie clips. Commonly known as Radio it any location can be reached at all times. </w:t>
      </w:r>
    </w:p>
    <w:p w:rsidR="00C617ED" w:rsidRPr="00CD0041" w:rsidRDefault="00D80070" w:rsidP="00C617ED">
      <w:pPr>
        <w:pStyle w:val="ECCParagraph"/>
      </w:pPr>
      <w:r w:rsidRPr="00D80070">
        <w:rPr>
          <w:rPrChange w:id="465" w:author="Nigel Laflin" w:date="2011-04-13T14:09:00Z">
            <w:rPr>
              <w:rFonts w:ascii="Arial" w:hAnsi="Arial"/>
              <w:b/>
              <w:bCs/>
              <w:color w:val="0000FF"/>
              <w:sz w:val="24"/>
              <w:u w:val="single"/>
              <w:lang w:val="nl-NL" w:eastAsia="nl-NL"/>
            </w:rPr>
          </w:rPrChange>
        </w:rPr>
        <w:t>Along with the printed pres, television and the Internet, radio constitutes as one of the mass media to guarantee freedom of information.  Freedom of Information is defined as the universal right to access information held by public bodies</w:t>
      </w:r>
      <w:r w:rsidRPr="00D80070">
        <w:rPr>
          <w:rStyle w:val="FootnoteReference"/>
          <w:rPrChange w:id="466" w:author="Nigel Laflin" w:date="2011-04-13T14:09:00Z">
            <w:rPr>
              <w:rStyle w:val="FootnoteReference"/>
              <w:rFonts w:ascii="Arial" w:hAnsi="Arial"/>
              <w:sz w:val="24"/>
              <w:lang w:val="nl-NL" w:eastAsia="nl-NL"/>
            </w:rPr>
          </w:rPrChange>
        </w:rPr>
        <w:footnoteReference w:id="2"/>
      </w:r>
      <w:r w:rsidRPr="00D80070">
        <w:rPr>
          <w:rPrChange w:id="467" w:author="Nigel Laflin" w:date="2011-04-13T14:09:00Z">
            <w:rPr>
              <w:rFonts w:ascii="Arial" w:hAnsi="Arial"/>
              <w:sz w:val="24"/>
              <w:vertAlign w:val="superscript"/>
              <w:lang w:val="nl-NL" w:eastAsia="nl-NL"/>
            </w:rPr>
          </w:rPrChange>
        </w:rPr>
        <w:t xml:space="preserve">. </w:t>
      </w:r>
    </w:p>
    <w:p w:rsidR="00C617ED" w:rsidRPr="00CD0041" w:rsidRDefault="00D80070" w:rsidP="00C617ED">
      <w:pPr>
        <w:pStyle w:val="ECCParagraph"/>
      </w:pPr>
      <w:r w:rsidRPr="00D80070">
        <w:rPr>
          <w:rPrChange w:id="468" w:author="Nigel Laflin" w:date="2011-04-13T14:09:00Z">
            <w:rPr>
              <w:rFonts w:ascii="Arial" w:hAnsi="Arial"/>
              <w:sz w:val="24"/>
              <w:vertAlign w:val="superscript"/>
              <w:lang w:val="nl-NL" w:eastAsia="nl-NL"/>
            </w:rPr>
          </w:rPrChange>
        </w:rPr>
        <w:t>Radio wakes people up in the morning and accompanies people around the house - in the bedroom, in the shower, in the kitchen - entertaining and informing everyone. It helps people get to work, advising on traffic problems and calming the nerves of those that commute in a car or on public transport. For others, at work and at home it is a readily available source of information, and companionship; entertaining and making people think. At the end of the working day it helps people get home again. Only then does television take over people’s attention.</w:t>
      </w:r>
    </w:p>
    <w:p w:rsidR="00C617ED" w:rsidRPr="00CD0041" w:rsidRDefault="00D80070" w:rsidP="00C617ED">
      <w:pPr>
        <w:pStyle w:val="ECCParagraph"/>
      </w:pPr>
      <w:r w:rsidRPr="00D80070">
        <w:rPr>
          <w:rPrChange w:id="469" w:author="Nigel Laflin" w:date="2011-04-13T14:09:00Z">
            <w:rPr>
              <w:rFonts w:ascii="Arial" w:hAnsi="Arial"/>
              <w:sz w:val="24"/>
              <w:vertAlign w:val="superscript"/>
              <w:lang w:val="nl-NL" w:eastAsia="nl-NL"/>
            </w:rPr>
          </w:rPrChange>
        </w:rPr>
        <w:t>Radio has been around for over 80 years and, despite the arrival of new technologies, from television to computers and the internet, radio still plays a major role in people’s lives.</w:t>
      </w:r>
    </w:p>
    <w:p w:rsidR="00C617ED" w:rsidRPr="00CD0041" w:rsidRDefault="00D80070" w:rsidP="00C617ED">
      <w:pPr>
        <w:pStyle w:val="ECCParagraph"/>
      </w:pPr>
      <w:r w:rsidRPr="00D80070">
        <w:rPr>
          <w:rPrChange w:id="470" w:author="Nigel Laflin" w:date="2011-04-13T14:09:00Z">
            <w:rPr>
              <w:rFonts w:ascii="Arial" w:hAnsi="Arial"/>
              <w:sz w:val="24"/>
              <w:vertAlign w:val="superscript"/>
              <w:lang w:val="nl-NL" w:eastAsia="nl-NL"/>
            </w:rPr>
          </w:rPrChange>
        </w:rPr>
        <w:t>The audience’s relationship with radio is different from that with television. In Europe radio is a secondary and personal medium; usually listened to while people are doing other things - getting ready to go out, commuting or even working. Radio is also a medium of community which many feel very passionately about and also have a strong affinity with the stations they listen to. Furthermore in all countries, sound broadcasting services are part of the actions for development of population with an expectation that these services will be available with freedom of expression.</w:t>
      </w:r>
    </w:p>
    <w:p w:rsidR="00C617ED" w:rsidRPr="00CD0041" w:rsidRDefault="00D80070" w:rsidP="00C617ED">
      <w:pPr>
        <w:pStyle w:val="ECCParagraph"/>
      </w:pPr>
      <w:r w:rsidRPr="00D80070">
        <w:rPr>
          <w:rPrChange w:id="471" w:author="Nigel Laflin" w:date="2011-04-13T14:09:00Z">
            <w:rPr>
              <w:rFonts w:ascii="Arial" w:hAnsi="Arial"/>
              <w:sz w:val="24"/>
              <w:vertAlign w:val="superscript"/>
              <w:lang w:val="nl-NL" w:eastAsia="nl-NL"/>
            </w:rPr>
          </w:rPrChange>
        </w:rPr>
        <w:t xml:space="preserve">In recognising the economies of scale, in a pan European market it must be recognised that there is the potential for a much larger market or audience in other regions and continents. The ‘FM band’, for example, is essentially available on a </w:t>
      </w:r>
      <w:proofErr w:type="spellStart"/>
      <w:r w:rsidRPr="00D80070">
        <w:rPr>
          <w:rPrChange w:id="472" w:author="Nigel Laflin" w:date="2011-04-13T14:09:00Z">
            <w:rPr>
              <w:rFonts w:ascii="Arial" w:hAnsi="Arial"/>
              <w:sz w:val="24"/>
              <w:vertAlign w:val="superscript"/>
              <w:lang w:val="nl-NL" w:eastAsia="nl-NL"/>
            </w:rPr>
          </w:rPrChange>
        </w:rPr>
        <w:t>world wide</w:t>
      </w:r>
      <w:proofErr w:type="spellEnd"/>
      <w:r w:rsidRPr="00D80070">
        <w:rPr>
          <w:rPrChange w:id="473" w:author="Nigel Laflin" w:date="2011-04-13T14:09:00Z">
            <w:rPr>
              <w:rFonts w:ascii="Arial" w:hAnsi="Arial"/>
              <w:sz w:val="24"/>
              <w:vertAlign w:val="superscript"/>
              <w:lang w:val="nl-NL" w:eastAsia="nl-NL"/>
            </w:rPr>
          </w:rPrChange>
        </w:rPr>
        <w:t xml:space="preserve"> basis.  </w:t>
      </w:r>
    </w:p>
    <w:p w:rsidR="00C617ED" w:rsidRPr="00CD0041" w:rsidRDefault="00D80070" w:rsidP="00C617ED">
      <w:pPr>
        <w:pStyle w:val="ECCParagraph"/>
      </w:pPr>
      <w:r w:rsidRPr="00D80070">
        <w:rPr>
          <w:rPrChange w:id="474" w:author="Nigel Laflin" w:date="2011-04-13T14:09:00Z">
            <w:rPr>
              <w:rFonts w:ascii="Arial" w:hAnsi="Arial"/>
              <w:sz w:val="24"/>
              <w:vertAlign w:val="superscript"/>
              <w:lang w:val="nl-NL" w:eastAsia="nl-NL"/>
            </w:rPr>
          </w:rPrChange>
        </w:rPr>
        <w:t>Radio is changing; the advent of digital technology means that not only are there more stations than ever to choose from, but they can be accessed in new ways - via television, on the internet, on mobile phones, etc. - as well as on the more traditional portable sets, hi-fis, and car radios. The services digital radio can offer could change the medium forever; already digital radio offers:</w:t>
      </w:r>
    </w:p>
    <w:p w:rsidR="00C617ED" w:rsidRPr="00CD0041" w:rsidRDefault="00D80070" w:rsidP="00C617ED">
      <w:pPr>
        <w:pStyle w:val="ECCParBulleted"/>
      </w:pPr>
      <w:r w:rsidRPr="00D80070">
        <w:rPr>
          <w:rPrChange w:id="475" w:author="Nigel Laflin" w:date="2011-04-13T14:09:00Z">
            <w:rPr>
              <w:rFonts w:ascii="Arial" w:hAnsi="Arial"/>
              <w:sz w:val="24"/>
              <w:vertAlign w:val="superscript"/>
              <w:lang w:val="nl-NL" w:eastAsia="nl-NL"/>
            </w:rPr>
          </w:rPrChange>
        </w:rPr>
        <w:t>much easier navigation between stations;</w:t>
      </w:r>
    </w:p>
    <w:p w:rsidR="00C617ED" w:rsidRPr="00CD0041" w:rsidRDefault="00D80070" w:rsidP="00C617ED">
      <w:pPr>
        <w:pStyle w:val="ECCParBulleted"/>
      </w:pPr>
      <w:r w:rsidRPr="00D80070">
        <w:rPr>
          <w:rPrChange w:id="476" w:author="Nigel Laflin" w:date="2011-04-13T14:09:00Z">
            <w:rPr>
              <w:rFonts w:ascii="Arial" w:hAnsi="Arial"/>
              <w:sz w:val="24"/>
              <w:vertAlign w:val="superscript"/>
              <w:lang w:val="nl-NL" w:eastAsia="nl-NL"/>
            </w:rPr>
          </w:rPrChange>
        </w:rPr>
        <w:t>the ability to pause and rewind live radio;</w:t>
      </w:r>
    </w:p>
    <w:p w:rsidR="00C617ED" w:rsidRPr="00CD0041" w:rsidRDefault="00D80070" w:rsidP="00C617ED">
      <w:pPr>
        <w:pStyle w:val="ECCParBulleted"/>
      </w:pPr>
      <w:r w:rsidRPr="00D80070">
        <w:rPr>
          <w:rPrChange w:id="477" w:author="Nigel Laflin" w:date="2011-04-13T14:09:00Z">
            <w:rPr>
              <w:rFonts w:ascii="Arial" w:hAnsi="Arial"/>
              <w:sz w:val="24"/>
              <w:vertAlign w:val="superscript"/>
              <w:lang w:val="nl-NL" w:eastAsia="nl-NL"/>
            </w:rPr>
          </w:rPrChange>
        </w:rPr>
        <w:t xml:space="preserve">the opportunity to listen at a time of an </w:t>
      </w:r>
      <w:proofErr w:type="spellStart"/>
      <w:r w:rsidRPr="00D80070">
        <w:rPr>
          <w:rPrChange w:id="478" w:author="Nigel Laflin" w:date="2011-04-13T14:09:00Z">
            <w:rPr>
              <w:rFonts w:ascii="Arial" w:hAnsi="Arial"/>
              <w:sz w:val="24"/>
              <w:vertAlign w:val="superscript"/>
              <w:lang w:val="nl-NL" w:eastAsia="nl-NL"/>
            </w:rPr>
          </w:rPrChange>
        </w:rPr>
        <w:t>individuals</w:t>
      </w:r>
      <w:proofErr w:type="spellEnd"/>
      <w:r w:rsidRPr="00D80070">
        <w:rPr>
          <w:rPrChange w:id="479" w:author="Nigel Laflin" w:date="2011-04-13T14:09:00Z">
            <w:rPr>
              <w:rFonts w:ascii="Arial" w:hAnsi="Arial"/>
              <w:sz w:val="24"/>
              <w:vertAlign w:val="superscript"/>
              <w:lang w:val="nl-NL" w:eastAsia="nl-NL"/>
            </w:rPr>
          </w:rPrChange>
        </w:rPr>
        <w:t xml:space="preserve"> choice;</w:t>
      </w:r>
    </w:p>
    <w:p w:rsidR="00C617ED" w:rsidRPr="00CD0041" w:rsidRDefault="00D80070" w:rsidP="00C617ED">
      <w:pPr>
        <w:pStyle w:val="ECCParBulleted"/>
      </w:pPr>
      <w:r w:rsidRPr="00D80070">
        <w:rPr>
          <w:rPrChange w:id="480" w:author="Nigel Laflin" w:date="2011-04-13T14:09:00Z">
            <w:rPr>
              <w:rFonts w:ascii="Arial" w:hAnsi="Arial"/>
              <w:sz w:val="24"/>
              <w:vertAlign w:val="superscript"/>
              <w:lang w:val="nl-NL" w:eastAsia="nl-NL"/>
            </w:rPr>
          </w:rPrChange>
        </w:rPr>
        <w:t>access  to programmes that have been missed;</w:t>
      </w:r>
    </w:p>
    <w:p w:rsidR="00C617ED" w:rsidRPr="00CD0041" w:rsidRDefault="00D80070" w:rsidP="00C617ED">
      <w:pPr>
        <w:pStyle w:val="ECCParBulleted"/>
      </w:pPr>
      <w:r w:rsidRPr="00D80070">
        <w:rPr>
          <w:rPrChange w:id="481" w:author="Nigel Laflin" w:date="2011-04-13T14:09:00Z">
            <w:rPr>
              <w:rFonts w:ascii="Arial" w:hAnsi="Arial"/>
              <w:sz w:val="24"/>
              <w:vertAlign w:val="superscript"/>
              <w:lang w:val="nl-NL" w:eastAsia="nl-NL"/>
            </w:rPr>
          </w:rPrChange>
        </w:rPr>
        <w:t>the ability to download and store songs on personal players;</w:t>
      </w:r>
    </w:p>
    <w:p w:rsidR="00C617ED" w:rsidRPr="00CD0041" w:rsidRDefault="00D80070" w:rsidP="00C617ED">
      <w:pPr>
        <w:pStyle w:val="ECCParBulleted"/>
      </w:pPr>
      <w:r w:rsidRPr="00D80070">
        <w:rPr>
          <w:rPrChange w:id="482" w:author="Nigel Laflin" w:date="2011-04-13T14:09:00Z">
            <w:rPr>
              <w:rFonts w:ascii="Arial" w:hAnsi="Arial"/>
              <w:sz w:val="24"/>
              <w:vertAlign w:val="superscript"/>
              <w:lang w:val="nl-NL" w:eastAsia="nl-NL"/>
            </w:rPr>
          </w:rPrChange>
        </w:rPr>
        <w:t>Access to supplementary data regarding the current track or programme.</w:t>
      </w:r>
    </w:p>
    <w:p w:rsidR="00C617ED" w:rsidRPr="00CD0041" w:rsidRDefault="00C617ED" w:rsidP="00C617ED">
      <w:pPr>
        <w:pStyle w:val="Textvorlage"/>
        <w:spacing w:before="0" w:after="0"/>
        <w:ind w:left="357"/>
        <w:rPr>
          <w:lang w:val="en-GB"/>
          <w:rPrChange w:id="483" w:author="Nigel Laflin" w:date="2011-04-13T14:09:00Z">
            <w:rPr>
              <w:lang w:val="en-US"/>
            </w:rPr>
          </w:rPrChange>
        </w:rPr>
      </w:pPr>
    </w:p>
    <w:p w:rsidR="00C617ED" w:rsidRPr="00CD0041" w:rsidRDefault="00D80070" w:rsidP="00C617ED">
      <w:pPr>
        <w:pStyle w:val="ECCParagraph"/>
      </w:pPr>
      <w:r w:rsidRPr="00D80070">
        <w:rPr>
          <w:rPrChange w:id="484" w:author="Nigel Laflin" w:date="2011-04-13T14:09:00Z">
            <w:rPr>
              <w:rFonts w:ascii="Arial" w:hAnsi="Arial"/>
              <w:sz w:val="24"/>
              <w:vertAlign w:val="superscript"/>
              <w:lang w:val="nl-NL" w:eastAsia="nl-NL"/>
            </w:rPr>
          </w:rPrChange>
        </w:rPr>
        <w:t>Future services could include video clips and much enhanced text services. With these possibilities, radio will be at the forefront of the media and technology convergence.</w:t>
      </w:r>
    </w:p>
    <w:p w:rsidR="00C617ED" w:rsidRPr="00CD0041" w:rsidRDefault="00D80070" w:rsidP="00C617ED">
      <w:pPr>
        <w:pStyle w:val="ECCParagraph"/>
      </w:pPr>
      <w:r w:rsidRPr="00D80070">
        <w:rPr>
          <w:rPrChange w:id="485" w:author="Nigel Laflin" w:date="2011-04-13T14:09:00Z">
            <w:rPr>
              <w:rFonts w:ascii="Arial" w:hAnsi="Arial"/>
              <w:sz w:val="24"/>
              <w:vertAlign w:val="superscript"/>
              <w:lang w:val="nl-NL" w:eastAsia="nl-NL"/>
            </w:rPr>
          </w:rPrChange>
        </w:rPr>
        <w:t>Wherever the development of Radio might lead it should at least offer the following targets:</w:t>
      </w:r>
    </w:p>
    <w:p w:rsidR="00C617ED" w:rsidRPr="00CD0041" w:rsidRDefault="00D80070" w:rsidP="00C617ED">
      <w:pPr>
        <w:pStyle w:val="ECCParBulleted"/>
      </w:pPr>
      <w:r w:rsidRPr="00D80070">
        <w:rPr>
          <w:rPrChange w:id="486" w:author="Nigel Laflin" w:date="2011-04-13T14:09:00Z">
            <w:rPr>
              <w:rFonts w:ascii="Arial" w:hAnsi="Arial"/>
              <w:sz w:val="24"/>
              <w:vertAlign w:val="superscript"/>
              <w:lang w:val="nl-NL" w:eastAsia="nl-NL"/>
            </w:rPr>
          </w:rPrChange>
        </w:rPr>
        <w:t>free access (meaning without a subscription or registration);</w:t>
      </w:r>
    </w:p>
    <w:p w:rsidR="00C617ED" w:rsidRPr="00CD0041" w:rsidRDefault="00D80070" w:rsidP="00C617ED">
      <w:pPr>
        <w:pStyle w:val="ECCParBulleted"/>
      </w:pPr>
      <w:r w:rsidRPr="00D80070">
        <w:rPr>
          <w:rPrChange w:id="487" w:author="Nigel Laflin" w:date="2011-04-13T14:09:00Z">
            <w:rPr>
              <w:rFonts w:ascii="Arial" w:hAnsi="Arial"/>
              <w:sz w:val="24"/>
              <w:vertAlign w:val="superscript"/>
              <w:lang w:val="nl-NL" w:eastAsia="nl-NL"/>
            </w:rPr>
          </w:rPrChange>
        </w:rPr>
        <w:t>universal availability in time and location;</w:t>
      </w:r>
    </w:p>
    <w:p w:rsidR="00C617ED" w:rsidRPr="00CD0041" w:rsidRDefault="00D80070" w:rsidP="00C617ED">
      <w:pPr>
        <w:pStyle w:val="ECCParBulleted"/>
      </w:pPr>
      <w:r w:rsidRPr="00D80070">
        <w:rPr>
          <w:rPrChange w:id="488" w:author="Nigel Laflin" w:date="2011-04-13T14:09:00Z">
            <w:rPr>
              <w:rFonts w:ascii="Arial" w:hAnsi="Arial"/>
              <w:sz w:val="24"/>
              <w:vertAlign w:val="superscript"/>
              <w:lang w:val="nl-NL" w:eastAsia="nl-NL"/>
            </w:rPr>
          </w:rPrChange>
        </w:rPr>
        <w:t>instant access to live programming (e.g. news and sport);</w:t>
      </w:r>
    </w:p>
    <w:p w:rsidR="00C617ED" w:rsidRPr="00CD0041" w:rsidRDefault="00D80070" w:rsidP="00C617ED">
      <w:pPr>
        <w:pStyle w:val="ECCParBulleted"/>
      </w:pPr>
      <w:proofErr w:type="gramStart"/>
      <w:r w:rsidRPr="00D80070">
        <w:rPr>
          <w:rPrChange w:id="489" w:author="Nigel Laflin" w:date="2011-04-13T14:09:00Z">
            <w:rPr>
              <w:rFonts w:ascii="Arial" w:hAnsi="Arial"/>
              <w:sz w:val="24"/>
              <w:vertAlign w:val="superscript"/>
              <w:lang w:val="nl-NL" w:eastAsia="nl-NL"/>
            </w:rPr>
          </w:rPrChange>
        </w:rPr>
        <w:t>wide</w:t>
      </w:r>
      <w:proofErr w:type="gramEnd"/>
      <w:r w:rsidRPr="00D80070">
        <w:rPr>
          <w:rPrChange w:id="490" w:author="Nigel Laflin" w:date="2011-04-13T14:09:00Z">
            <w:rPr>
              <w:rFonts w:ascii="Arial" w:hAnsi="Arial"/>
              <w:sz w:val="24"/>
              <w:vertAlign w:val="superscript"/>
              <w:lang w:val="nl-NL" w:eastAsia="nl-NL"/>
            </w:rPr>
          </w:rPrChange>
        </w:rPr>
        <w:t xml:space="preserve"> functionality and flexibility in the use of radios (e.g. electronic programme guides, associated programme information, recording facilities, etc.);</w:t>
      </w:r>
    </w:p>
    <w:p w:rsidR="00C617ED" w:rsidRPr="00CD0041" w:rsidRDefault="00D80070" w:rsidP="00C617ED">
      <w:pPr>
        <w:pStyle w:val="ECCParBulleted"/>
      </w:pPr>
      <w:r w:rsidRPr="00D80070">
        <w:rPr>
          <w:rPrChange w:id="491" w:author="Nigel Laflin" w:date="2011-04-13T14:09:00Z">
            <w:rPr>
              <w:rFonts w:ascii="Arial" w:hAnsi="Arial"/>
              <w:sz w:val="24"/>
              <w:vertAlign w:val="superscript"/>
              <w:lang w:val="nl-NL" w:eastAsia="nl-NL"/>
            </w:rPr>
          </w:rPrChange>
        </w:rPr>
        <w:lastRenderedPageBreak/>
        <w:t>the ability to find different programmes easily (e.g. by automatic tuning) and</w:t>
      </w:r>
    </w:p>
    <w:p w:rsidR="00C617ED" w:rsidRPr="00CD0041" w:rsidRDefault="00D80070" w:rsidP="00C617ED">
      <w:pPr>
        <w:pStyle w:val="ECCParBulleted"/>
      </w:pPr>
      <w:r w:rsidRPr="00D80070">
        <w:rPr>
          <w:rPrChange w:id="492" w:author="Nigel Laflin" w:date="2011-04-13T14:09:00Z">
            <w:rPr>
              <w:rFonts w:ascii="Arial" w:hAnsi="Arial"/>
              <w:sz w:val="24"/>
              <w:vertAlign w:val="superscript"/>
              <w:lang w:val="nl-NL" w:eastAsia="nl-NL"/>
            </w:rPr>
          </w:rPrChange>
        </w:rPr>
        <w:t>a wide variety of radio channels</w:t>
      </w:r>
    </w:p>
    <w:p w:rsidR="00E77442" w:rsidRPr="00CD0041" w:rsidRDefault="00E77442" w:rsidP="00E77442">
      <w:pPr>
        <w:pStyle w:val="ECCParagraph"/>
        <w:rPr>
          <w:rFonts w:ascii="Arial" w:hAnsi="Arial"/>
          <w:sz w:val="24"/>
          <w:lang w:eastAsia="nl-NL"/>
          <w:rPrChange w:id="493" w:author="Nigel Laflin" w:date="2011-04-13T14:09:00Z">
            <w:rPr>
              <w:rFonts w:ascii="Arial" w:hAnsi="Arial"/>
              <w:sz w:val="24"/>
              <w:lang w:val="en-US" w:eastAsia="nl-NL"/>
            </w:rPr>
          </w:rPrChange>
        </w:rPr>
      </w:pPr>
    </w:p>
    <w:p w:rsidR="00C617ED" w:rsidRPr="00CD0041" w:rsidRDefault="00D80070" w:rsidP="00E77442">
      <w:pPr>
        <w:pStyle w:val="ECCParagraph"/>
      </w:pPr>
      <w:r w:rsidRPr="00D80070">
        <w:rPr>
          <w:rPrChange w:id="494" w:author="Nigel Laflin" w:date="2011-04-13T14:09:00Z">
            <w:rPr>
              <w:rFonts w:ascii="Arial" w:hAnsi="Arial"/>
              <w:sz w:val="24"/>
              <w:vertAlign w:val="superscript"/>
              <w:lang w:val="nl-NL" w:eastAsia="nl-NL"/>
            </w:rPr>
          </w:rPrChange>
        </w:rPr>
        <w:t xml:space="preserve">This report provides an overview of the conceivable distribution platforms that could be employed in the future to meet these targets. It must be noted that the primary focus is on terrestrial distribution. Other distribution </w:t>
      </w:r>
      <w:proofErr w:type="spellStart"/>
      <w:r w:rsidRPr="00D80070">
        <w:rPr>
          <w:rPrChange w:id="495" w:author="Nigel Laflin" w:date="2011-04-13T14:09:00Z">
            <w:rPr>
              <w:rFonts w:ascii="Arial" w:hAnsi="Arial"/>
              <w:sz w:val="24"/>
              <w:vertAlign w:val="superscript"/>
              <w:lang w:val="nl-NL" w:eastAsia="nl-NL"/>
            </w:rPr>
          </w:rPrChange>
        </w:rPr>
        <w:t>mechanims</w:t>
      </w:r>
      <w:proofErr w:type="spellEnd"/>
      <w:r w:rsidRPr="00D80070">
        <w:rPr>
          <w:rPrChange w:id="496" w:author="Nigel Laflin" w:date="2011-04-13T14:09:00Z">
            <w:rPr>
              <w:rFonts w:ascii="Arial" w:hAnsi="Arial"/>
              <w:sz w:val="24"/>
              <w:vertAlign w:val="superscript"/>
              <w:lang w:val="nl-NL" w:eastAsia="nl-NL"/>
            </w:rPr>
          </w:rPrChange>
        </w:rPr>
        <w:t xml:space="preserve"> are addressed here to the extent necessary to put future opportunities for terrestrial distribution of radio in an appropriate context.</w:t>
      </w:r>
    </w:p>
    <w:p w:rsidR="00C617ED" w:rsidRPr="00CD0041" w:rsidRDefault="00D80070" w:rsidP="00E77442">
      <w:pPr>
        <w:pStyle w:val="ECCParagraph"/>
        <w:rPr>
          <w:ins w:id="497" w:author="marc" w:date="2010-12-09T15:30:00Z"/>
        </w:rPr>
      </w:pPr>
      <w:r w:rsidRPr="00D80070">
        <w:rPr>
          <w:rPrChange w:id="498" w:author="Nigel Laflin" w:date="2011-04-13T14:09:00Z">
            <w:rPr>
              <w:rFonts w:ascii="Arial" w:hAnsi="Arial"/>
              <w:sz w:val="24"/>
              <w:vertAlign w:val="superscript"/>
              <w:lang w:val="nl-NL" w:eastAsia="nl-NL"/>
            </w:rPr>
          </w:rPrChange>
        </w:rPr>
        <w:t xml:space="preserve">The RSPG has undertaken complementary work in this same area and its initial study report - “The Future of Radio Broadcasting in Europe” - identifies needs, opportunities and possible ways forward”. It is available at </w:t>
      </w:r>
      <w:r w:rsidRPr="00D80070">
        <w:rPr>
          <w:highlight w:val="yellow"/>
          <w:rPrChange w:id="499" w:author="Nigel Laflin" w:date="2011-04-13T14:09:00Z">
            <w:rPr>
              <w:rFonts w:ascii="Arial" w:hAnsi="Arial"/>
              <w:sz w:val="24"/>
              <w:highlight w:val="yellow"/>
              <w:vertAlign w:val="superscript"/>
              <w:lang w:val="nl-NL" w:eastAsia="nl-NL"/>
            </w:rPr>
          </w:rPrChange>
        </w:rPr>
        <w:t>[URL]</w:t>
      </w:r>
      <w:ins w:id="500" w:author="marc" w:date="2010-12-09T17:32:00Z">
        <w:r w:rsidRPr="00D80070">
          <w:rPr>
            <w:rPrChange w:id="501" w:author="Nigel Laflin" w:date="2011-04-13T14:09:00Z">
              <w:rPr>
                <w:rFonts w:ascii="Arial" w:hAnsi="Arial"/>
                <w:sz w:val="24"/>
                <w:vertAlign w:val="superscript"/>
                <w:lang w:val="nl-NL" w:eastAsia="nl-NL"/>
              </w:rPr>
            </w:rPrChange>
          </w:rPr>
          <w:t xml:space="preserve"> [ref1]</w:t>
        </w:r>
      </w:ins>
      <w:r w:rsidRPr="00D80070">
        <w:rPr>
          <w:rPrChange w:id="502" w:author="Nigel Laflin" w:date="2011-04-13T14:09:00Z">
            <w:rPr>
              <w:rFonts w:ascii="Arial" w:hAnsi="Arial"/>
              <w:sz w:val="24"/>
              <w:vertAlign w:val="superscript"/>
              <w:lang w:val="nl-NL" w:eastAsia="nl-NL"/>
            </w:rPr>
          </w:rPrChange>
        </w:rPr>
        <w:t xml:space="preserve">. Supplementary information, including all the responses to the associated questionnaire which </w:t>
      </w:r>
      <w:proofErr w:type="gramStart"/>
      <w:r w:rsidRPr="00D80070">
        <w:rPr>
          <w:rPrChange w:id="503" w:author="Nigel Laflin" w:date="2011-04-13T14:09:00Z">
            <w:rPr>
              <w:rFonts w:ascii="Arial" w:hAnsi="Arial"/>
              <w:sz w:val="24"/>
              <w:vertAlign w:val="superscript"/>
              <w:lang w:val="nl-NL" w:eastAsia="nl-NL"/>
            </w:rPr>
          </w:rPrChange>
        </w:rPr>
        <w:t>was  circulated</w:t>
      </w:r>
      <w:proofErr w:type="gramEnd"/>
      <w:r w:rsidRPr="00D80070">
        <w:rPr>
          <w:rPrChange w:id="504" w:author="Nigel Laflin" w:date="2011-04-13T14:09:00Z">
            <w:rPr>
              <w:rFonts w:ascii="Arial" w:hAnsi="Arial"/>
              <w:sz w:val="24"/>
              <w:vertAlign w:val="superscript"/>
              <w:lang w:val="nl-NL" w:eastAsia="nl-NL"/>
            </w:rPr>
          </w:rPrChange>
        </w:rPr>
        <w:t xml:space="preserve"> during this study, is also available [</w:t>
      </w:r>
      <w:r w:rsidRPr="00D80070">
        <w:rPr>
          <w:highlight w:val="yellow"/>
          <w:rPrChange w:id="505" w:author="Nigel Laflin" w:date="2011-04-13T14:09:00Z">
            <w:rPr>
              <w:rFonts w:ascii="Arial" w:hAnsi="Arial"/>
              <w:sz w:val="24"/>
              <w:highlight w:val="yellow"/>
              <w:vertAlign w:val="superscript"/>
              <w:lang w:val="nl-NL" w:eastAsia="nl-NL"/>
            </w:rPr>
          </w:rPrChange>
        </w:rPr>
        <w:t>URL</w:t>
      </w:r>
      <w:r w:rsidRPr="00D80070">
        <w:rPr>
          <w:rPrChange w:id="506" w:author="Nigel Laflin" w:date="2011-04-13T14:09:00Z">
            <w:rPr>
              <w:rFonts w:ascii="Arial" w:hAnsi="Arial"/>
              <w:sz w:val="24"/>
              <w:vertAlign w:val="superscript"/>
              <w:lang w:val="nl-NL" w:eastAsia="nl-NL"/>
            </w:rPr>
          </w:rPrChange>
        </w:rPr>
        <w:t>]</w:t>
      </w:r>
      <w:ins w:id="507" w:author="marc" w:date="2010-12-09T17:32:00Z">
        <w:r w:rsidRPr="00D80070">
          <w:rPr>
            <w:rPrChange w:id="508" w:author="Nigel Laflin" w:date="2011-04-13T14:09:00Z">
              <w:rPr>
                <w:rFonts w:ascii="Arial" w:hAnsi="Arial"/>
                <w:sz w:val="24"/>
                <w:vertAlign w:val="superscript"/>
                <w:lang w:val="nl-NL" w:eastAsia="nl-NL"/>
              </w:rPr>
            </w:rPrChange>
          </w:rPr>
          <w:t xml:space="preserve"> [ref2]</w:t>
        </w:r>
      </w:ins>
      <w:ins w:id="509" w:author="marc" w:date="2010-12-09T15:29:00Z">
        <w:r w:rsidRPr="00D80070">
          <w:rPr>
            <w:rPrChange w:id="510" w:author="Nigel Laflin" w:date="2011-04-13T14:09:00Z">
              <w:rPr>
                <w:rFonts w:ascii="Arial" w:hAnsi="Arial"/>
                <w:sz w:val="24"/>
                <w:vertAlign w:val="superscript"/>
                <w:lang w:val="nl-NL" w:eastAsia="nl-NL"/>
              </w:rPr>
            </w:rPrChange>
          </w:rPr>
          <w:t>.</w:t>
        </w:r>
      </w:ins>
    </w:p>
    <w:p w:rsidR="00E77442" w:rsidRPr="00CD0041" w:rsidRDefault="00D80070" w:rsidP="00FC417C">
      <w:pPr>
        <w:pStyle w:val="Heading1"/>
        <w:rPr>
          <w:lang w:val="en-GB"/>
          <w:rPrChange w:id="511" w:author="Nigel Laflin" w:date="2011-04-13T14:09:00Z">
            <w:rPr/>
          </w:rPrChange>
        </w:rPr>
      </w:pPr>
      <w:bookmarkStart w:id="512" w:name="_Toc290561816"/>
      <w:r w:rsidRPr="00D80070">
        <w:rPr>
          <w:lang w:val="en-GB"/>
          <w:rPrChange w:id="513" w:author="Nigel Laflin" w:date="2011-04-13T14:09:00Z">
            <w:rPr>
              <w:rFonts w:ascii="Arial" w:hAnsi="Arial" w:cs="Times New Roman"/>
              <w:b w:val="0"/>
              <w:bCs w:val="0"/>
              <w:caps w:val="0"/>
              <w:kern w:val="0"/>
              <w:sz w:val="24"/>
              <w:szCs w:val="24"/>
              <w:vertAlign w:val="superscript"/>
              <w:lang w:val="nl-NL" w:eastAsia="nl-NL"/>
            </w:rPr>
          </w:rPrChange>
        </w:rPr>
        <w:t>THE CHANGING RADIO ENVIRONMENT</w:t>
      </w:r>
      <w:bookmarkEnd w:id="512"/>
    </w:p>
    <w:p w:rsidR="00E77442" w:rsidRPr="00CD0041" w:rsidRDefault="00E77442" w:rsidP="00E77442">
      <w:pPr>
        <w:pStyle w:val="ECCParagraph"/>
      </w:pPr>
    </w:p>
    <w:p w:rsidR="00E77442" w:rsidRPr="00CD0041" w:rsidRDefault="00D80070" w:rsidP="00E77442">
      <w:pPr>
        <w:pStyle w:val="ECCParagraph"/>
      </w:pPr>
      <w:r w:rsidRPr="00D80070">
        <w:rPr>
          <w:szCs w:val="22"/>
          <w:rPrChange w:id="514" w:author="Nigel Laflin" w:date="2011-04-13T14:09:00Z">
            <w:rPr>
              <w:rFonts w:ascii="Arial" w:hAnsi="Arial"/>
              <w:sz w:val="24"/>
              <w:szCs w:val="22"/>
              <w:vertAlign w:val="superscript"/>
              <w:lang w:val="nl-NL" w:eastAsia="nl-NL"/>
            </w:rPr>
          </w:rPrChange>
        </w:rPr>
        <w:t>In the past people would typically sit down in their living room to listen to a radio programme as a dedicated activity</w:t>
      </w:r>
      <w:r w:rsidRPr="00D80070">
        <w:rPr>
          <w:rPrChange w:id="515" w:author="Nigel Laflin" w:date="2011-04-13T14:09:00Z">
            <w:rPr>
              <w:rFonts w:ascii="Arial" w:hAnsi="Arial"/>
              <w:sz w:val="24"/>
              <w:vertAlign w:val="superscript"/>
              <w:lang w:val="nl-NL" w:eastAsia="nl-NL"/>
            </w:rPr>
          </w:rPrChange>
        </w:rPr>
        <w:t>. This has now become almost negligible. Today people listen while doing something else; working, doing homework, in the gym or travelling.</w:t>
      </w:r>
    </w:p>
    <w:p w:rsidR="00E77442" w:rsidRPr="00CD0041" w:rsidRDefault="00D80070" w:rsidP="00E77442">
      <w:pPr>
        <w:pStyle w:val="ECCParagraph"/>
      </w:pPr>
      <w:r w:rsidRPr="00D80070">
        <w:rPr>
          <w:szCs w:val="22"/>
          <w:rPrChange w:id="516" w:author="Nigel Laflin" w:date="2011-04-13T14:09:00Z">
            <w:rPr>
              <w:rFonts w:ascii="Arial" w:hAnsi="Arial"/>
              <w:sz w:val="24"/>
              <w:szCs w:val="22"/>
              <w:vertAlign w:val="superscript"/>
              <w:lang w:val="nl-NL" w:eastAsia="nl-NL"/>
            </w:rPr>
          </w:rPrChange>
        </w:rPr>
        <w:t xml:space="preserve">Most audiences listen to a limited number </w:t>
      </w:r>
      <w:r w:rsidRPr="00D80070">
        <w:rPr>
          <w:rPrChange w:id="517" w:author="Nigel Laflin" w:date="2011-04-13T14:09:00Z">
            <w:rPr>
              <w:rFonts w:ascii="Arial" w:hAnsi="Arial"/>
              <w:sz w:val="24"/>
              <w:vertAlign w:val="superscript"/>
              <w:lang w:val="nl-NL" w:eastAsia="nl-NL"/>
            </w:rPr>
          </w:rPrChange>
        </w:rPr>
        <w:t>of radio stations which are all present on terrestrial platforms. Listening to Internet radio and continuing to listen with ‘podcasting’ is increasing in many European countries. This does not change the listening behaviour drastically; even on the Internet the majority of the listeners tune in to the most popular radio stations.</w:t>
      </w:r>
    </w:p>
    <w:p w:rsidR="00E77442" w:rsidRPr="00CD0041" w:rsidRDefault="00D80070" w:rsidP="00E77442">
      <w:pPr>
        <w:pStyle w:val="ECCParagraph"/>
      </w:pPr>
      <w:r w:rsidRPr="00D80070">
        <w:rPr>
          <w:rPrChange w:id="518" w:author="Nigel Laflin" w:date="2011-04-13T14:09:00Z">
            <w:rPr>
              <w:rFonts w:ascii="Arial" w:hAnsi="Arial"/>
              <w:sz w:val="24"/>
              <w:vertAlign w:val="superscript"/>
              <w:lang w:val="nl-NL" w:eastAsia="nl-NL"/>
            </w:rPr>
          </w:rPrChange>
        </w:rPr>
        <w:t xml:space="preserve">The Internet gradually changes the listener’s behaviour. It offers today’s audiences the possibility to influence what information they get, as well as where and when </w:t>
      </w:r>
      <w:proofErr w:type="spellStart"/>
      <w:r w:rsidRPr="00D80070">
        <w:rPr>
          <w:rPrChange w:id="519" w:author="Nigel Laflin" w:date="2011-04-13T14:09:00Z">
            <w:rPr>
              <w:rFonts w:ascii="Arial" w:hAnsi="Arial"/>
              <w:sz w:val="24"/>
              <w:vertAlign w:val="superscript"/>
              <w:lang w:val="nl-NL" w:eastAsia="nl-NL"/>
            </w:rPr>
          </w:rPrChange>
        </w:rPr>
        <w:t>the</w:t>
      </w:r>
      <w:proofErr w:type="spellEnd"/>
      <w:r w:rsidRPr="00D80070">
        <w:rPr>
          <w:rPrChange w:id="520" w:author="Nigel Laflin" w:date="2011-04-13T14:09:00Z">
            <w:rPr>
              <w:rFonts w:ascii="Arial" w:hAnsi="Arial"/>
              <w:sz w:val="24"/>
              <w:vertAlign w:val="superscript"/>
              <w:lang w:val="nl-NL" w:eastAsia="nl-NL"/>
            </w:rPr>
          </w:rPrChange>
        </w:rPr>
        <w:t xml:space="preserve"> get it. They are now accustomed to being able to choose from a large selection of content, </w:t>
      </w:r>
      <w:proofErr w:type="gramStart"/>
      <w:r w:rsidRPr="00D80070">
        <w:rPr>
          <w:rPrChange w:id="521" w:author="Nigel Laflin" w:date="2011-04-13T14:09:00Z">
            <w:rPr>
              <w:rFonts w:ascii="Arial" w:hAnsi="Arial"/>
              <w:sz w:val="24"/>
              <w:vertAlign w:val="superscript"/>
              <w:lang w:val="nl-NL" w:eastAsia="nl-NL"/>
            </w:rPr>
          </w:rPrChange>
        </w:rPr>
        <w:t>formats</w:t>
      </w:r>
      <w:proofErr w:type="gramEnd"/>
      <w:r w:rsidRPr="00D80070">
        <w:rPr>
          <w:rPrChange w:id="522" w:author="Nigel Laflin" w:date="2011-04-13T14:09:00Z">
            <w:rPr>
              <w:rFonts w:ascii="Arial" w:hAnsi="Arial"/>
              <w:sz w:val="24"/>
              <w:vertAlign w:val="superscript"/>
              <w:lang w:val="nl-NL" w:eastAsia="nl-NL"/>
            </w:rPr>
          </w:rPrChange>
        </w:rPr>
        <w:t xml:space="preserve"> and channels, whether it be television, radio, printed media or the Internet. Young people listen to and use traditional media less and less, to the benefit of social media. </w:t>
      </w:r>
    </w:p>
    <w:p w:rsidR="00E77442" w:rsidRPr="00CD0041" w:rsidRDefault="00D80070" w:rsidP="00E77442">
      <w:pPr>
        <w:pStyle w:val="ECCParagraph"/>
      </w:pPr>
      <w:r w:rsidRPr="00D80070">
        <w:rPr>
          <w:rPrChange w:id="523" w:author="Nigel Laflin" w:date="2011-04-13T14:09:00Z">
            <w:rPr>
              <w:rFonts w:ascii="Arial" w:hAnsi="Arial"/>
              <w:sz w:val="24"/>
              <w:vertAlign w:val="superscript"/>
              <w:lang w:val="nl-NL" w:eastAsia="nl-NL"/>
            </w:rPr>
          </w:rPrChange>
        </w:rPr>
        <w:t>Radio broadcasters are responding to the changing media environment by introducing thematic radio stations, multimedia content and sharply defined formats all of which serve specific audiences. This is only the beginning; radio must offer the possibility of further development to satisfy the changing needs of listeners.</w:t>
      </w:r>
    </w:p>
    <w:p w:rsidR="00E77442" w:rsidRPr="00CD0041" w:rsidRDefault="00D80070" w:rsidP="00E77442">
      <w:pPr>
        <w:pStyle w:val="ECCParagraph"/>
      </w:pPr>
      <w:r w:rsidRPr="00D80070">
        <w:rPr>
          <w:rPrChange w:id="524" w:author="Nigel Laflin" w:date="2011-04-13T14:09:00Z">
            <w:rPr>
              <w:rFonts w:ascii="Arial" w:hAnsi="Arial"/>
              <w:sz w:val="24"/>
              <w:vertAlign w:val="superscript"/>
              <w:lang w:val="nl-NL" w:eastAsia="nl-NL"/>
            </w:rPr>
          </w:rPrChange>
        </w:rPr>
        <w:t xml:space="preserve">The opportunity should be provided for new and existing content providers to increase and diversify the overall offer (e.g. using their archives, thematic channels, etc.) so that listeners can choose from a larger number of programmes and supplementary services.  These might include surround sound, text, pictures and video. </w:t>
      </w:r>
      <w:r w:rsidRPr="00D80070">
        <w:rPr>
          <w:szCs w:val="22"/>
          <w:rPrChange w:id="525" w:author="Nigel Laflin" w:date="2011-04-13T14:09:00Z">
            <w:rPr>
              <w:rFonts w:ascii="Arial" w:hAnsi="Arial"/>
              <w:sz w:val="24"/>
              <w:szCs w:val="22"/>
              <w:vertAlign w:val="superscript"/>
              <w:lang w:val="nl-NL" w:eastAsia="nl-NL"/>
            </w:rPr>
          </w:rPrChange>
        </w:rPr>
        <w:t>Content on demand or time shifting will need to be offered. All of this calls for digital p</w:t>
      </w:r>
      <w:r w:rsidRPr="00D80070">
        <w:rPr>
          <w:rPrChange w:id="526" w:author="Nigel Laflin" w:date="2011-04-13T14:09:00Z">
            <w:rPr>
              <w:rFonts w:ascii="Arial" w:hAnsi="Arial"/>
              <w:sz w:val="24"/>
              <w:vertAlign w:val="superscript"/>
              <w:lang w:val="nl-NL" w:eastAsia="nl-NL"/>
            </w:rPr>
          </w:rPrChange>
        </w:rPr>
        <w:t>roduction and distribution and may require a return channel.</w:t>
      </w:r>
    </w:p>
    <w:p w:rsidR="00E77442" w:rsidRPr="00CD0041" w:rsidRDefault="00D80070" w:rsidP="00E77442">
      <w:pPr>
        <w:pStyle w:val="ECCParagraph"/>
      </w:pPr>
      <w:r w:rsidRPr="00D80070">
        <w:rPr>
          <w:szCs w:val="22"/>
          <w:rPrChange w:id="527" w:author="Nigel Laflin" w:date="2011-04-13T14:09:00Z">
            <w:rPr>
              <w:rFonts w:ascii="Arial" w:hAnsi="Arial"/>
              <w:sz w:val="24"/>
              <w:szCs w:val="22"/>
              <w:vertAlign w:val="superscript"/>
              <w:lang w:val="nl-NL" w:eastAsia="nl-NL"/>
            </w:rPr>
          </w:rPrChange>
        </w:rPr>
        <w:t xml:space="preserve">Among all these changes it is likely that the 'listening-while-doing-something-else' character of radio will remain dominant in the foreseeable future. Also in the future it is likely that the </w:t>
      </w:r>
      <w:r w:rsidRPr="00D80070">
        <w:rPr>
          <w:rPrChange w:id="528" w:author="Nigel Laflin" w:date="2011-04-13T14:09:00Z">
            <w:rPr>
              <w:rFonts w:ascii="Arial" w:hAnsi="Arial"/>
              <w:sz w:val="24"/>
              <w:vertAlign w:val="superscript"/>
              <w:lang w:val="nl-NL" w:eastAsia="nl-NL"/>
            </w:rPr>
          </w:rPrChange>
        </w:rPr>
        <w:t>majority of the audiences will still listen to a limited number of radio stations.</w:t>
      </w:r>
    </w:p>
    <w:p w:rsidR="00E77442" w:rsidRPr="00CD0041" w:rsidRDefault="00D80070" w:rsidP="00E77442">
      <w:pPr>
        <w:pStyle w:val="ECCParagraph"/>
        <w:rPr>
          <w:szCs w:val="22"/>
        </w:rPr>
      </w:pPr>
      <w:r w:rsidRPr="00D80070">
        <w:rPr>
          <w:szCs w:val="22"/>
          <w:rPrChange w:id="529" w:author="Nigel Laflin" w:date="2011-04-13T14:09:00Z">
            <w:rPr>
              <w:rFonts w:ascii="Arial" w:hAnsi="Arial"/>
              <w:sz w:val="24"/>
              <w:szCs w:val="22"/>
              <w:vertAlign w:val="superscript"/>
              <w:lang w:val="nl-NL" w:eastAsia="nl-NL"/>
            </w:rPr>
          </w:rPrChange>
        </w:rPr>
        <w:t>It is expected that broadcasters will continue to use terrestrial broadcasting platforms to serve the majority of their listeners; and these listeners will expect most of the extra functionality that the Internet offers. Only digital platforms will be capable of offering supplementary services like text, pictures, video and interactivity.</w:t>
      </w:r>
    </w:p>
    <w:p w:rsidR="00E77442" w:rsidRPr="00CD0041" w:rsidRDefault="00D80070" w:rsidP="00E77442">
      <w:pPr>
        <w:pStyle w:val="ECCParagraph"/>
        <w:rPr>
          <w:szCs w:val="22"/>
        </w:rPr>
      </w:pPr>
      <w:r w:rsidRPr="00D80070">
        <w:rPr>
          <w:szCs w:val="22"/>
          <w:rPrChange w:id="530" w:author="Nigel Laflin" w:date="2011-04-13T14:09:00Z">
            <w:rPr>
              <w:rFonts w:ascii="Arial" w:hAnsi="Arial"/>
              <w:sz w:val="24"/>
              <w:szCs w:val="22"/>
              <w:vertAlign w:val="superscript"/>
              <w:lang w:val="nl-NL" w:eastAsia="nl-NL"/>
            </w:rPr>
          </w:rPrChange>
        </w:rPr>
        <w:t xml:space="preserve">Besides the traditional terrestrial distribution of radio content a new distribution mechanism is currently emerging. Hence, broadcasters face two fundamental approaches to radio distribution with </w:t>
      </w:r>
      <w:del w:id="531" w:author="marc" w:date="2010-12-09T15:33:00Z">
        <w:r w:rsidRPr="00D80070">
          <w:rPr>
            <w:szCs w:val="22"/>
            <w:rPrChange w:id="532" w:author="Nigel Laflin" w:date="2011-04-13T14:09:00Z">
              <w:rPr>
                <w:rFonts w:ascii="Arial" w:hAnsi="Arial"/>
                <w:sz w:val="24"/>
                <w:szCs w:val="22"/>
                <w:vertAlign w:val="superscript"/>
                <w:lang w:val="nl-NL" w:eastAsia="nl-NL"/>
              </w:rPr>
            </w:rPrChange>
          </w:rPr>
          <w:delText>somewhet</w:delText>
        </w:r>
      </w:del>
      <w:ins w:id="533" w:author="marc" w:date="2010-12-09T15:33:00Z">
        <w:r w:rsidRPr="00D80070">
          <w:rPr>
            <w:szCs w:val="22"/>
            <w:rPrChange w:id="534" w:author="Nigel Laflin" w:date="2011-04-13T14:09:00Z">
              <w:rPr>
                <w:rFonts w:ascii="Arial" w:hAnsi="Arial"/>
                <w:sz w:val="24"/>
                <w:szCs w:val="22"/>
                <w:vertAlign w:val="superscript"/>
                <w:lang w:val="nl-NL" w:eastAsia="nl-NL"/>
              </w:rPr>
            </w:rPrChange>
          </w:rPr>
          <w:t>somewhat</w:t>
        </w:r>
      </w:ins>
      <w:r w:rsidRPr="00D80070">
        <w:rPr>
          <w:szCs w:val="22"/>
          <w:rPrChange w:id="535" w:author="Nigel Laflin" w:date="2011-04-13T14:09:00Z">
            <w:rPr>
              <w:rFonts w:ascii="Arial" w:hAnsi="Arial"/>
              <w:sz w:val="24"/>
              <w:szCs w:val="22"/>
              <w:vertAlign w:val="superscript"/>
              <w:lang w:val="nl-NL" w:eastAsia="nl-NL"/>
            </w:rPr>
          </w:rPrChange>
        </w:rPr>
        <w:t xml:space="preserve"> different characteristics, namely;</w:t>
      </w:r>
    </w:p>
    <w:p w:rsidR="00E77442" w:rsidRPr="00CD0041" w:rsidRDefault="00E77442" w:rsidP="00E77442">
      <w:pPr>
        <w:rPr>
          <w:szCs w:val="22"/>
          <w:lang w:val="en-GB"/>
          <w:rPrChange w:id="536" w:author="Nigel Laflin" w:date="2011-04-13T14:09:00Z">
            <w:rPr>
              <w:szCs w:val="22"/>
            </w:rPr>
          </w:rPrChange>
        </w:rPr>
      </w:pPr>
    </w:p>
    <w:p w:rsidR="00E77442" w:rsidRPr="00CD0041" w:rsidRDefault="00D80070" w:rsidP="00E77442">
      <w:pPr>
        <w:pStyle w:val="ECCParagraph"/>
        <w:rPr>
          <w:b/>
        </w:rPr>
      </w:pPr>
      <w:r w:rsidRPr="00D80070">
        <w:rPr>
          <w:b/>
          <w:rPrChange w:id="537" w:author="Nigel Laflin" w:date="2011-04-13T14:09:00Z">
            <w:rPr>
              <w:rFonts w:ascii="Arial" w:hAnsi="Arial"/>
              <w:b/>
              <w:sz w:val="24"/>
              <w:vertAlign w:val="superscript"/>
              <w:lang w:val="nl-NL" w:eastAsia="nl-NL"/>
            </w:rPr>
          </w:rPrChange>
        </w:rPr>
        <w:t>1) Broadcast</w:t>
      </w:r>
    </w:p>
    <w:p w:rsidR="00E77442" w:rsidRPr="00CD0041" w:rsidRDefault="00D80070" w:rsidP="00E77442">
      <w:pPr>
        <w:pStyle w:val="ECCParBulleted"/>
      </w:pPr>
      <w:r w:rsidRPr="00D80070">
        <w:rPr>
          <w:rPrChange w:id="538" w:author="Nigel Laflin" w:date="2011-04-13T14:09:00Z">
            <w:rPr>
              <w:rFonts w:ascii="Arial" w:hAnsi="Arial"/>
              <w:sz w:val="24"/>
              <w:vertAlign w:val="superscript"/>
              <w:lang w:val="nl-NL" w:eastAsia="nl-NL"/>
            </w:rPr>
          </w:rPrChange>
        </w:rPr>
        <w:t>Access to listeners is direct and not though a third party</w:t>
      </w:r>
    </w:p>
    <w:p w:rsidR="00E77442" w:rsidRPr="00CD0041" w:rsidRDefault="00D80070" w:rsidP="00E77442">
      <w:pPr>
        <w:pStyle w:val="ECCParBulleted"/>
      </w:pPr>
      <w:r w:rsidRPr="00D80070">
        <w:rPr>
          <w:rPrChange w:id="539" w:author="Nigel Laflin" w:date="2011-04-13T14:09:00Z">
            <w:rPr>
              <w:rFonts w:ascii="Arial" w:hAnsi="Arial"/>
              <w:sz w:val="24"/>
              <w:vertAlign w:val="superscript"/>
              <w:lang w:val="nl-NL" w:eastAsia="nl-NL"/>
            </w:rPr>
          </w:rPrChange>
        </w:rPr>
        <w:t>Strict regulation of content and access to distribution mechanisms</w:t>
      </w:r>
    </w:p>
    <w:p w:rsidR="00E77442" w:rsidRPr="00CD0041" w:rsidRDefault="00D80070" w:rsidP="00E77442">
      <w:pPr>
        <w:pStyle w:val="ECCParBulleted"/>
      </w:pPr>
      <w:r w:rsidRPr="00D80070">
        <w:rPr>
          <w:rPrChange w:id="540" w:author="Nigel Laflin" w:date="2011-04-13T14:09:00Z">
            <w:rPr>
              <w:rFonts w:ascii="Arial" w:hAnsi="Arial"/>
              <w:sz w:val="24"/>
              <w:vertAlign w:val="superscript"/>
              <w:lang w:val="nl-NL" w:eastAsia="nl-NL"/>
            </w:rPr>
          </w:rPrChange>
        </w:rPr>
        <w:lastRenderedPageBreak/>
        <w:t xml:space="preserve">One </w:t>
      </w:r>
      <w:proofErr w:type="spellStart"/>
      <w:r w:rsidRPr="00D80070">
        <w:rPr>
          <w:rPrChange w:id="541" w:author="Nigel Laflin" w:date="2011-04-13T14:09:00Z">
            <w:rPr>
              <w:rFonts w:ascii="Arial" w:hAnsi="Arial"/>
              <w:sz w:val="24"/>
              <w:vertAlign w:val="superscript"/>
              <w:lang w:val="nl-NL" w:eastAsia="nl-NL"/>
            </w:rPr>
          </w:rPrChange>
        </w:rPr>
        <w:t>to</w:t>
      </w:r>
      <w:proofErr w:type="spellEnd"/>
      <w:r w:rsidRPr="00D80070">
        <w:rPr>
          <w:rPrChange w:id="542" w:author="Nigel Laflin" w:date="2011-04-13T14:09:00Z">
            <w:rPr>
              <w:rFonts w:ascii="Arial" w:hAnsi="Arial"/>
              <w:sz w:val="24"/>
              <w:vertAlign w:val="superscript"/>
              <w:lang w:val="nl-NL" w:eastAsia="nl-NL"/>
            </w:rPr>
          </w:rPrChange>
        </w:rPr>
        <w:t xml:space="preserve"> many delivery - highly efficient for large audiences</w:t>
      </w:r>
    </w:p>
    <w:p w:rsidR="00E77442" w:rsidRPr="00CD0041" w:rsidRDefault="00D80070" w:rsidP="00E77442">
      <w:pPr>
        <w:pStyle w:val="ECCParBulleted"/>
      </w:pPr>
      <w:r w:rsidRPr="00D80070">
        <w:rPr>
          <w:rPrChange w:id="543" w:author="Nigel Laflin" w:date="2011-04-13T14:09:00Z">
            <w:rPr>
              <w:rFonts w:ascii="Arial" w:hAnsi="Arial"/>
              <w:sz w:val="24"/>
              <w:vertAlign w:val="superscript"/>
              <w:lang w:val="nl-NL" w:eastAsia="nl-NL"/>
            </w:rPr>
          </w:rPrChange>
        </w:rPr>
        <w:t>Free to air for the listener</w:t>
      </w:r>
    </w:p>
    <w:p w:rsidR="00E77442" w:rsidRPr="00CD0041" w:rsidRDefault="00D80070" w:rsidP="00E77442">
      <w:pPr>
        <w:pStyle w:val="ECCParBulleted"/>
      </w:pPr>
      <w:r w:rsidRPr="00D80070">
        <w:rPr>
          <w:rPrChange w:id="544" w:author="Nigel Laflin" w:date="2011-04-13T14:09:00Z">
            <w:rPr>
              <w:rFonts w:ascii="Arial" w:hAnsi="Arial"/>
              <w:sz w:val="24"/>
              <w:vertAlign w:val="superscript"/>
              <w:lang w:val="nl-NL" w:eastAsia="nl-NL"/>
            </w:rPr>
          </w:rPrChange>
        </w:rPr>
        <w:t>Access to spectrum is crucial</w:t>
      </w:r>
    </w:p>
    <w:p w:rsidR="00E77442" w:rsidRPr="00CD0041" w:rsidRDefault="00D80070" w:rsidP="00E77442">
      <w:pPr>
        <w:pStyle w:val="ECCParBulleted"/>
      </w:pPr>
      <w:r w:rsidRPr="00D80070">
        <w:rPr>
          <w:rPrChange w:id="545" w:author="Nigel Laflin" w:date="2011-04-13T14:09:00Z">
            <w:rPr>
              <w:rFonts w:ascii="Arial" w:hAnsi="Arial"/>
              <w:sz w:val="24"/>
              <w:vertAlign w:val="superscript"/>
              <w:lang w:val="nl-NL" w:eastAsia="nl-NL"/>
            </w:rPr>
          </w:rPrChange>
        </w:rPr>
        <w:t>Defined quality of service</w:t>
      </w:r>
    </w:p>
    <w:p w:rsidR="00E77442" w:rsidRPr="00CD0041" w:rsidRDefault="00E77442" w:rsidP="00E77442">
      <w:pPr>
        <w:rPr>
          <w:lang w:val="en-GB"/>
          <w:rPrChange w:id="546" w:author="Nigel Laflin" w:date="2011-04-13T14:09:00Z">
            <w:rPr/>
          </w:rPrChange>
        </w:rPr>
      </w:pPr>
    </w:p>
    <w:p w:rsidR="00E77442" w:rsidRPr="00CD0041" w:rsidRDefault="00D80070" w:rsidP="00E77442">
      <w:pPr>
        <w:pStyle w:val="ECCParagraph"/>
        <w:rPr>
          <w:b/>
        </w:rPr>
      </w:pPr>
      <w:r w:rsidRPr="00D80070">
        <w:rPr>
          <w:b/>
          <w:rPrChange w:id="547" w:author="Nigel Laflin" w:date="2011-04-13T14:09:00Z">
            <w:rPr>
              <w:rFonts w:ascii="Arial" w:hAnsi="Arial"/>
              <w:b/>
              <w:sz w:val="24"/>
              <w:vertAlign w:val="superscript"/>
              <w:lang w:val="nl-NL" w:eastAsia="nl-NL"/>
            </w:rPr>
          </w:rPrChange>
        </w:rPr>
        <w:t>2) Broadband</w:t>
      </w:r>
    </w:p>
    <w:p w:rsidR="00E77442" w:rsidRPr="00CD0041" w:rsidRDefault="00D80070" w:rsidP="00E77442">
      <w:pPr>
        <w:pStyle w:val="ECCParBulleted"/>
      </w:pPr>
      <w:r w:rsidRPr="00D80070">
        <w:rPr>
          <w:rPrChange w:id="548" w:author="Nigel Laflin" w:date="2011-04-13T14:09:00Z">
            <w:rPr>
              <w:rFonts w:ascii="Arial" w:hAnsi="Arial"/>
              <w:sz w:val="24"/>
              <w:vertAlign w:val="superscript"/>
              <w:lang w:val="nl-NL" w:eastAsia="nl-NL"/>
            </w:rPr>
          </w:rPrChange>
        </w:rPr>
        <w:t>Flexibility and interactivity</w:t>
      </w:r>
    </w:p>
    <w:p w:rsidR="00E77442" w:rsidRPr="00CD0041" w:rsidRDefault="00D80070" w:rsidP="00E77442">
      <w:pPr>
        <w:pStyle w:val="ECCParBulleted"/>
        <w:rPr>
          <w:rPrChange w:id="549" w:author="Nigel Laflin" w:date="2011-04-13T14:09:00Z">
            <w:rPr>
              <w:lang w:val="en-US"/>
            </w:rPr>
          </w:rPrChange>
        </w:rPr>
      </w:pPr>
      <w:r w:rsidRPr="00D80070">
        <w:rPr>
          <w:rPrChange w:id="550" w:author="Nigel Laflin" w:date="2011-04-13T14:09:00Z">
            <w:rPr>
              <w:rFonts w:ascii="Arial" w:hAnsi="Arial"/>
              <w:sz w:val="24"/>
              <w:vertAlign w:val="superscript"/>
              <w:lang w:val="en-US" w:eastAsia="nl-NL"/>
            </w:rPr>
          </w:rPrChange>
        </w:rPr>
        <w:t>Potential for worldwide coverage via the Internet</w:t>
      </w:r>
    </w:p>
    <w:p w:rsidR="00E77442" w:rsidRPr="00CD0041" w:rsidRDefault="00D80070" w:rsidP="00E77442">
      <w:pPr>
        <w:pStyle w:val="ECCParBulleted"/>
        <w:rPr>
          <w:rPrChange w:id="551" w:author="Nigel Laflin" w:date="2011-04-13T14:09:00Z">
            <w:rPr>
              <w:lang w:val="en-US"/>
            </w:rPr>
          </w:rPrChange>
        </w:rPr>
      </w:pPr>
      <w:r w:rsidRPr="00D80070">
        <w:rPr>
          <w:rPrChange w:id="552" w:author="Nigel Laflin" w:date="2011-04-13T14:09:00Z">
            <w:rPr>
              <w:rFonts w:ascii="Arial" w:hAnsi="Arial"/>
              <w:sz w:val="24"/>
              <w:vertAlign w:val="superscript"/>
              <w:lang w:val="en-US" w:eastAsia="nl-NL"/>
            </w:rPr>
          </w:rPrChange>
        </w:rPr>
        <w:t>Subscription needed for reception (Internet provider needed, not free to air)</w:t>
      </w:r>
    </w:p>
    <w:p w:rsidR="00E77442" w:rsidRPr="00CD0041" w:rsidRDefault="00D80070" w:rsidP="00E77442">
      <w:pPr>
        <w:pStyle w:val="ECCParBulleted"/>
      </w:pPr>
      <w:r w:rsidRPr="00D80070">
        <w:rPr>
          <w:rPrChange w:id="553" w:author="Nigel Laflin" w:date="2011-04-13T14:09:00Z">
            <w:rPr>
              <w:rFonts w:ascii="Arial" w:hAnsi="Arial"/>
              <w:sz w:val="24"/>
              <w:vertAlign w:val="superscript"/>
              <w:lang w:val="nl-NL" w:eastAsia="nl-NL"/>
            </w:rPr>
          </w:rPrChange>
        </w:rPr>
        <w:t>‘Gatekeeper’ can exercise absolute control</w:t>
      </w:r>
    </w:p>
    <w:p w:rsidR="00E77442" w:rsidRPr="00CD0041" w:rsidRDefault="00D80070" w:rsidP="00E77442">
      <w:pPr>
        <w:pStyle w:val="ECCParBulleted"/>
        <w:rPr>
          <w:rPrChange w:id="554" w:author="Nigel Laflin" w:date="2011-04-13T14:09:00Z">
            <w:rPr>
              <w:lang w:val="en-US"/>
            </w:rPr>
          </w:rPrChange>
        </w:rPr>
      </w:pPr>
      <w:r w:rsidRPr="00D80070">
        <w:rPr>
          <w:rPrChange w:id="555" w:author="Nigel Laflin" w:date="2011-04-13T14:09:00Z">
            <w:rPr>
              <w:rFonts w:ascii="Arial" w:hAnsi="Arial"/>
              <w:sz w:val="24"/>
              <w:vertAlign w:val="superscript"/>
              <w:lang w:val="en-US" w:eastAsia="nl-NL"/>
            </w:rPr>
          </w:rPrChange>
        </w:rPr>
        <w:t>Best effort quality of service – dependant on traffic</w:t>
      </w:r>
    </w:p>
    <w:p w:rsidR="00E77442" w:rsidRPr="00CD0041" w:rsidDel="008F15CD" w:rsidRDefault="00E77442" w:rsidP="00E77442">
      <w:pPr>
        <w:pStyle w:val="ECCParagraph"/>
        <w:rPr>
          <w:del w:id="556" w:author="marc" w:date="2010-12-09T16:21:00Z"/>
        </w:rPr>
      </w:pPr>
    </w:p>
    <w:p w:rsidR="00E77442" w:rsidRPr="00CD0041" w:rsidRDefault="00D80070" w:rsidP="00E77442">
      <w:pPr>
        <w:pStyle w:val="ECCParagraph"/>
      </w:pPr>
      <w:r w:rsidRPr="00D80070">
        <w:rPr>
          <w:rPrChange w:id="557" w:author="Nigel Laflin" w:date="2011-04-13T14:09:00Z">
            <w:rPr>
              <w:rFonts w:ascii="Arial" w:hAnsi="Arial"/>
              <w:sz w:val="24"/>
              <w:vertAlign w:val="superscript"/>
              <w:lang w:val="nl-NL" w:eastAsia="nl-NL"/>
            </w:rPr>
          </w:rPrChange>
        </w:rPr>
        <w:t>Broadcasters are now operating in a hybrid environment producing and distributing content for conventional broadcasting distribution and for the internet.  This presents challenges for the broadcaster and their regulators to:</w:t>
      </w:r>
    </w:p>
    <w:p w:rsidR="00E77442" w:rsidRPr="00CD0041" w:rsidRDefault="00D80070" w:rsidP="00E77442">
      <w:pPr>
        <w:pStyle w:val="ECCParBulleted"/>
      </w:pPr>
      <w:r w:rsidRPr="00D80070">
        <w:rPr>
          <w:rPrChange w:id="558" w:author="Nigel Laflin" w:date="2011-04-13T14:09:00Z">
            <w:rPr>
              <w:rFonts w:ascii="Arial" w:hAnsi="Arial"/>
              <w:sz w:val="24"/>
              <w:vertAlign w:val="superscript"/>
              <w:lang w:val="nl-NL" w:eastAsia="nl-NL"/>
            </w:rPr>
          </w:rPrChange>
        </w:rPr>
        <w:t>Keep radio simple for the user</w:t>
      </w:r>
    </w:p>
    <w:p w:rsidR="00E77442" w:rsidRPr="00CD0041" w:rsidRDefault="00D80070" w:rsidP="00E77442">
      <w:pPr>
        <w:pStyle w:val="ECCParBulleted"/>
      </w:pPr>
      <w:r w:rsidRPr="00D80070">
        <w:rPr>
          <w:rPrChange w:id="559" w:author="Nigel Laflin" w:date="2011-04-13T14:09:00Z">
            <w:rPr>
              <w:rFonts w:ascii="Arial" w:hAnsi="Arial"/>
              <w:sz w:val="24"/>
              <w:vertAlign w:val="superscript"/>
              <w:lang w:val="nl-NL" w:eastAsia="nl-NL"/>
            </w:rPr>
          </w:rPrChange>
        </w:rPr>
        <w:t>Keep down the costs of receivers</w:t>
      </w:r>
    </w:p>
    <w:p w:rsidR="00E77442" w:rsidRPr="00CD0041" w:rsidRDefault="00D80070" w:rsidP="00E77442">
      <w:pPr>
        <w:pStyle w:val="ECCParBulleted"/>
      </w:pPr>
      <w:r w:rsidRPr="00D80070">
        <w:rPr>
          <w:rPrChange w:id="560" w:author="Nigel Laflin" w:date="2011-04-13T14:09:00Z">
            <w:rPr>
              <w:rFonts w:ascii="Arial" w:hAnsi="Arial"/>
              <w:sz w:val="24"/>
              <w:vertAlign w:val="superscript"/>
              <w:lang w:val="nl-NL" w:eastAsia="nl-NL"/>
            </w:rPr>
          </w:rPrChange>
        </w:rPr>
        <w:t>Place constraints on standards choice</w:t>
      </w:r>
    </w:p>
    <w:p w:rsidR="00E77442" w:rsidRPr="00CD0041" w:rsidRDefault="00D80070" w:rsidP="00E77442">
      <w:pPr>
        <w:pStyle w:val="ECCParBulleted"/>
      </w:pPr>
      <w:r w:rsidRPr="00D80070">
        <w:rPr>
          <w:rPrChange w:id="561" w:author="Nigel Laflin" w:date="2011-04-13T14:09:00Z">
            <w:rPr>
              <w:rFonts w:ascii="Arial" w:hAnsi="Arial"/>
              <w:sz w:val="24"/>
              <w:vertAlign w:val="superscript"/>
              <w:lang w:val="nl-NL" w:eastAsia="nl-NL"/>
            </w:rPr>
          </w:rPrChange>
        </w:rPr>
        <w:t>Deal with technological replacement cycles faster than take-up rates and imposes certain requirements such as</w:t>
      </w:r>
    </w:p>
    <w:p w:rsidR="00E77442" w:rsidRPr="00CD0041" w:rsidRDefault="00D80070" w:rsidP="00E77442">
      <w:pPr>
        <w:pStyle w:val="ECCParBulleted"/>
        <w:numPr>
          <w:ilvl w:val="1"/>
          <w:numId w:val="1"/>
        </w:numPr>
      </w:pPr>
      <w:r w:rsidRPr="00D80070">
        <w:rPr>
          <w:rPrChange w:id="562" w:author="Nigel Laflin" w:date="2011-04-13T14:09:00Z">
            <w:rPr>
              <w:rFonts w:ascii="Arial" w:hAnsi="Arial"/>
              <w:sz w:val="24"/>
              <w:vertAlign w:val="superscript"/>
              <w:lang w:val="nl-NL" w:eastAsia="nl-NL"/>
            </w:rPr>
          </w:rPrChange>
        </w:rPr>
        <w:t>Open standardisation</w:t>
      </w:r>
    </w:p>
    <w:p w:rsidR="00E77442" w:rsidRPr="00CD0041" w:rsidRDefault="00D80070" w:rsidP="00E77442">
      <w:pPr>
        <w:pStyle w:val="ECCParBulleted"/>
        <w:numPr>
          <w:ilvl w:val="1"/>
          <w:numId w:val="1"/>
        </w:numPr>
        <w:rPr>
          <w:rPrChange w:id="563" w:author="Nigel Laflin" w:date="2011-04-13T14:09:00Z">
            <w:rPr>
              <w:lang w:val="en-US"/>
            </w:rPr>
          </w:rPrChange>
        </w:rPr>
      </w:pPr>
      <w:r w:rsidRPr="00D80070">
        <w:rPr>
          <w:rPrChange w:id="564" w:author="Nigel Laflin" w:date="2011-04-13T14:09:00Z">
            <w:rPr>
              <w:rFonts w:ascii="Arial" w:hAnsi="Arial"/>
              <w:sz w:val="24"/>
              <w:vertAlign w:val="superscript"/>
              <w:lang w:val="en-US" w:eastAsia="nl-NL"/>
            </w:rPr>
          </w:rPrChange>
        </w:rPr>
        <w:t>Assuring compatibility with CEPT and ITU spectrum regulation</w:t>
      </w:r>
    </w:p>
    <w:p w:rsidR="00E77442" w:rsidRPr="00CD0041" w:rsidRDefault="00D80070" w:rsidP="00E77442">
      <w:pPr>
        <w:pStyle w:val="ECCParBulleted"/>
        <w:numPr>
          <w:ilvl w:val="1"/>
          <w:numId w:val="1"/>
        </w:numPr>
      </w:pPr>
      <w:r w:rsidRPr="00D80070">
        <w:rPr>
          <w:rPrChange w:id="565" w:author="Nigel Laflin" w:date="2011-04-13T14:09:00Z">
            <w:rPr>
              <w:rFonts w:ascii="Arial" w:hAnsi="Arial"/>
              <w:sz w:val="24"/>
              <w:vertAlign w:val="superscript"/>
              <w:lang w:val="nl-NL" w:eastAsia="nl-NL"/>
            </w:rPr>
          </w:rPrChange>
        </w:rPr>
        <w:t>System harmonisation</w:t>
      </w:r>
    </w:p>
    <w:p w:rsidR="00E77442" w:rsidRPr="00CD0041" w:rsidRDefault="00E77442" w:rsidP="00E77442">
      <w:pPr>
        <w:pStyle w:val="ECCParagraph"/>
      </w:pPr>
    </w:p>
    <w:p w:rsidR="00E77442" w:rsidRPr="00CD0041" w:rsidRDefault="00D80070" w:rsidP="00E77442">
      <w:pPr>
        <w:pStyle w:val="ECCParagraph"/>
        <w:rPr>
          <w:rPrChange w:id="566" w:author="Nigel Laflin" w:date="2011-04-13T14:09:00Z">
            <w:rPr>
              <w:lang w:val="en-US"/>
            </w:rPr>
          </w:rPrChange>
        </w:rPr>
      </w:pPr>
      <w:r w:rsidRPr="00D80070">
        <w:rPr>
          <w:rPrChange w:id="567" w:author="Nigel Laflin" w:date="2011-04-13T14:09:00Z">
            <w:rPr>
              <w:rFonts w:ascii="Arial" w:hAnsi="Arial"/>
              <w:sz w:val="24"/>
              <w:vertAlign w:val="superscript"/>
              <w:lang w:val="nl-NL" w:eastAsia="nl-NL"/>
            </w:rPr>
          </w:rPrChange>
        </w:rPr>
        <w:t>Furthermore broadcasters need to minimise technology license costs.</w:t>
      </w:r>
    </w:p>
    <w:p w:rsidR="00151D0F" w:rsidRPr="00CD0041" w:rsidRDefault="00D80070" w:rsidP="00FC417C">
      <w:pPr>
        <w:pStyle w:val="Heading1"/>
        <w:rPr>
          <w:lang w:val="en-GB"/>
          <w:rPrChange w:id="568" w:author="Nigel Laflin" w:date="2011-04-13T14:09:00Z">
            <w:rPr/>
          </w:rPrChange>
        </w:rPr>
      </w:pPr>
      <w:bookmarkStart w:id="569" w:name="_Toc290561817"/>
      <w:r w:rsidRPr="00D80070">
        <w:rPr>
          <w:lang w:val="en-GB"/>
          <w:rPrChange w:id="570" w:author="Nigel Laflin" w:date="2011-04-13T14:09:00Z">
            <w:rPr>
              <w:rFonts w:ascii="Arial" w:hAnsi="Arial" w:cs="Times New Roman"/>
              <w:b w:val="0"/>
              <w:bCs w:val="0"/>
              <w:caps w:val="0"/>
              <w:kern w:val="0"/>
              <w:sz w:val="24"/>
              <w:szCs w:val="24"/>
              <w:vertAlign w:val="superscript"/>
              <w:lang w:val="nl-NL" w:eastAsia="nl-NL"/>
            </w:rPr>
          </w:rPrChange>
        </w:rPr>
        <w:t xml:space="preserve">COVERAGE </w:t>
      </w:r>
      <w:r w:rsidR="00C55157">
        <w:t>REQUIREMENT</w:t>
      </w:r>
      <w:r w:rsidR="001573BB">
        <w:t xml:space="preserve"> </w:t>
      </w:r>
      <w:r w:rsidR="00C55157">
        <w:t>Considerations</w:t>
      </w:r>
      <w:bookmarkEnd w:id="569"/>
    </w:p>
    <w:p w:rsidR="00E77442" w:rsidRPr="00CD0041" w:rsidRDefault="00D80070" w:rsidP="00E77442">
      <w:pPr>
        <w:pStyle w:val="ECCParagraph"/>
      </w:pPr>
      <w:proofErr w:type="gramStart"/>
      <w:r w:rsidRPr="00D80070">
        <w:rPr>
          <w:rPrChange w:id="571" w:author="Nigel Laflin" w:date="2011-04-13T14:09:00Z">
            <w:rPr>
              <w:rFonts w:ascii="Arial" w:hAnsi="Arial"/>
              <w:sz w:val="24"/>
              <w:vertAlign w:val="superscript"/>
              <w:lang w:val="nl-NL" w:eastAsia="nl-NL"/>
            </w:rPr>
          </w:rPrChange>
        </w:rPr>
        <w:t>In general terms, broadcasters target specific groups of listeners.</w:t>
      </w:r>
      <w:proofErr w:type="gramEnd"/>
      <w:r w:rsidRPr="00D80070">
        <w:rPr>
          <w:rPrChange w:id="572" w:author="Nigel Laflin" w:date="2011-04-13T14:09:00Z">
            <w:rPr>
              <w:rFonts w:ascii="Arial" w:hAnsi="Arial"/>
              <w:sz w:val="24"/>
              <w:vertAlign w:val="superscript"/>
              <w:lang w:val="nl-NL" w:eastAsia="nl-NL"/>
            </w:rPr>
          </w:rPrChange>
        </w:rPr>
        <w:t xml:space="preserve">  These can be in a defined geographical area or be interested in a particular type of content.  Within the target groups, broadcasters wish to serve as many people as possible with the greatest efficiency. Clearly, there are different needs when comparing national and regional services or public and commercial services. </w:t>
      </w:r>
    </w:p>
    <w:p w:rsidR="00E77442" w:rsidRPr="00CD0041" w:rsidRDefault="00D80070" w:rsidP="00E77442">
      <w:pPr>
        <w:pStyle w:val="ECCParagraph"/>
      </w:pPr>
      <w:r w:rsidRPr="00D80070">
        <w:rPr>
          <w:rPrChange w:id="573" w:author="Nigel Laflin" w:date="2011-04-13T14:09:00Z">
            <w:rPr>
              <w:rFonts w:ascii="Arial" w:hAnsi="Arial"/>
              <w:sz w:val="24"/>
              <w:vertAlign w:val="superscript"/>
              <w:lang w:val="nl-NL" w:eastAsia="nl-NL"/>
            </w:rPr>
          </w:rPrChange>
        </w:rPr>
        <w:t xml:space="preserve">Public broadcasters in Europe have to cover all, of or large parts of, their national territory while commercial broadcasters are usually interested only in serving highly populated areas or traffic routes. There are also broadcasters who are serving areas which are significantly larger than their national territories. Furthermore, there </w:t>
      </w:r>
      <w:proofErr w:type="gramStart"/>
      <w:r w:rsidRPr="00D80070">
        <w:rPr>
          <w:rPrChange w:id="574" w:author="Nigel Laflin" w:date="2011-04-13T14:09:00Z">
            <w:rPr>
              <w:rFonts w:ascii="Arial" w:hAnsi="Arial"/>
              <w:sz w:val="24"/>
              <w:vertAlign w:val="superscript"/>
              <w:lang w:val="nl-NL" w:eastAsia="nl-NL"/>
            </w:rPr>
          </w:rPrChange>
        </w:rPr>
        <w:t>is</w:t>
      </w:r>
      <w:proofErr w:type="gramEnd"/>
      <w:r w:rsidRPr="00D80070">
        <w:rPr>
          <w:rPrChange w:id="575" w:author="Nigel Laflin" w:date="2011-04-13T14:09:00Z">
            <w:rPr>
              <w:rFonts w:ascii="Arial" w:hAnsi="Arial"/>
              <w:sz w:val="24"/>
              <w:vertAlign w:val="superscript"/>
              <w:lang w:val="nl-NL" w:eastAsia="nl-NL"/>
            </w:rPr>
          </w:rPrChange>
        </w:rPr>
        <w:t xml:space="preserve"> a large number of community broadcasters in Europe providing services in small areas like individual towns and cities.</w:t>
      </w:r>
    </w:p>
    <w:p w:rsidR="00E77442" w:rsidRPr="00CD0041" w:rsidRDefault="00D80070" w:rsidP="00E77442">
      <w:pPr>
        <w:pStyle w:val="ECCParagraph"/>
      </w:pPr>
      <w:r w:rsidRPr="00D80070">
        <w:rPr>
          <w:rPrChange w:id="576" w:author="Nigel Laflin" w:date="2011-04-13T14:09:00Z">
            <w:rPr>
              <w:rFonts w:ascii="Arial" w:hAnsi="Arial"/>
              <w:sz w:val="24"/>
              <w:vertAlign w:val="superscript"/>
              <w:lang w:val="nl-NL" w:eastAsia="nl-NL"/>
            </w:rPr>
          </w:rPrChange>
        </w:rPr>
        <w:t>Coverage requirements may differ between and within different countries. Broadcasting services are planned for fixed, portable outdoor / indoor or mobile (e.g.</w:t>
      </w:r>
      <w:r w:rsidR="001573BB">
        <w:t xml:space="preserve"> </w:t>
      </w:r>
      <w:r w:rsidRPr="00D80070">
        <w:rPr>
          <w:rPrChange w:id="577" w:author="Nigel Laflin" w:date="2011-04-13T14:09:00Z">
            <w:rPr>
              <w:rFonts w:ascii="Arial" w:hAnsi="Arial"/>
              <w:sz w:val="24"/>
              <w:vertAlign w:val="superscript"/>
              <w:lang w:val="nl-NL" w:eastAsia="nl-NL"/>
            </w:rPr>
          </w:rPrChange>
        </w:rPr>
        <w:t>car) reception at different quality of service (</w:t>
      </w:r>
      <w:proofErr w:type="spellStart"/>
      <w:r w:rsidRPr="00D80070">
        <w:rPr>
          <w:rPrChange w:id="578" w:author="Nigel Laflin" w:date="2011-04-13T14:09:00Z">
            <w:rPr>
              <w:rFonts w:ascii="Arial" w:hAnsi="Arial"/>
              <w:sz w:val="24"/>
              <w:vertAlign w:val="superscript"/>
              <w:lang w:val="nl-NL" w:eastAsia="nl-NL"/>
            </w:rPr>
          </w:rPrChange>
        </w:rPr>
        <w:t>QoS</w:t>
      </w:r>
      <w:proofErr w:type="spellEnd"/>
      <w:r w:rsidRPr="00D80070">
        <w:rPr>
          <w:rPrChange w:id="579" w:author="Nigel Laflin" w:date="2011-04-13T14:09:00Z">
            <w:rPr>
              <w:rFonts w:ascii="Arial" w:hAnsi="Arial"/>
              <w:sz w:val="24"/>
              <w:vertAlign w:val="superscript"/>
              <w:lang w:val="nl-NL" w:eastAsia="nl-NL"/>
            </w:rPr>
          </w:rPrChange>
        </w:rPr>
        <w:t>) levels. Even within a given country the target reception modes can be different in different parts of a country</w:t>
      </w:r>
      <w:proofErr w:type="gramStart"/>
      <w:r w:rsidRPr="00D80070">
        <w:rPr>
          <w:rPrChange w:id="580" w:author="Nigel Laflin" w:date="2011-04-13T14:09:00Z">
            <w:rPr>
              <w:rFonts w:ascii="Arial" w:hAnsi="Arial"/>
              <w:sz w:val="24"/>
              <w:vertAlign w:val="superscript"/>
              <w:lang w:val="nl-NL" w:eastAsia="nl-NL"/>
            </w:rPr>
          </w:rPrChange>
        </w:rPr>
        <w:t>;  portable</w:t>
      </w:r>
      <w:proofErr w:type="gramEnd"/>
      <w:r w:rsidRPr="00D80070">
        <w:rPr>
          <w:rPrChange w:id="581" w:author="Nigel Laflin" w:date="2011-04-13T14:09:00Z">
            <w:rPr>
              <w:rFonts w:ascii="Arial" w:hAnsi="Arial"/>
              <w:sz w:val="24"/>
              <w:vertAlign w:val="superscript"/>
              <w:lang w:val="nl-NL" w:eastAsia="nl-NL"/>
            </w:rPr>
          </w:rPrChange>
        </w:rPr>
        <w:t xml:space="preserve"> indoor in big cities, mobile along the main traffic routes and fixed in rural areas, etc. Furthermore, geographic and topographic conditions </w:t>
      </w:r>
      <w:r w:rsidRPr="00D80070">
        <w:rPr>
          <w:rFonts w:cs="Arial"/>
          <w:rPrChange w:id="582" w:author="Nigel Laflin" w:date="2011-04-13T14:09:00Z">
            <w:rPr>
              <w:rFonts w:ascii="Arial" w:hAnsi="Arial" w:cs="Arial"/>
              <w:sz w:val="24"/>
              <w:vertAlign w:val="superscript"/>
              <w:lang w:val="ru-RU" w:eastAsia="nl-NL"/>
            </w:rPr>
          </w:rPrChange>
        </w:rPr>
        <w:t>– dense urban places, rural areas, mountainous or woody areas and the presence of large water spaces</w:t>
      </w:r>
      <w:r w:rsidRPr="00D80070">
        <w:rPr>
          <w:rPrChange w:id="583" w:author="Nigel Laflin" w:date="2011-04-13T14:09:00Z">
            <w:rPr>
              <w:rFonts w:ascii="Arial" w:hAnsi="Arial"/>
              <w:sz w:val="24"/>
              <w:vertAlign w:val="superscript"/>
              <w:lang w:val="nl-NL" w:eastAsia="nl-NL"/>
            </w:rPr>
          </w:rPrChange>
        </w:rPr>
        <w:t xml:space="preserve"> </w:t>
      </w:r>
      <w:r w:rsidRPr="00D80070">
        <w:rPr>
          <w:rFonts w:cs="Arial"/>
          <w:rPrChange w:id="584" w:author="Nigel Laflin" w:date="2011-04-13T14:09:00Z">
            <w:rPr>
              <w:rFonts w:ascii="Arial" w:hAnsi="Arial" w:cs="Arial"/>
              <w:sz w:val="24"/>
              <w:vertAlign w:val="superscript"/>
              <w:lang w:val="ru-RU" w:eastAsia="nl-NL"/>
            </w:rPr>
          </w:rPrChange>
        </w:rPr>
        <w:t xml:space="preserve">– are crucial. </w:t>
      </w:r>
      <w:r w:rsidRPr="00D80070">
        <w:rPr>
          <w:rPrChange w:id="585" w:author="Nigel Laflin" w:date="2011-04-13T14:09:00Z">
            <w:rPr>
              <w:rFonts w:ascii="Arial" w:hAnsi="Arial"/>
              <w:sz w:val="24"/>
              <w:vertAlign w:val="superscript"/>
              <w:lang w:val="nl-NL" w:eastAsia="nl-NL"/>
            </w:rPr>
          </w:rPrChange>
        </w:rPr>
        <w:t xml:space="preserve">This is reflected in the way that broadcast networks are planned for different location probabilities in different areas. </w:t>
      </w:r>
    </w:p>
    <w:p w:rsidR="00E77442" w:rsidRPr="00CD0041" w:rsidRDefault="00D80070" w:rsidP="00E77442">
      <w:pPr>
        <w:pStyle w:val="ECCParagraph"/>
      </w:pPr>
      <w:r w:rsidRPr="00D80070">
        <w:rPr>
          <w:rPrChange w:id="586" w:author="Nigel Laflin" w:date="2011-04-13T14:09:00Z">
            <w:rPr>
              <w:rFonts w:ascii="Arial" w:hAnsi="Arial"/>
              <w:sz w:val="24"/>
              <w:vertAlign w:val="superscript"/>
              <w:lang w:val="nl-NL" w:eastAsia="nl-NL"/>
            </w:rPr>
          </w:rPrChange>
        </w:rPr>
        <w:t>Some broadcasters provide a single programme only while others offer a range of programmes. Some of the programmes may need to be delivered throughout a whole country to a high proportion of population (for a public service possibly more than 98%) while others can be confined to administrative, cultural or linguistic regions or even parts of them.</w:t>
      </w:r>
    </w:p>
    <w:p w:rsidR="00E77442" w:rsidRPr="00CD0041" w:rsidRDefault="00D80070" w:rsidP="00E77442">
      <w:pPr>
        <w:pStyle w:val="ECCParagraph"/>
      </w:pPr>
      <w:r w:rsidRPr="00D80070">
        <w:rPr>
          <w:rPrChange w:id="587" w:author="Nigel Laflin" w:date="2011-04-13T14:09:00Z">
            <w:rPr>
              <w:rFonts w:ascii="Arial" w:hAnsi="Arial"/>
              <w:sz w:val="24"/>
              <w:vertAlign w:val="superscript"/>
              <w:lang w:val="nl-NL" w:eastAsia="nl-NL"/>
            </w:rPr>
          </w:rPrChange>
        </w:rPr>
        <w:t>Aligning programme variety with geographical coverage is just one aspect of broadcaster’s requirements. The ability to allocate transmission capacity for the delivery of particular programmes and enhanced services in a flexible manner is also a crucial freedom for broadcasters.</w:t>
      </w:r>
    </w:p>
    <w:p w:rsidR="00E77442" w:rsidRPr="00CD0041" w:rsidRDefault="00D80070" w:rsidP="00E77442">
      <w:pPr>
        <w:pStyle w:val="ECCParagraph"/>
      </w:pPr>
      <w:r w:rsidRPr="00D80070">
        <w:rPr>
          <w:rPrChange w:id="588" w:author="Nigel Laflin" w:date="2011-04-13T14:09:00Z">
            <w:rPr>
              <w:rFonts w:ascii="Arial" w:hAnsi="Arial"/>
              <w:sz w:val="24"/>
              <w:vertAlign w:val="superscript"/>
              <w:lang w:val="nl-NL" w:eastAsia="nl-NL"/>
            </w:rPr>
          </w:rPrChange>
        </w:rPr>
        <w:t>Finally, free-to-air distribution of radio programmes is essential for public service broadcasters as well as for commercial broadcasters in many countries.</w:t>
      </w:r>
    </w:p>
    <w:p w:rsidR="0077227F" w:rsidRPr="00CD0041" w:rsidRDefault="001573BB">
      <w:pPr>
        <w:pStyle w:val="Heading1"/>
        <w:rPr>
          <w:lang w:val="en-GB"/>
          <w:rPrChange w:id="589" w:author="Nigel Laflin" w:date="2011-04-13T14:09:00Z">
            <w:rPr/>
          </w:rPrChange>
        </w:rPr>
      </w:pPr>
      <w:bookmarkStart w:id="590" w:name="_Toc290561818"/>
      <w:r w:rsidRPr="001573BB">
        <w:lastRenderedPageBreak/>
        <w:t>DELIVERY SYSTEM REQUIREMENTS</w:t>
      </w:r>
      <w:bookmarkEnd w:id="590"/>
    </w:p>
    <w:p w:rsidR="00E77442" w:rsidRPr="00CD0041" w:rsidRDefault="00D80070" w:rsidP="00E77442">
      <w:pPr>
        <w:pStyle w:val="ECCParagraph"/>
      </w:pPr>
      <w:bookmarkStart w:id="591" w:name="_Ref274743743"/>
      <w:r w:rsidRPr="00D80070">
        <w:rPr>
          <w:rPrChange w:id="592" w:author="Nigel Laflin" w:date="2011-04-13T14:09:00Z">
            <w:rPr>
              <w:rFonts w:ascii="Arial" w:hAnsi="Arial"/>
              <w:sz w:val="24"/>
              <w:vertAlign w:val="superscript"/>
              <w:lang w:val="nl-NL" w:eastAsia="nl-NL"/>
            </w:rPr>
          </w:rPrChange>
        </w:rPr>
        <w:t>The following questions should be considered when comparing different distribution platforms:</w:t>
      </w:r>
    </w:p>
    <w:p w:rsidR="00E77442" w:rsidRPr="00CD0041" w:rsidRDefault="00D80070" w:rsidP="00E77442">
      <w:pPr>
        <w:pStyle w:val="BodyText"/>
        <w:numPr>
          <w:ilvl w:val="0"/>
          <w:numId w:val="19"/>
        </w:numPr>
        <w:rPr>
          <w:rFonts w:ascii="Times New Roman" w:hAnsi="Times New Roman"/>
          <w:sz w:val="20"/>
        </w:rPr>
      </w:pPr>
      <w:r w:rsidRPr="00D80070">
        <w:rPr>
          <w:rFonts w:ascii="Times New Roman" w:hAnsi="Times New Roman"/>
          <w:sz w:val="20"/>
          <w:rPrChange w:id="593" w:author="Nigel Laflin" w:date="2011-04-13T14:09:00Z">
            <w:rPr>
              <w:rFonts w:ascii="Times New Roman" w:eastAsia="Times New Roman" w:hAnsi="Times New Roman"/>
              <w:sz w:val="20"/>
              <w:szCs w:val="24"/>
              <w:vertAlign w:val="superscript"/>
              <w:lang w:val="nl-NL" w:eastAsia="nl-NL"/>
            </w:rPr>
          </w:rPrChange>
        </w:rPr>
        <w:t>How well does the technology satisfy the needs of broadcasters and listeners?</w:t>
      </w:r>
    </w:p>
    <w:p w:rsidR="00E77442" w:rsidRPr="00CD0041" w:rsidRDefault="00D80070" w:rsidP="00E77442">
      <w:pPr>
        <w:pStyle w:val="BodyText"/>
        <w:numPr>
          <w:ilvl w:val="2"/>
          <w:numId w:val="19"/>
        </w:numPr>
        <w:rPr>
          <w:rFonts w:ascii="Times New Roman" w:hAnsi="Times New Roman"/>
          <w:sz w:val="20"/>
        </w:rPr>
      </w:pPr>
      <w:r w:rsidRPr="00D80070">
        <w:rPr>
          <w:rFonts w:ascii="Times New Roman" w:hAnsi="Times New Roman"/>
          <w:sz w:val="20"/>
          <w:rPrChange w:id="594" w:author="Nigel Laflin" w:date="2011-04-13T14:09:00Z">
            <w:rPr>
              <w:rFonts w:ascii="Times New Roman" w:eastAsia="Times New Roman" w:hAnsi="Times New Roman"/>
              <w:sz w:val="20"/>
              <w:szCs w:val="24"/>
              <w:vertAlign w:val="superscript"/>
              <w:lang w:val="nl-NL" w:eastAsia="nl-NL"/>
            </w:rPr>
          </w:rPrChange>
        </w:rPr>
        <w:t xml:space="preserve">What </w:t>
      </w:r>
      <w:r w:rsidRPr="00D80070">
        <w:rPr>
          <w:rFonts w:ascii="Times New Roman" w:hAnsi="Times New Roman"/>
          <w:b/>
          <w:bCs/>
          <w:color w:val="FF0000"/>
          <w:sz w:val="20"/>
          <w:rPrChange w:id="595" w:author="Nigel Laflin" w:date="2011-04-13T14:09:00Z">
            <w:rPr>
              <w:rFonts w:ascii="Times New Roman" w:eastAsia="Times New Roman" w:hAnsi="Times New Roman"/>
              <w:b/>
              <w:bCs/>
              <w:color w:val="FF0000"/>
              <w:sz w:val="20"/>
              <w:szCs w:val="24"/>
              <w:vertAlign w:val="superscript"/>
              <w:lang w:val="nl-NL" w:eastAsia="nl-NL"/>
            </w:rPr>
          </w:rPrChange>
        </w:rPr>
        <w:t>functionality</w:t>
      </w:r>
      <w:r w:rsidRPr="00D80070">
        <w:rPr>
          <w:rFonts w:ascii="Times New Roman" w:hAnsi="Times New Roman"/>
          <w:sz w:val="20"/>
          <w:rPrChange w:id="596" w:author="Nigel Laflin" w:date="2011-04-13T14:09:00Z">
            <w:rPr>
              <w:rFonts w:ascii="Times New Roman" w:eastAsia="Times New Roman" w:hAnsi="Times New Roman"/>
              <w:sz w:val="20"/>
              <w:szCs w:val="24"/>
              <w:vertAlign w:val="superscript"/>
              <w:lang w:val="nl-NL" w:eastAsia="nl-NL"/>
            </w:rPr>
          </w:rPrChange>
        </w:rPr>
        <w:t xml:space="preserve"> can be expected? </w:t>
      </w:r>
      <w:r w:rsidRPr="00D80070">
        <w:rPr>
          <w:rFonts w:ascii="Times New Roman" w:hAnsi="Times New Roman"/>
          <w:sz w:val="20"/>
          <w:rPrChange w:id="597" w:author="Nigel Laflin" w:date="2011-04-13T14:09:00Z">
            <w:rPr>
              <w:rFonts w:ascii="Times New Roman" w:eastAsia="Times New Roman" w:hAnsi="Times New Roman"/>
              <w:sz w:val="20"/>
              <w:szCs w:val="24"/>
              <w:vertAlign w:val="superscript"/>
              <w:lang w:val="nl-NL" w:eastAsia="nl-NL"/>
            </w:rPr>
          </w:rPrChange>
        </w:rPr>
        <w:br/>
        <w:t>(e.g. reception mode, mono, stereo, data services)</w:t>
      </w:r>
    </w:p>
    <w:p w:rsidR="00E77442" w:rsidRPr="00CD0041" w:rsidRDefault="00D80070" w:rsidP="00E77442">
      <w:pPr>
        <w:pStyle w:val="BodyText"/>
        <w:numPr>
          <w:ilvl w:val="2"/>
          <w:numId w:val="19"/>
        </w:numPr>
        <w:rPr>
          <w:rFonts w:ascii="Times New Roman" w:hAnsi="Times New Roman"/>
          <w:sz w:val="20"/>
        </w:rPr>
      </w:pPr>
      <w:r w:rsidRPr="00D80070">
        <w:rPr>
          <w:rFonts w:ascii="Times New Roman" w:hAnsi="Times New Roman"/>
          <w:sz w:val="20"/>
          <w:rPrChange w:id="598" w:author="Nigel Laflin" w:date="2011-04-13T14:09:00Z">
            <w:rPr>
              <w:rFonts w:ascii="Times New Roman" w:eastAsia="Times New Roman" w:hAnsi="Times New Roman"/>
              <w:sz w:val="20"/>
              <w:szCs w:val="24"/>
              <w:vertAlign w:val="superscript"/>
              <w:lang w:val="nl-NL" w:eastAsia="nl-NL"/>
            </w:rPr>
          </w:rPrChange>
        </w:rPr>
        <w:t xml:space="preserve">What </w:t>
      </w:r>
      <w:r w:rsidRPr="00D80070">
        <w:rPr>
          <w:rFonts w:ascii="Times New Roman" w:hAnsi="Times New Roman"/>
          <w:b/>
          <w:bCs/>
          <w:color w:val="FF0000"/>
          <w:sz w:val="20"/>
          <w:rPrChange w:id="599" w:author="Nigel Laflin" w:date="2011-04-13T14:09:00Z">
            <w:rPr>
              <w:rFonts w:ascii="Times New Roman" w:eastAsia="Times New Roman" w:hAnsi="Times New Roman"/>
              <w:b/>
              <w:bCs/>
              <w:color w:val="FF0000"/>
              <w:sz w:val="20"/>
              <w:szCs w:val="24"/>
              <w:vertAlign w:val="superscript"/>
              <w:lang w:val="nl-NL" w:eastAsia="nl-NL"/>
            </w:rPr>
          </w:rPrChange>
        </w:rPr>
        <w:t>coverage</w:t>
      </w:r>
      <w:r w:rsidRPr="00D80070">
        <w:rPr>
          <w:rFonts w:ascii="Times New Roman" w:hAnsi="Times New Roman"/>
          <w:sz w:val="20"/>
          <w:rPrChange w:id="600" w:author="Nigel Laflin" w:date="2011-04-13T14:09:00Z">
            <w:rPr>
              <w:rFonts w:ascii="Times New Roman" w:eastAsia="Times New Roman" w:hAnsi="Times New Roman"/>
              <w:sz w:val="20"/>
              <w:szCs w:val="24"/>
              <w:vertAlign w:val="superscript"/>
              <w:lang w:val="nl-NL" w:eastAsia="nl-NL"/>
            </w:rPr>
          </w:rPrChange>
        </w:rPr>
        <w:t xml:space="preserve"> can be achieved? </w:t>
      </w:r>
      <w:r w:rsidRPr="00D80070">
        <w:rPr>
          <w:rFonts w:ascii="Times New Roman" w:hAnsi="Times New Roman"/>
          <w:sz w:val="20"/>
          <w:rPrChange w:id="601" w:author="Nigel Laflin" w:date="2011-04-13T14:09:00Z">
            <w:rPr>
              <w:rFonts w:ascii="Times New Roman" w:eastAsia="Times New Roman" w:hAnsi="Times New Roman"/>
              <w:sz w:val="20"/>
              <w:szCs w:val="24"/>
              <w:vertAlign w:val="superscript"/>
              <w:lang w:val="nl-NL" w:eastAsia="nl-NL"/>
            </w:rPr>
          </w:rPrChange>
        </w:rPr>
        <w:br/>
        <w:t>(e.g. nationwide/regional/local</w:t>
      </w:r>
      <w:r w:rsidRPr="00D80070">
        <w:rPr>
          <w:rStyle w:val="FootnoteReference"/>
          <w:rFonts w:ascii="Times New Roman" w:hAnsi="Times New Roman"/>
          <w:color w:val="262524"/>
          <w:sz w:val="20"/>
          <w:rPrChange w:id="602" w:author="Nigel Laflin" w:date="2011-04-13T14:09:00Z">
            <w:rPr>
              <w:rStyle w:val="FootnoteReference"/>
              <w:rFonts w:ascii="Times New Roman" w:eastAsia="Times New Roman" w:hAnsi="Times New Roman"/>
              <w:color w:val="262524"/>
              <w:sz w:val="20"/>
              <w:szCs w:val="24"/>
              <w:lang w:val="nl-NL" w:eastAsia="nl-NL"/>
            </w:rPr>
          </w:rPrChange>
        </w:rPr>
        <w:footnoteReference w:id="3"/>
      </w:r>
      <w:r w:rsidRPr="00D80070">
        <w:rPr>
          <w:rFonts w:ascii="Times New Roman" w:hAnsi="Times New Roman"/>
          <w:sz w:val="20"/>
          <w:rPrChange w:id="603" w:author="Nigel Laflin" w:date="2011-04-13T14:09:00Z">
            <w:rPr>
              <w:rFonts w:ascii="Times New Roman" w:eastAsia="Times New Roman" w:hAnsi="Times New Roman"/>
              <w:sz w:val="20"/>
              <w:szCs w:val="24"/>
              <w:vertAlign w:val="superscript"/>
              <w:lang w:val="nl-NL" w:eastAsia="nl-NL"/>
            </w:rPr>
          </w:rPrChange>
        </w:rPr>
        <w:t>)</w:t>
      </w:r>
    </w:p>
    <w:p w:rsidR="00E77442" w:rsidRPr="00CD0041" w:rsidRDefault="00D80070" w:rsidP="00E77442">
      <w:pPr>
        <w:pStyle w:val="BodyText"/>
        <w:numPr>
          <w:ilvl w:val="2"/>
          <w:numId w:val="19"/>
        </w:numPr>
        <w:rPr>
          <w:rFonts w:ascii="Times New Roman" w:hAnsi="Times New Roman"/>
          <w:sz w:val="20"/>
        </w:rPr>
      </w:pPr>
      <w:r w:rsidRPr="00D80070">
        <w:rPr>
          <w:rFonts w:ascii="Times New Roman" w:hAnsi="Times New Roman"/>
          <w:sz w:val="20"/>
          <w:rPrChange w:id="604" w:author="Nigel Laflin" w:date="2011-04-13T14:09:00Z">
            <w:rPr>
              <w:rFonts w:ascii="Times New Roman" w:eastAsia="Times New Roman" w:hAnsi="Times New Roman"/>
              <w:sz w:val="20"/>
              <w:szCs w:val="24"/>
              <w:vertAlign w:val="superscript"/>
              <w:lang w:val="nl-NL" w:eastAsia="nl-NL"/>
            </w:rPr>
          </w:rPrChange>
        </w:rPr>
        <w:t>What quality of service (</w:t>
      </w:r>
      <w:proofErr w:type="spellStart"/>
      <w:r w:rsidRPr="00D80070">
        <w:rPr>
          <w:rFonts w:ascii="Times New Roman" w:hAnsi="Times New Roman"/>
          <w:b/>
          <w:color w:val="FF0000"/>
          <w:sz w:val="20"/>
          <w:rPrChange w:id="605" w:author="Nigel Laflin" w:date="2011-04-13T14:09:00Z">
            <w:rPr>
              <w:rFonts w:ascii="Times New Roman" w:eastAsia="Times New Roman" w:hAnsi="Times New Roman"/>
              <w:b/>
              <w:color w:val="FF0000"/>
              <w:sz w:val="20"/>
              <w:szCs w:val="24"/>
              <w:vertAlign w:val="superscript"/>
              <w:lang w:val="nl-NL" w:eastAsia="nl-NL"/>
            </w:rPr>
          </w:rPrChange>
        </w:rPr>
        <w:t>QoS</w:t>
      </w:r>
      <w:proofErr w:type="spellEnd"/>
      <w:r w:rsidRPr="00D80070">
        <w:rPr>
          <w:rFonts w:ascii="Times New Roman" w:hAnsi="Times New Roman"/>
          <w:sz w:val="20"/>
          <w:rPrChange w:id="606" w:author="Nigel Laflin" w:date="2011-04-13T14:09:00Z">
            <w:rPr>
              <w:rFonts w:ascii="Times New Roman" w:eastAsia="Times New Roman" w:hAnsi="Times New Roman"/>
              <w:sz w:val="20"/>
              <w:szCs w:val="24"/>
              <w:vertAlign w:val="superscript"/>
              <w:lang w:val="nl-NL" w:eastAsia="nl-NL"/>
            </w:rPr>
          </w:rPrChange>
        </w:rPr>
        <w:t>) can be achieved?</w:t>
      </w:r>
    </w:p>
    <w:p w:rsidR="00E77442" w:rsidRPr="00CD0041" w:rsidRDefault="00D80070" w:rsidP="00E77442">
      <w:pPr>
        <w:pStyle w:val="BodyText"/>
        <w:numPr>
          <w:ilvl w:val="2"/>
          <w:numId w:val="19"/>
        </w:numPr>
        <w:rPr>
          <w:rFonts w:ascii="Times New Roman" w:hAnsi="Times New Roman"/>
          <w:sz w:val="20"/>
        </w:rPr>
      </w:pPr>
      <w:r w:rsidRPr="00D80070">
        <w:rPr>
          <w:rFonts w:ascii="Times New Roman" w:hAnsi="Times New Roman"/>
          <w:sz w:val="20"/>
          <w:rPrChange w:id="607" w:author="Nigel Laflin" w:date="2011-04-13T14:09:00Z">
            <w:rPr>
              <w:rFonts w:ascii="Times New Roman" w:eastAsia="Times New Roman" w:hAnsi="Times New Roman"/>
              <w:sz w:val="20"/>
              <w:szCs w:val="24"/>
              <w:vertAlign w:val="superscript"/>
              <w:lang w:val="nl-NL" w:eastAsia="nl-NL"/>
            </w:rPr>
          </w:rPrChange>
        </w:rPr>
        <w:t xml:space="preserve">What is the </w:t>
      </w:r>
      <w:r w:rsidRPr="00D80070">
        <w:rPr>
          <w:rFonts w:ascii="Times New Roman" w:hAnsi="Times New Roman"/>
          <w:b/>
          <w:bCs/>
          <w:color w:val="FF0000"/>
          <w:sz w:val="20"/>
          <w:rPrChange w:id="608" w:author="Nigel Laflin" w:date="2011-04-13T14:09:00Z">
            <w:rPr>
              <w:rFonts w:ascii="Times New Roman" w:eastAsia="Times New Roman" w:hAnsi="Times New Roman"/>
              <w:b/>
              <w:bCs/>
              <w:color w:val="FF0000"/>
              <w:sz w:val="20"/>
              <w:szCs w:val="24"/>
              <w:vertAlign w:val="superscript"/>
              <w:lang w:val="nl-NL" w:eastAsia="nl-NL"/>
            </w:rPr>
          </w:rPrChange>
        </w:rPr>
        <w:t>availability of equipment</w:t>
      </w:r>
      <w:r w:rsidRPr="00D80070">
        <w:rPr>
          <w:rFonts w:ascii="Times New Roman" w:hAnsi="Times New Roman"/>
          <w:sz w:val="20"/>
          <w:rPrChange w:id="609" w:author="Nigel Laflin" w:date="2011-04-13T14:09:00Z">
            <w:rPr>
              <w:rFonts w:ascii="Times New Roman" w:eastAsia="Times New Roman" w:hAnsi="Times New Roman"/>
              <w:sz w:val="20"/>
              <w:szCs w:val="24"/>
              <w:vertAlign w:val="superscript"/>
              <w:lang w:val="nl-NL" w:eastAsia="nl-NL"/>
            </w:rPr>
          </w:rPrChange>
        </w:rPr>
        <w:t>, i.e. transmitters and receivers?</w:t>
      </w:r>
    </w:p>
    <w:p w:rsidR="00E77442" w:rsidRPr="00CD0041" w:rsidRDefault="00D80070" w:rsidP="00E77442">
      <w:pPr>
        <w:pStyle w:val="BodyText"/>
        <w:numPr>
          <w:ilvl w:val="2"/>
          <w:numId w:val="19"/>
        </w:numPr>
        <w:rPr>
          <w:rFonts w:ascii="Times New Roman" w:hAnsi="Times New Roman"/>
          <w:sz w:val="20"/>
        </w:rPr>
      </w:pPr>
      <w:r w:rsidRPr="00D80070">
        <w:rPr>
          <w:rFonts w:ascii="Times New Roman" w:hAnsi="Times New Roman"/>
          <w:sz w:val="20"/>
          <w:rPrChange w:id="610" w:author="Nigel Laflin" w:date="2011-04-13T14:09:00Z">
            <w:rPr>
              <w:rFonts w:ascii="Times New Roman" w:eastAsia="Times New Roman" w:hAnsi="Times New Roman"/>
              <w:sz w:val="20"/>
              <w:szCs w:val="24"/>
              <w:vertAlign w:val="superscript"/>
              <w:lang w:val="nl-NL" w:eastAsia="nl-NL"/>
            </w:rPr>
          </w:rPrChange>
        </w:rPr>
        <w:t xml:space="preserve">What </w:t>
      </w:r>
      <w:r w:rsidRPr="00D80070">
        <w:rPr>
          <w:rFonts w:ascii="Times New Roman" w:hAnsi="Times New Roman"/>
          <w:b/>
          <w:bCs/>
          <w:color w:val="FF0000"/>
          <w:sz w:val="20"/>
          <w:rPrChange w:id="611" w:author="Nigel Laflin" w:date="2011-04-13T14:09:00Z">
            <w:rPr>
              <w:rFonts w:ascii="Times New Roman" w:eastAsia="Times New Roman" w:hAnsi="Times New Roman"/>
              <w:b/>
              <w:bCs/>
              <w:color w:val="FF0000"/>
              <w:sz w:val="20"/>
              <w:szCs w:val="24"/>
              <w:vertAlign w:val="superscript"/>
              <w:lang w:val="nl-NL" w:eastAsia="nl-NL"/>
            </w:rPr>
          </w:rPrChange>
        </w:rPr>
        <w:t>costs</w:t>
      </w:r>
      <w:r w:rsidRPr="00D80070">
        <w:rPr>
          <w:rFonts w:ascii="Times New Roman" w:hAnsi="Times New Roman"/>
          <w:sz w:val="20"/>
          <w:rPrChange w:id="612" w:author="Nigel Laflin" w:date="2011-04-13T14:09:00Z">
            <w:rPr>
              <w:rFonts w:ascii="Times New Roman" w:eastAsia="Times New Roman" w:hAnsi="Times New Roman"/>
              <w:sz w:val="20"/>
              <w:szCs w:val="24"/>
              <w:vertAlign w:val="superscript"/>
              <w:lang w:val="nl-NL" w:eastAsia="nl-NL"/>
            </w:rPr>
          </w:rPrChange>
        </w:rPr>
        <w:t xml:space="preserve"> will arise - for broadcasters and for listeners?</w:t>
      </w:r>
    </w:p>
    <w:p w:rsidR="00E77442" w:rsidRPr="00CD0041" w:rsidRDefault="00D80070" w:rsidP="00E77442">
      <w:pPr>
        <w:pStyle w:val="BodyText"/>
        <w:keepNext/>
        <w:numPr>
          <w:ilvl w:val="2"/>
          <w:numId w:val="19"/>
        </w:numPr>
        <w:rPr>
          <w:rFonts w:ascii="Times New Roman" w:hAnsi="Times New Roman"/>
          <w:sz w:val="20"/>
        </w:rPr>
      </w:pPr>
      <w:r w:rsidRPr="00D80070">
        <w:rPr>
          <w:rFonts w:ascii="Times New Roman" w:hAnsi="Times New Roman"/>
          <w:sz w:val="20"/>
          <w:rPrChange w:id="613" w:author="Nigel Laflin" w:date="2011-04-13T14:09:00Z">
            <w:rPr>
              <w:rFonts w:ascii="Times New Roman" w:eastAsia="Times New Roman" w:hAnsi="Times New Roman"/>
              <w:sz w:val="20"/>
              <w:szCs w:val="24"/>
              <w:vertAlign w:val="superscript"/>
              <w:lang w:val="nl-NL" w:eastAsia="nl-NL"/>
            </w:rPr>
          </w:rPrChange>
        </w:rPr>
        <w:t xml:space="preserve">What </w:t>
      </w:r>
      <w:r w:rsidRPr="00D80070">
        <w:rPr>
          <w:rFonts w:ascii="Times New Roman" w:hAnsi="Times New Roman"/>
          <w:b/>
          <w:bCs/>
          <w:color w:val="FF0000"/>
          <w:sz w:val="20"/>
          <w:rPrChange w:id="614" w:author="Nigel Laflin" w:date="2011-04-13T14:09:00Z">
            <w:rPr>
              <w:rFonts w:ascii="Times New Roman" w:eastAsia="Times New Roman" w:hAnsi="Times New Roman"/>
              <w:b/>
              <w:bCs/>
              <w:color w:val="FF0000"/>
              <w:sz w:val="20"/>
              <w:szCs w:val="24"/>
              <w:vertAlign w:val="superscript"/>
              <w:lang w:val="nl-NL" w:eastAsia="nl-NL"/>
            </w:rPr>
          </w:rPrChange>
        </w:rPr>
        <w:t>capacity</w:t>
      </w:r>
      <w:r w:rsidRPr="00D80070">
        <w:rPr>
          <w:rFonts w:ascii="Times New Roman" w:hAnsi="Times New Roman"/>
          <w:sz w:val="20"/>
          <w:rPrChange w:id="615" w:author="Nigel Laflin" w:date="2011-04-13T14:09:00Z">
            <w:rPr>
              <w:rFonts w:ascii="Times New Roman" w:eastAsia="Times New Roman" w:hAnsi="Times New Roman"/>
              <w:sz w:val="20"/>
              <w:szCs w:val="24"/>
              <w:vertAlign w:val="superscript"/>
              <w:lang w:val="nl-NL" w:eastAsia="nl-NL"/>
            </w:rPr>
          </w:rPrChange>
        </w:rPr>
        <w:t xml:space="preserve"> can be achieved? (e.g. bit rate per program, number of programmes in a multiplex, overall limits)</w:t>
      </w:r>
    </w:p>
    <w:p w:rsidR="00E77442" w:rsidRPr="00CD0041" w:rsidRDefault="00D80070" w:rsidP="00E77442">
      <w:pPr>
        <w:pStyle w:val="BodyText"/>
        <w:numPr>
          <w:ilvl w:val="2"/>
          <w:numId w:val="19"/>
        </w:numPr>
        <w:rPr>
          <w:rFonts w:ascii="Times New Roman" w:hAnsi="Times New Roman"/>
          <w:sz w:val="20"/>
        </w:rPr>
      </w:pPr>
      <w:r w:rsidRPr="00D80070">
        <w:rPr>
          <w:rFonts w:ascii="Times New Roman" w:hAnsi="Times New Roman"/>
          <w:sz w:val="20"/>
          <w:rPrChange w:id="616" w:author="Nigel Laflin" w:date="2011-04-13T14:09:00Z">
            <w:rPr>
              <w:rFonts w:ascii="Times New Roman" w:eastAsia="Times New Roman" w:hAnsi="Times New Roman"/>
              <w:sz w:val="20"/>
              <w:szCs w:val="24"/>
              <w:vertAlign w:val="superscript"/>
              <w:lang w:val="nl-NL" w:eastAsia="nl-NL"/>
            </w:rPr>
          </w:rPrChange>
        </w:rPr>
        <w:t xml:space="preserve">What </w:t>
      </w:r>
      <w:r w:rsidRPr="00D80070">
        <w:rPr>
          <w:rFonts w:ascii="Times New Roman" w:hAnsi="Times New Roman"/>
          <w:b/>
          <w:bCs/>
          <w:color w:val="FF0000"/>
          <w:sz w:val="20"/>
          <w:rPrChange w:id="617" w:author="Nigel Laflin" w:date="2011-04-13T14:09:00Z">
            <w:rPr>
              <w:rFonts w:ascii="Times New Roman" w:eastAsia="Times New Roman" w:hAnsi="Times New Roman"/>
              <w:b/>
              <w:bCs/>
              <w:color w:val="FF0000"/>
              <w:sz w:val="20"/>
              <w:szCs w:val="24"/>
              <w:vertAlign w:val="superscript"/>
              <w:lang w:val="nl-NL" w:eastAsia="nl-NL"/>
            </w:rPr>
          </w:rPrChange>
        </w:rPr>
        <w:t>flexibility</w:t>
      </w:r>
      <w:r w:rsidRPr="00D80070">
        <w:rPr>
          <w:rFonts w:ascii="Times New Roman" w:hAnsi="Times New Roman"/>
          <w:sz w:val="20"/>
          <w:rPrChange w:id="618" w:author="Nigel Laflin" w:date="2011-04-13T14:09:00Z">
            <w:rPr>
              <w:rFonts w:ascii="Times New Roman" w:eastAsia="Times New Roman" w:hAnsi="Times New Roman"/>
              <w:sz w:val="20"/>
              <w:szCs w:val="24"/>
              <w:vertAlign w:val="superscript"/>
              <w:lang w:val="nl-NL" w:eastAsia="nl-NL"/>
            </w:rPr>
          </w:rPrChange>
        </w:rPr>
        <w:t xml:space="preserve"> is offered in terms of multiplex configuration, control over </w:t>
      </w:r>
      <w:proofErr w:type="spellStart"/>
      <w:r w:rsidRPr="00D80070">
        <w:rPr>
          <w:rFonts w:ascii="Times New Roman" w:hAnsi="Times New Roman"/>
          <w:sz w:val="20"/>
          <w:rPrChange w:id="619" w:author="Nigel Laflin" w:date="2011-04-13T14:09:00Z">
            <w:rPr>
              <w:rFonts w:ascii="Times New Roman" w:eastAsia="Times New Roman" w:hAnsi="Times New Roman"/>
              <w:sz w:val="20"/>
              <w:szCs w:val="24"/>
              <w:vertAlign w:val="superscript"/>
              <w:lang w:val="nl-NL" w:eastAsia="nl-NL"/>
            </w:rPr>
          </w:rPrChange>
        </w:rPr>
        <w:t>QoS</w:t>
      </w:r>
      <w:proofErr w:type="spellEnd"/>
      <w:r w:rsidRPr="00D80070">
        <w:rPr>
          <w:rFonts w:ascii="Times New Roman" w:hAnsi="Times New Roman"/>
          <w:sz w:val="20"/>
          <w:rPrChange w:id="620" w:author="Nigel Laflin" w:date="2011-04-13T14:09:00Z">
            <w:rPr>
              <w:rFonts w:ascii="Times New Roman" w:eastAsia="Times New Roman" w:hAnsi="Times New Roman"/>
              <w:sz w:val="20"/>
              <w:szCs w:val="24"/>
              <w:vertAlign w:val="superscript"/>
              <w:lang w:val="nl-NL" w:eastAsia="nl-NL"/>
            </w:rPr>
          </w:rPrChange>
        </w:rPr>
        <w:t xml:space="preserve"> parameters, the possibility to increase the range of programmes and the development and implementation of new functions?</w:t>
      </w:r>
    </w:p>
    <w:p w:rsidR="00E77442" w:rsidRPr="00CD0041" w:rsidRDefault="00D80070" w:rsidP="00F7109C">
      <w:pPr>
        <w:pStyle w:val="ECCParagraph"/>
      </w:pPr>
      <w:r w:rsidRPr="00D80070">
        <w:rPr>
          <w:rPrChange w:id="621" w:author="Nigel Laflin" w:date="2011-04-13T14:09:00Z">
            <w:rPr>
              <w:rFonts w:ascii="Arial" w:hAnsi="Arial"/>
              <w:sz w:val="24"/>
              <w:vertAlign w:val="superscript"/>
              <w:lang w:val="nl-NL" w:eastAsia="nl-NL"/>
            </w:rPr>
          </w:rPrChange>
        </w:rPr>
        <w:t>Specifically for terrestrial and satellite delivery there are additional issues to be taken into consideration:</w:t>
      </w:r>
    </w:p>
    <w:p w:rsidR="00E77442" w:rsidRPr="00CD0041" w:rsidRDefault="00D80070" w:rsidP="00E77442">
      <w:pPr>
        <w:pStyle w:val="BodyText"/>
        <w:numPr>
          <w:ilvl w:val="0"/>
          <w:numId w:val="21"/>
        </w:numPr>
        <w:rPr>
          <w:rFonts w:ascii="Times New Roman" w:hAnsi="Times New Roman"/>
          <w:sz w:val="20"/>
        </w:rPr>
      </w:pPr>
      <w:r w:rsidRPr="00D80070">
        <w:rPr>
          <w:rFonts w:ascii="Times New Roman" w:hAnsi="Times New Roman"/>
          <w:sz w:val="20"/>
          <w:rPrChange w:id="622" w:author="Nigel Laflin" w:date="2011-04-13T14:09:00Z">
            <w:rPr>
              <w:rFonts w:ascii="Times New Roman" w:eastAsia="Times New Roman" w:hAnsi="Times New Roman"/>
              <w:sz w:val="20"/>
              <w:szCs w:val="24"/>
              <w:vertAlign w:val="superscript"/>
              <w:lang w:val="nl-NL" w:eastAsia="nl-NL"/>
            </w:rPr>
          </w:rPrChange>
        </w:rPr>
        <w:t>Is the technology ready to be implemented?</w:t>
      </w:r>
    </w:p>
    <w:p w:rsidR="00D80070" w:rsidRDefault="00E77442" w:rsidP="00D80070">
      <w:pPr>
        <w:pStyle w:val="BodyText"/>
        <w:numPr>
          <w:ilvl w:val="1"/>
          <w:numId w:val="21"/>
        </w:numPr>
        <w:tabs>
          <w:tab w:val="clear" w:pos="1440"/>
          <w:tab w:val="num" w:pos="900"/>
        </w:tabs>
        <w:ind w:left="900"/>
        <w:rPr>
          <w:rFonts w:ascii="Times New Roman" w:hAnsi="Times New Roman"/>
          <w:sz w:val="20"/>
        </w:rPr>
        <w:pPrChange w:id="623" w:author="Bente Pedersen" w:date="2010-12-10T11:15:00Z">
          <w:pPr>
            <w:pStyle w:val="BodyText"/>
            <w:numPr>
              <w:ilvl w:val="1"/>
              <w:numId w:val="21"/>
            </w:numPr>
            <w:tabs>
              <w:tab w:val="num" w:pos="900"/>
              <w:tab w:val="num" w:pos="1440"/>
            </w:tabs>
            <w:ind w:left="900" w:hanging="360"/>
          </w:pPr>
        </w:pPrChange>
      </w:pPr>
      <w:del w:id="624" w:author="Bente Pedersen" w:date="2010-12-10T11:15:00Z">
        <w:r w:rsidRPr="00CD0041" w:rsidDel="00D02D6B">
          <w:rPr>
            <w:rFonts w:ascii="Times New Roman" w:hAnsi="Times New Roman"/>
            <w:sz w:val="20"/>
          </w:rPr>
          <w:delText xml:space="preserve"> </w:delText>
        </w:r>
      </w:del>
      <w:proofErr w:type="gramStart"/>
      <w:r w:rsidRPr="00CD0041">
        <w:rPr>
          <w:rFonts w:ascii="Times New Roman" w:hAnsi="Times New Roman"/>
          <w:sz w:val="20"/>
        </w:rPr>
        <w:t>Are the network</w:t>
      </w:r>
      <w:proofErr w:type="gramEnd"/>
      <w:r w:rsidRPr="00CD0041">
        <w:rPr>
          <w:rFonts w:ascii="Times New Roman" w:hAnsi="Times New Roman"/>
          <w:sz w:val="20"/>
        </w:rPr>
        <w:t xml:space="preserve"> </w:t>
      </w:r>
      <w:r w:rsidRPr="00CD0041">
        <w:rPr>
          <w:rFonts w:ascii="Times New Roman" w:hAnsi="Times New Roman"/>
          <w:b/>
          <w:bCs/>
          <w:color w:val="FF0000"/>
          <w:sz w:val="20"/>
        </w:rPr>
        <w:t>planning parameters</w:t>
      </w:r>
      <w:r w:rsidRPr="00CD0041">
        <w:rPr>
          <w:rFonts w:ascii="Times New Roman" w:hAnsi="Times New Roman"/>
          <w:sz w:val="20"/>
        </w:rPr>
        <w:t xml:space="preserve"> available/agreed?</w:t>
      </w:r>
    </w:p>
    <w:p w:rsidR="00D80070" w:rsidRDefault="00E77442" w:rsidP="00D80070">
      <w:pPr>
        <w:pStyle w:val="BodyText"/>
        <w:numPr>
          <w:ilvl w:val="1"/>
          <w:numId w:val="21"/>
        </w:numPr>
        <w:tabs>
          <w:tab w:val="clear" w:pos="1440"/>
          <w:tab w:val="num" w:pos="900"/>
        </w:tabs>
        <w:ind w:left="900"/>
        <w:rPr>
          <w:rFonts w:ascii="Times New Roman" w:hAnsi="Times New Roman"/>
          <w:sz w:val="20"/>
        </w:rPr>
        <w:pPrChange w:id="625" w:author="Bente Pedersen" w:date="2010-12-10T11:15:00Z">
          <w:pPr>
            <w:pStyle w:val="BodyText"/>
            <w:numPr>
              <w:ilvl w:val="1"/>
              <w:numId w:val="21"/>
            </w:numPr>
            <w:tabs>
              <w:tab w:val="num" w:pos="900"/>
              <w:tab w:val="num" w:pos="1440"/>
            </w:tabs>
            <w:ind w:left="900" w:hanging="360"/>
          </w:pPr>
        </w:pPrChange>
      </w:pPr>
      <w:r w:rsidRPr="00CD0041">
        <w:rPr>
          <w:rFonts w:ascii="Times New Roman" w:hAnsi="Times New Roman"/>
          <w:sz w:val="20"/>
        </w:rPr>
        <w:t xml:space="preserve">Are the </w:t>
      </w:r>
      <w:r w:rsidRPr="00CD0041">
        <w:rPr>
          <w:rFonts w:ascii="Times New Roman" w:hAnsi="Times New Roman"/>
          <w:b/>
          <w:bCs/>
          <w:color w:val="FF0000"/>
          <w:sz w:val="20"/>
        </w:rPr>
        <w:t>compatibility criteria</w:t>
      </w:r>
      <w:r w:rsidRPr="00CD0041">
        <w:rPr>
          <w:rFonts w:ascii="Times New Roman" w:hAnsi="Times New Roman"/>
          <w:sz w:val="20"/>
        </w:rPr>
        <w:t xml:space="preserve"> established with other users of the same spectrum and in adjacent frequency bands?</w:t>
      </w:r>
    </w:p>
    <w:p w:rsidR="00E77442" w:rsidRPr="00CD0041" w:rsidRDefault="00E77442" w:rsidP="00E77442">
      <w:pPr>
        <w:pStyle w:val="BodyText"/>
        <w:numPr>
          <w:ilvl w:val="0"/>
          <w:numId w:val="21"/>
        </w:numPr>
        <w:rPr>
          <w:rFonts w:ascii="Times New Roman" w:hAnsi="Times New Roman"/>
          <w:sz w:val="20"/>
        </w:rPr>
      </w:pPr>
      <w:r w:rsidRPr="00CD0041">
        <w:rPr>
          <w:rFonts w:ascii="Times New Roman" w:hAnsi="Times New Roman"/>
          <w:sz w:val="20"/>
        </w:rPr>
        <w:t>How does the technology fit into the wider European context?</w:t>
      </w:r>
    </w:p>
    <w:p w:rsidR="00E77442" w:rsidRPr="00CD0041" w:rsidRDefault="00E77442" w:rsidP="00D02D6B">
      <w:pPr>
        <w:pStyle w:val="BodyText"/>
        <w:numPr>
          <w:ilvl w:val="2"/>
          <w:numId w:val="20"/>
        </w:numPr>
        <w:tabs>
          <w:tab w:val="clear" w:pos="1440"/>
          <w:tab w:val="num" w:pos="900"/>
        </w:tabs>
        <w:ind w:left="900"/>
        <w:rPr>
          <w:rFonts w:ascii="Times New Roman" w:hAnsi="Times New Roman"/>
          <w:sz w:val="20"/>
        </w:rPr>
      </w:pPr>
      <w:r w:rsidRPr="00CD0041">
        <w:rPr>
          <w:rFonts w:ascii="Times New Roman" w:hAnsi="Times New Roman"/>
          <w:sz w:val="20"/>
        </w:rPr>
        <w:t xml:space="preserve">Does it comply with the </w:t>
      </w:r>
      <w:r w:rsidRPr="00CD0041">
        <w:rPr>
          <w:rFonts w:ascii="Times New Roman" w:hAnsi="Times New Roman"/>
          <w:b/>
          <w:bCs/>
          <w:color w:val="FF0000"/>
          <w:sz w:val="20"/>
        </w:rPr>
        <w:t>international agreements</w:t>
      </w:r>
      <w:r w:rsidRPr="00CD0041">
        <w:rPr>
          <w:rFonts w:ascii="Times New Roman" w:hAnsi="Times New Roman"/>
          <w:sz w:val="20"/>
        </w:rPr>
        <w:t xml:space="preserve"> and frequency plans?</w:t>
      </w:r>
    </w:p>
    <w:p w:rsidR="00E77442" w:rsidRPr="00CD0041" w:rsidRDefault="00E77442" w:rsidP="00D02D6B">
      <w:pPr>
        <w:pStyle w:val="BodyText"/>
        <w:numPr>
          <w:ilvl w:val="2"/>
          <w:numId w:val="20"/>
        </w:numPr>
        <w:tabs>
          <w:tab w:val="clear" w:pos="1440"/>
          <w:tab w:val="num" w:pos="900"/>
        </w:tabs>
        <w:ind w:left="900"/>
        <w:rPr>
          <w:rFonts w:ascii="Times New Roman" w:hAnsi="Times New Roman"/>
          <w:sz w:val="20"/>
        </w:rPr>
      </w:pPr>
      <w:r w:rsidRPr="00CD0041">
        <w:rPr>
          <w:rFonts w:ascii="Times New Roman" w:hAnsi="Times New Roman"/>
          <w:sz w:val="20"/>
        </w:rPr>
        <w:t xml:space="preserve">Is it </w:t>
      </w:r>
      <w:r w:rsidRPr="00CD0041">
        <w:rPr>
          <w:rFonts w:ascii="Times New Roman" w:hAnsi="Times New Roman"/>
          <w:b/>
          <w:bCs/>
          <w:color w:val="FF0000"/>
          <w:sz w:val="20"/>
        </w:rPr>
        <w:t>standardised</w:t>
      </w:r>
      <w:r w:rsidRPr="00CD0041">
        <w:rPr>
          <w:rFonts w:ascii="Times New Roman" w:hAnsi="Times New Roman"/>
          <w:sz w:val="20"/>
        </w:rPr>
        <w:t xml:space="preserve"> in Europe?</w:t>
      </w:r>
    </w:p>
    <w:p w:rsidR="00E77442" w:rsidRPr="00CD0041" w:rsidRDefault="00E77442" w:rsidP="00D02D6B">
      <w:pPr>
        <w:pStyle w:val="BodyText"/>
        <w:numPr>
          <w:ilvl w:val="2"/>
          <w:numId w:val="20"/>
        </w:numPr>
        <w:tabs>
          <w:tab w:val="clear" w:pos="1440"/>
          <w:tab w:val="num" w:pos="900"/>
        </w:tabs>
        <w:ind w:left="900"/>
        <w:rPr>
          <w:rFonts w:ascii="Times New Roman" w:hAnsi="Times New Roman"/>
          <w:sz w:val="20"/>
        </w:rPr>
      </w:pPr>
      <w:r w:rsidRPr="00CD0041">
        <w:rPr>
          <w:rFonts w:ascii="Times New Roman" w:hAnsi="Times New Roman"/>
          <w:sz w:val="20"/>
        </w:rPr>
        <w:t xml:space="preserve">Is there a wide </w:t>
      </w:r>
      <w:r w:rsidRPr="00CD0041">
        <w:rPr>
          <w:rFonts w:ascii="Times New Roman" w:hAnsi="Times New Roman"/>
          <w:b/>
          <w:bCs/>
          <w:color w:val="FF0000"/>
          <w:sz w:val="20"/>
        </w:rPr>
        <w:t>support</w:t>
      </w:r>
      <w:r w:rsidRPr="00CD0041">
        <w:rPr>
          <w:rFonts w:ascii="Times New Roman" w:hAnsi="Times New Roman"/>
          <w:sz w:val="20"/>
        </w:rPr>
        <w:t xml:space="preserve"> from broadcasters, manufacturers and regulators?</w:t>
      </w:r>
    </w:p>
    <w:p w:rsidR="00E77442" w:rsidRPr="00CD0041" w:rsidRDefault="00E77442" w:rsidP="00E77442">
      <w:pPr>
        <w:pStyle w:val="BodyText"/>
        <w:numPr>
          <w:ilvl w:val="0"/>
          <w:numId w:val="18"/>
        </w:numPr>
        <w:rPr>
          <w:rFonts w:ascii="Times New Roman" w:hAnsi="Times New Roman"/>
          <w:sz w:val="20"/>
        </w:rPr>
      </w:pPr>
      <w:r w:rsidRPr="00CD0041">
        <w:rPr>
          <w:rFonts w:ascii="Times New Roman" w:hAnsi="Times New Roman"/>
          <w:sz w:val="20"/>
        </w:rPr>
        <w:t>How does the technology utilise the available spectrum?</w:t>
      </w:r>
    </w:p>
    <w:p w:rsidR="00E77442" w:rsidRPr="00CD0041" w:rsidRDefault="00E77442" w:rsidP="00D02D6B">
      <w:pPr>
        <w:pStyle w:val="BodyText"/>
        <w:numPr>
          <w:ilvl w:val="0"/>
          <w:numId w:val="17"/>
        </w:numPr>
        <w:tabs>
          <w:tab w:val="clear" w:pos="1440"/>
          <w:tab w:val="num" w:pos="900"/>
        </w:tabs>
        <w:ind w:left="900"/>
        <w:rPr>
          <w:rFonts w:ascii="Times New Roman" w:hAnsi="Times New Roman"/>
          <w:sz w:val="20"/>
        </w:rPr>
      </w:pPr>
      <w:r w:rsidRPr="00CD0041">
        <w:rPr>
          <w:rFonts w:ascii="Times New Roman" w:hAnsi="Times New Roman"/>
          <w:sz w:val="20"/>
        </w:rPr>
        <w:t xml:space="preserve"> What </w:t>
      </w:r>
      <w:r w:rsidRPr="00CD0041">
        <w:rPr>
          <w:rFonts w:ascii="Times New Roman" w:hAnsi="Times New Roman"/>
          <w:b/>
          <w:bCs/>
          <w:color w:val="FF0000"/>
          <w:sz w:val="20"/>
        </w:rPr>
        <w:t>frequency band(s)</w:t>
      </w:r>
      <w:r w:rsidRPr="00CD0041">
        <w:rPr>
          <w:rFonts w:ascii="Times New Roman" w:hAnsi="Times New Roman"/>
          <w:sz w:val="20"/>
        </w:rPr>
        <w:t xml:space="preserve"> are available?</w:t>
      </w:r>
    </w:p>
    <w:p w:rsidR="00E77442" w:rsidRPr="00CD0041" w:rsidRDefault="00E77442" w:rsidP="00D02D6B">
      <w:pPr>
        <w:pStyle w:val="BodyText"/>
        <w:numPr>
          <w:ilvl w:val="0"/>
          <w:numId w:val="17"/>
        </w:numPr>
        <w:tabs>
          <w:tab w:val="clear" w:pos="1440"/>
          <w:tab w:val="num" w:pos="900"/>
        </w:tabs>
        <w:ind w:left="900"/>
        <w:rPr>
          <w:rFonts w:ascii="Times New Roman" w:hAnsi="Times New Roman"/>
          <w:sz w:val="20"/>
        </w:rPr>
      </w:pPr>
      <w:r w:rsidRPr="00CD0041">
        <w:rPr>
          <w:rFonts w:ascii="Times New Roman" w:hAnsi="Times New Roman"/>
          <w:sz w:val="20"/>
        </w:rPr>
        <w:t xml:space="preserve">Are networks deployed in terms of MFN and/or SFN and what is the size of the networks, i.e. what is the </w:t>
      </w:r>
      <w:r w:rsidRPr="00CD0041">
        <w:rPr>
          <w:rFonts w:ascii="Times New Roman" w:hAnsi="Times New Roman"/>
          <w:b/>
          <w:bCs/>
          <w:color w:val="FF0000"/>
          <w:sz w:val="20"/>
        </w:rPr>
        <w:t>network topology</w:t>
      </w:r>
      <w:r w:rsidRPr="00CD0041">
        <w:rPr>
          <w:rFonts w:ascii="Times New Roman" w:hAnsi="Times New Roman"/>
          <w:sz w:val="20"/>
        </w:rPr>
        <w:t>?</w:t>
      </w:r>
    </w:p>
    <w:p w:rsidR="00E77442" w:rsidRPr="00CD0041" w:rsidRDefault="00D80070" w:rsidP="00F7109C">
      <w:pPr>
        <w:pStyle w:val="ECCParagraph"/>
      </w:pPr>
      <w:r w:rsidRPr="00D80070">
        <w:rPr>
          <w:rPrChange w:id="626" w:author="Nigel Laflin" w:date="2011-04-13T14:09:00Z">
            <w:rPr>
              <w:rFonts w:ascii="Arial" w:eastAsia="MS Mincho" w:hAnsi="Arial"/>
              <w:sz w:val="22"/>
              <w:szCs w:val="20"/>
              <w:vertAlign w:val="superscript"/>
              <w:lang w:eastAsia="ja-JP"/>
            </w:rPr>
          </w:rPrChange>
        </w:rPr>
        <w:t>Broadcasters need to employ distribution mechanisms that meet their requirements for coverage, quality of service, variety of content offered and so on. In particular, distribution mechanisms need to be flexible to adapt to changing requirements. Moreover, distribution costs need to be predictable and under the control of broadcasters. Access to distribution platforms should not be hindered by ‘gate-keepers’ subject to non-broadcasting interests. These are the conditions and constraints against which the suitability of a given distribution platform has to be assessed.</w:t>
      </w:r>
    </w:p>
    <w:p w:rsidR="0077227F" w:rsidRPr="00CD0041" w:rsidRDefault="00D80070">
      <w:pPr>
        <w:pStyle w:val="Heading1"/>
        <w:rPr>
          <w:lang w:val="en-GB"/>
          <w:rPrChange w:id="627" w:author="Nigel Laflin" w:date="2011-04-13T14:09:00Z">
            <w:rPr/>
          </w:rPrChange>
        </w:rPr>
      </w:pPr>
      <w:bookmarkStart w:id="628" w:name="_Toc290561819"/>
      <w:r w:rsidRPr="00D80070">
        <w:rPr>
          <w:lang w:val="en-GB"/>
          <w:rPrChange w:id="629" w:author="Nigel Laflin" w:date="2011-04-13T14:09:00Z">
            <w:rPr>
              <w:rFonts w:ascii="Arial" w:eastAsia="MS Mincho" w:hAnsi="Arial" w:cs="Times New Roman"/>
              <w:b w:val="0"/>
              <w:bCs w:val="0"/>
              <w:caps w:val="0"/>
              <w:kern w:val="0"/>
              <w:sz w:val="22"/>
              <w:szCs w:val="20"/>
              <w:vertAlign w:val="superscript"/>
              <w:lang w:val="en-GB" w:eastAsia="ja-JP"/>
            </w:rPr>
          </w:rPrChange>
        </w:rPr>
        <w:lastRenderedPageBreak/>
        <w:t>Terrestrial Distribution</w:t>
      </w:r>
      <w:bookmarkEnd w:id="628"/>
    </w:p>
    <w:p w:rsidR="00F7109C" w:rsidRPr="00CD0041" w:rsidRDefault="00D80070" w:rsidP="00F7109C">
      <w:pPr>
        <w:pStyle w:val="ECCParagraph"/>
      </w:pPr>
      <w:r w:rsidRPr="00D80070">
        <w:rPr>
          <w:rPrChange w:id="630" w:author="Nigel Laflin" w:date="2011-04-13T14:09:00Z">
            <w:rPr>
              <w:rFonts w:ascii="Arial" w:eastAsia="MS Mincho" w:hAnsi="Arial"/>
              <w:sz w:val="22"/>
              <w:szCs w:val="20"/>
              <w:vertAlign w:val="superscript"/>
              <w:lang w:eastAsia="ja-JP"/>
            </w:rPr>
          </w:rPrChange>
        </w:rPr>
        <w:t>Terrestrial distribution of radio offers a combination of many positive characteristics for listeners and broadcasters:</w:t>
      </w:r>
    </w:p>
    <w:p w:rsidR="00F7109C" w:rsidRPr="00CD0041" w:rsidRDefault="00D80070" w:rsidP="00F7109C">
      <w:pPr>
        <w:pStyle w:val="ECCParBulleted"/>
      </w:pPr>
      <w:r w:rsidRPr="00D80070">
        <w:rPr>
          <w:rPrChange w:id="631" w:author="Nigel Laflin" w:date="2011-04-13T14:09:00Z">
            <w:rPr>
              <w:rFonts w:ascii="Arial" w:eastAsia="MS Mincho" w:hAnsi="Arial"/>
              <w:sz w:val="22"/>
              <w:szCs w:val="20"/>
              <w:vertAlign w:val="superscript"/>
              <w:lang w:eastAsia="ja-JP"/>
            </w:rPr>
          </w:rPrChange>
        </w:rPr>
        <w:t>potential to provide universal coverage</w:t>
      </w:r>
    </w:p>
    <w:p w:rsidR="00F7109C" w:rsidRPr="00CD0041" w:rsidRDefault="00D80070" w:rsidP="00F7109C">
      <w:pPr>
        <w:pStyle w:val="ECCParBulleted"/>
        <w:rPr>
          <w:rPrChange w:id="632" w:author="Nigel Laflin" w:date="2011-04-13T14:09:00Z">
            <w:rPr>
              <w:lang w:val="en-US"/>
            </w:rPr>
          </w:rPrChange>
        </w:rPr>
      </w:pPr>
      <w:r w:rsidRPr="00D80070">
        <w:rPr>
          <w:rPrChange w:id="633" w:author="Nigel Laflin" w:date="2011-04-13T14:09:00Z">
            <w:rPr>
              <w:rFonts w:ascii="Arial" w:eastAsia="MS Mincho" w:hAnsi="Arial"/>
              <w:sz w:val="22"/>
              <w:szCs w:val="20"/>
              <w:vertAlign w:val="superscript"/>
              <w:lang w:eastAsia="ja-JP"/>
            </w:rPr>
          </w:rPrChange>
        </w:rPr>
        <w:t>tailored coverage (local, regional, national)</w:t>
      </w:r>
    </w:p>
    <w:p w:rsidR="00F7109C" w:rsidRPr="00CD0041" w:rsidRDefault="00D80070" w:rsidP="00F7109C">
      <w:pPr>
        <w:pStyle w:val="ECCParBulleted"/>
      </w:pPr>
      <w:r w:rsidRPr="00D80070">
        <w:rPr>
          <w:rPrChange w:id="634" w:author="Nigel Laflin" w:date="2011-04-13T14:09:00Z">
            <w:rPr>
              <w:rFonts w:ascii="Arial" w:eastAsia="MS Mincho" w:hAnsi="Arial"/>
              <w:sz w:val="22"/>
              <w:szCs w:val="20"/>
              <w:vertAlign w:val="superscript"/>
              <w:lang w:eastAsia="ja-JP"/>
            </w:rPr>
          </w:rPrChange>
        </w:rPr>
        <w:t>free to air services</w:t>
      </w:r>
    </w:p>
    <w:p w:rsidR="00F7109C" w:rsidRPr="00CD0041" w:rsidRDefault="00D80070" w:rsidP="00F7109C">
      <w:pPr>
        <w:pStyle w:val="ECCParBulleted"/>
        <w:rPr>
          <w:rPrChange w:id="635" w:author="Nigel Laflin" w:date="2011-04-13T14:09:00Z">
            <w:rPr>
              <w:lang w:val="en-US"/>
            </w:rPr>
          </w:rPrChange>
        </w:rPr>
      </w:pPr>
      <w:r w:rsidRPr="00D80070">
        <w:rPr>
          <w:rPrChange w:id="636" w:author="Nigel Laflin" w:date="2011-04-13T14:09:00Z">
            <w:rPr>
              <w:rFonts w:ascii="Arial" w:eastAsia="MS Mincho" w:hAnsi="Arial"/>
              <w:sz w:val="22"/>
              <w:szCs w:val="20"/>
              <w:vertAlign w:val="superscript"/>
              <w:lang w:val="en-US" w:eastAsia="ja-JP"/>
            </w:rPr>
          </w:rPrChange>
        </w:rPr>
        <w:t>fixed, portable (indoor) and mobile reception</w:t>
      </w:r>
    </w:p>
    <w:p w:rsidR="00F7109C" w:rsidRPr="00CD0041" w:rsidRDefault="00D80070" w:rsidP="00F7109C">
      <w:pPr>
        <w:pStyle w:val="ECCParBulleted"/>
        <w:rPr>
          <w:rPrChange w:id="637" w:author="Nigel Laflin" w:date="2011-04-13T14:09:00Z">
            <w:rPr>
              <w:lang w:val="en-US"/>
            </w:rPr>
          </w:rPrChange>
        </w:rPr>
      </w:pPr>
      <w:r w:rsidRPr="00D80070">
        <w:rPr>
          <w:rPrChange w:id="638" w:author="Nigel Laflin" w:date="2011-04-13T14:09:00Z">
            <w:rPr>
              <w:rFonts w:ascii="Arial" w:eastAsia="MS Mincho" w:hAnsi="Arial"/>
              <w:sz w:val="22"/>
              <w:szCs w:val="20"/>
              <w:vertAlign w:val="superscript"/>
              <w:lang w:val="en-US" w:eastAsia="ja-JP"/>
            </w:rPr>
          </w:rPrChange>
        </w:rPr>
        <w:t>receivers which are agile in frequency tuning and simple to use</w:t>
      </w:r>
    </w:p>
    <w:p w:rsidR="00F7109C" w:rsidRPr="00CD0041" w:rsidRDefault="00D80070" w:rsidP="00F7109C">
      <w:pPr>
        <w:pStyle w:val="ECCParBulleted"/>
        <w:rPr>
          <w:rPrChange w:id="639" w:author="Nigel Laflin" w:date="2011-04-13T14:09:00Z">
            <w:rPr>
              <w:lang w:val="en-US"/>
            </w:rPr>
          </w:rPrChange>
        </w:rPr>
      </w:pPr>
      <w:r w:rsidRPr="00D80070">
        <w:rPr>
          <w:rPrChange w:id="640" w:author="Nigel Laflin" w:date="2011-04-13T14:09:00Z">
            <w:rPr>
              <w:rFonts w:ascii="Arial" w:eastAsia="MS Mincho" w:hAnsi="Arial"/>
              <w:sz w:val="22"/>
              <w:szCs w:val="20"/>
              <w:vertAlign w:val="superscript"/>
              <w:lang w:val="en-US" w:eastAsia="ja-JP"/>
            </w:rPr>
          </w:rPrChange>
        </w:rPr>
        <w:t>reliable as a channel of information, especially in crises and catastrophes</w:t>
      </w:r>
    </w:p>
    <w:p w:rsidR="00F7109C" w:rsidRPr="00CD0041" w:rsidRDefault="00D80070" w:rsidP="00F7109C">
      <w:pPr>
        <w:pStyle w:val="ECCParBulleted"/>
        <w:rPr>
          <w:rPrChange w:id="641" w:author="Nigel Laflin" w:date="2011-04-13T14:09:00Z">
            <w:rPr>
              <w:lang w:val="en-US"/>
            </w:rPr>
          </w:rPrChange>
        </w:rPr>
      </w:pPr>
      <w:proofErr w:type="gramStart"/>
      <w:r w:rsidRPr="00D80070">
        <w:rPr>
          <w:rPrChange w:id="642" w:author="Nigel Laflin" w:date="2011-04-13T14:09:00Z">
            <w:rPr>
              <w:rFonts w:ascii="Arial" w:eastAsia="MS Mincho" w:hAnsi="Arial"/>
              <w:sz w:val="22"/>
              <w:szCs w:val="20"/>
              <w:vertAlign w:val="superscript"/>
              <w:lang w:val="en-US" w:eastAsia="ja-JP"/>
            </w:rPr>
          </w:rPrChange>
        </w:rPr>
        <w:t>an</w:t>
      </w:r>
      <w:proofErr w:type="gramEnd"/>
      <w:r w:rsidRPr="00D80070">
        <w:rPr>
          <w:rPrChange w:id="643" w:author="Nigel Laflin" w:date="2011-04-13T14:09:00Z">
            <w:rPr>
              <w:rFonts w:ascii="Arial" w:eastAsia="MS Mincho" w:hAnsi="Arial"/>
              <w:sz w:val="22"/>
              <w:szCs w:val="20"/>
              <w:vertAlign w:val="superscript"/>
              <w:lang w:val="en-US" w:eastAsia="ja-JP"/>
            </w:rPr>
          </w:rPrChange>
        </w:rPr>
        <w:t xml:space="preserve"> important medium for traffic information, shipping, mountain rescue, etc.</w:t>
      </w:r>
    </w:p>
    <w:p w:rsidR="00F7109C" w:rsidRPr="00CD0041" w:rsidRDefault="00D80070" w:rsidP="00F7109C">
      <w:pPr>
        <w:pStyle w:val="ECCParBulleted"/>
        <w:rPr>
          <w:rPrChange w:id="644" w:author="Nigel Laflin" w:date="2011-04-13T14:09:00Z">
            <w:rPr>
              <w:lang w:val="en-US"/>
            </w:rPr>
          </w:rPrChange>
        </w:rPr>
      </w:pPr>
      <w:r w:rsidRPr="00D80070">
        <w:rPr>
          <w:rPrChange w:id="645" w:author="Nigel Laflin" w:date="2011-04-13T14:09:00Z">
            <w:rPr>
              <w:rFonts w:ascii="Arial" w:eastAsia="MS Mincho" w:hAnsi="Arial"/>
              <w:sz w:val="22"/>
              <w:szCs w:val="20"/>
              <w:vertAlign w:val="superscript"/>
              <w:lang w:val="en-US" w:eastAsia="ja-JP"/>
            </w:rPr>
          </w:rPrChange>
        </w:rPr>
        <w:t>audio quality and of multi-media information is independent of the number of simultaneous listeners</w:t>
      </w:r>
    </w:p>
    <w:p w:rsidR="00F7109C" w:rsidRPr="00CD0041" w:rsidRDefault="00F7109C" w:rsidP="00F7109C">
      <w:pPr>
        <w:rPr>
          <w:sz w:val="24"/>
          <w:lang w:val="en-GB"/>
          <w:rPrChange w:id="646" w:author="Nigel Laflin" w:date="2011-04-13T14:09:00Z">
            <w:rPr>
              <w:sz w:val="24"/>
            </w:rPr>
          </w:rPrChange>
        </w:rPr>
      </w:pPr>
    </w:p>
    <w:p w:rsidR="00F7109C" w:rsidRPr="00CD0041" w:rsidRDefault="00D80070" w:rsidP="00F7109C">
      <w:pPr>
        <w:pStyle w:val="ECCParagraph"/>
      </w:pPr>
      <w:r w:rsidRPr="00D80070">
        <w:rPr>
          <w:rPrChange w:id="647" w:author="Nigel Laflin" w:date="2011-04-13T14:09:00Z">
            <w:rPr>
              <w:rFonts w:ascii="Arial" w:eastAsia="MS Mincho" w:hAnsi="Arial"/>
              <w:sz w:val="22"/>
              <w:szCs w:val="20"/>
              <w:vertAlign w:val="superscript"/>
              <w:lang w:eastAsia="ja-JP"/>
            </w:rPr>
          </w:rPrChange>
        </w:rPr>
        <w:t xml:space="preserve">The following sections describe systems and spectrum issues for the terrestrial platform.  </w:t>
      </w:r>
      <w:r w:rsidRPr="00D80070">
        <w:rPr>
          <w:highlight w:val="yellow"/>
          <w:rPrChange w:id="648" w:author="Dvorkovich" w:date="2011-04-20T11:06:00Z">
            <w:rPr>
              <w:rFonts w:ascii="Arial" w:eastAsia="MS Mincho" w:hAnsi="Arial"/>
              <w:sz w:val="22"/>
              <w:szCs w:val="20"/>
              <w:vertAlign w:val="superscript"/>
              <w:lang w:eastAsia="ja-JP"/>
            </w:rPr>
          </w:rPrChange>
        </w:rPr>
        <w:t xml:space="preserve">Annex 1 </w:t>
      </w:r>
      <w:proofErr w:type="gramStart"/>
      <w:r w:rsidRPr="00D80070">
        <w:rPr>
          <w:highlight w:val="yellow"/>
          <w:rPrChange w:id="649" w:author="Dvorkovich" w:date="2011-04-20T11:06:00Z">
            <w:rPr>
              <w:rFonts w:ascii="Arial" w:eastAsia="MS Mincho" w:hAnsi="Arial"/>
              <w:sz w:val="22"/>
              <w:szCs w:val="20"/>
              <w:vertAlign w:val="superscript"/>
              <w:lang w:eastAsia="ja-JP"/>
            </w:rPr>
          </w:rPrChange>
        </w:rPr>
        <w:t>attempts</w:t>
      </w:r>
      <w:proofErr w:type="gramEnd"/>
      <w:r w:rsidRPr="00D80070">
        <w:rPr>
          <w:highlight w:val="yellow"/>
          <w:rPrChange w:id="650" w:author="Dvorkovich" w:date="2011-04-20T11:06:00Z">
            <w:rPr>
              <w:rFonts w:ascii="Arial" w:eastAsia="MS Mincho" w:hAnsi="Arial"/>
              <w:sz w:val="22"/>
              <w:szCs w:val="20"/>
              <w:vertAlign w:val="superscript"/>
              <w:lang w:eastAsia="ja-JP"/>
            </w:rPr>
          </w:rPrChange>
        </w:rPr>
        <w:t xml:space="preserve"> to address the key questions in section 4 with respect to terrestrial broadcasting distribution.</w:t>
      </w:r>
    </w:p>
    <w:p w:rsidR="00F7109C" w:rsidRPr="00CD0041" w:rsidRDefault="00D80070" w:rsidP="00F7109C">
      <w:pPr>
        <w:pStyle w:val="Heading2"/>
        <w:rPr>
          <w:szCs w:val="24"/>
          <w:lang w:val="en-GB"/>
          <w:rPrChange w:id="651" w:author="Nigel Laflin" w:date="2011-04-13T14:09:00Z">
            <w:rPr>
              <w:szCs w:val="24"/>
            </w:rPr>
          </w:rPrChange>
        </w:rPr>
      </w:pPr>
      <w:bookmarkStart w:id="652" w:name="_Toc265158002"/>
      <w:bookmarkStart w:id="653" w:name="_Toc290561820"/>
      <w:r w:rsidRPr="00D80070">
        <w:rPr>
          <w:szCs w:val="24"/>
          <w:lang w:val="en-GB"/>
          <w:rPrChange w:id="654" w:author="Nigel Laflin" w:date="2011-04-13T14:09:00Z">
            <w:rPr>
              <w:rFonts w:ascii="Arial" w:eastAsia="MS Mincho" w:hAnsi="Arial" w:cs="Times New Roman"/>
              <w:b w:val="0"/>
              <w:bCs w:val="0"/>
              <w:iCs w:val="0"/>
              <w:sz w:val="22"/>
              <w:szCs w:val="24"/>
              <w:vertAlign w:val="superscript"/>
              <w:lang w:val="en-GB" w:eastAsia="ja-JP"/>
            </w:rPr>
          </w:rPrChange>
        </w:rPr>
        <w:t>Terrestrial Radio Broadcasting Systems</w:t>
      </w:r>
      <w:bookmarkEnd w:id="652"/>
      <w:bookmarkEnd w:id="653"/>
    </w:p>
    <w:p w:rsidR="00F7109C" w:rsidRPr="00CD0041" w:rsidRDefault="00F7109C" w:rsidP="00F7109C">
      <w:pPr>
        <w:pStyle w:val="ECCParagraph"/>
        <w:rPr>
          <w:rPrChange w:id="655" w:author="Nigel Laflin" w:date="2011-04-13T14:09:00Z">
            <w:rPr>
              <w:lang w:val="en-US"/>
            </w:rPr>
          </w:rPrChange>
        </w:rPr>
      </w:pPr>
    </w:p>
    <w:p w:rsidR="00F7109C" w:rsidRPr="00CD0041" w:rsidRDefault="00D80070" w:rsidP="00E14754">
      <w:pPr>
        <w:pStyle w:val="Heading3"/>
        <w:rPr>
          <w:lang w:val="en-GB"/>
          <w:rPrChange w:id="656" w:author="Nigel Laflin" w:date="2011-04-13T14:09:00Z">
            <w:rPr/>
          </w:rPrChange>
        </w:rPr>
      </w:pPr>
      <w:bookmarkStart w:id="657" w:name="_Toc290561821"/>
      <w:r w:rsidRPr="00D80070">
        <w:rPr>
          <w:szCs w:val="20"/>
          <w:lang w:val="en-GB"/>
          <w:rPrChange w:id="658" w:author="Nigel Laflin" w:date="2011-04-13T14:09:00Z">
            <w:rPr>
              <w:rFonts w:ascii="Arial" w:eastAsia="MS Mincho" w:hAnsi="Arial"/>
              <w:b w:val="0"/>
              <w:bCs w:val="0"/>
              <w:iCs/>
              <w:sz w:val="22"/>
              <w:szCs w:val="20"/>
              <w:vertAlign w:val="superscript"/>
              <w:lang w:val="en-GB" w:eastAsia="ja-JP"/>
            </w:rPr>
          </w:rPrChange>
        </w:rPr>
        <w:t>Analogue</w:t>
      </w:r>
      <w:r w:rsidRPr="00D80070">
        <w:rPr>
          <w:lang w:val="en-GB"/>
          <w:rPrChange w:id="659" w:author="Nigel Laflin" w:date="2011-04-13T14:09:00Z">
            <w:rPr>
              <w:rFonts w:ascii="Arial" w:eastAsia="MS Mincho" w:hAnsi="Arial"/>
              <w:b w:val="0"/>
              <w:bCs w:val="0"/>
              <w:sz w:val="22"/>
              <w:szCs w:val="20"/>
              <w:vertAlign w:val="superscript"/>
              <w:lang w:val="en-GB" w:eastAsia="ja-JP"/>
            </w:rPr>
          </w:rPrChange>
        </w:rPr>
        <w:t xml:space="preserve"> Radio Broadcasting Systems</w:t>
      </w:r>
      <w:bookmarkEnd w:id="657"/>
    </w:p>
    <w:p w:rsidR="00F7109C" w:rsidRPr="00CD0041" w:rsidRDefault="00D80070" w:rsidP="00F7109C">
      <w:pPr>
        <w:pStyle w:val="ECCParagraph"/>
      </w:pPr>
      <w:r w:rsidRPr="00D80070">
        <w:rPr>
          <w:rPrChange w:id="660" w:author="Nigel Laflin" w:date="2011-04-13T14:09:00Z">
            <w:rPr>
              <w:rFonts w:ascii="Arial" w:eastAsia="MS Mincho" w:hAnsi="Arial"/>
              <w:sz w:val="22"/>
              <w:szCs w:val="20"/>
              <w:vertAlign w:val="superscript"/>
              <w:lang w:eastAsia="ja-JP"/>
            </w:rPr>
          </w:rPrChange>
        </w:rPr>
        <w:t xml:space="preserve">AM and FM radio are currently the primary means to deliver conventional, (‘linear’), audio content.  Both can also be used to deliver additional services such as low bit rate radio text and traffic information. These systems have been in use for many years and their strengths and weaknesses are well known – see for example </w:t>
      </w:r>
      <w:r w:rsidRPr="00D80070">
        <w:rPr>
          <w:highlight w:val="yellow"/>
          <w:rPrChange w:id="661" w:author="Nigel Laflin" w:date="2011-04-13T14:09:00Z">
            <w:rPr>
              <w:rFonts w:ascii="Arial" w:eastAsia="MS Mincho" w:hAnsi="Arial"/>
              <w:sz w:val="22"/>
              <w:szCs w:val="20"/>
              <w:highlight w:val="yellow"/>
              <w:vertAlign w:val="superscript"/>
              <w:lang w:eastAsia="ja-JP"/>
            </w:rPr>
          </w:rPrChange>
        </w:rPr>
        <w:t>ECC Report 141]</w:t>
      </w:r>
      <w:ins w:id="662" w:author="marc" w:date="2010-12-09T17:33:00Z">
        <w:r w:rsidRPr="00D80070">
          <w:rPr>
            <w:rPrChange w:id="663" w:author="Nigel Laflin" w:date="2011-04-13T14:09:00Z">
              <w:rPr>
                <w:rFonts w:ascii="Arial" w:eastAsia="MS Mincho" w:hAnsi="Arial"/>
                <w:sz w:val="22"/>
                <w:szCs w:val="20"/>
                <w:vertAlign w:val="superscript"/>
                <w:lang w:eastAsia="ja-JP"/>
              </w:rPr>
            </w:rPrChange>
          </w:rPr>
          <w:t xml:space="preserve"> [ref3]</w:t>
        </w:r>
      </w:ins>
      <w:r w:rsidRPr="00D80070">
        <w:rPr>
          <w:rPrChange w:id="664" w:author="Nigel Laflin" w:date="2011-04-13T14:09:00Z">
            <w:rPr>
              <w:rFonts w:ascii="Arial" w:eastAsia="MS Mincho" w:hAnsi="Arial"/>
              <w:sz w:val="22"/>
              <w:szCs w:val="20"/>
              <w:vertAlign w:val="superscript"/>
              <w:lang w:eastAsia="ja-JP"/>
            </w:rPr>
          </w:rPrChange>
        </w:rPr>
        <w:t>.</w:t>
      </w:r>
    </w:p>
    <w:p w:rsidR="00F7109C" w:rsidRPr="00CD0041" w:rsidRDefault="00D80070" w:rsidP="00E14754">
      <w:pPr>
        <w:pStyle w:val="Heading3"/>
        <w:rPr>
          <w:lang w:val="en-GB"/>
          <w:rPrChange w:id="665" w:author="Nigel Laflin" w:date="2011-04-13T14:09:00Z">
            <w:rPr/>
          </w:rPrChange>
        </w:rPr>
      </w:pPr>
      <w:bookmarkStart w:id="666" w:name="_Toc290561822"/>
      <w:r w:rsidRPr="00D80070">
        <w:rPr>
          <w:lang w:val="en-GB"/>
          <w:rPrChange w:id="667" w:author="Nigel Laflin" w:date="2011-04-13T14:09:00Z">
            <w:rPr>
              <w:rFonts w:ascii="Arial" w:eastAsia="MS Mincho" w:hAnsi="Arial"/>
              <w:b w:val="0"/>
              <w:bCs w:val="0"/>
              <w:sz w:val="22"/>
              <w:szCs w:val="20"/>
              <w:vertAlign w:val="superscript"/>
              <w:lang w:val="en-GB" w:eastAsia="ja-JP"/>
            </w:rPr>
          </w:rPrChange>
        </w:rPr>
        <w:t>Digital Radio Broadcasting Systems</w:t>
      </w:r>
      <w:bookmarkEnd w:id="666"/>
    </w:p>
    <w:p w:rsidR="00F7109C" w:rsidRPr="00CD0041" w:rsidRDefault="00D80070" w:rsidP="00F7109C">
      <w:pPr>
        <w:pStyle w:val="ECCParagraph"/>
      </w:pPr>
      <w:r w:rsidRPr="00D80070">
        <w:rPr>
          <w:rPrChange w:id="668" w:author="Nigel Laflin" w:date="2011-04-13T14:09:00Z">
            <w:rPr>
              <w:rFonts w:ascii="Arial" w:eastAsia="MS Mincho" w:hAnsi="Arial"/>
              <w:sz w:val="22"/>
              <w:szCs w:val="20"/>
              <w:vertAlign w:val="superscript"/>
              <w:lang w:eastAsia="ja-JP"/>
            </w:rPr>
          </w:rPrChange>
        </w:rPr>
        <w:t>This report deals with four digital radio broadcasting systems:</w:t>
      </w:r>
    </w:p>
    <w:p w:rsidR="00F7109C" w:rsidRPr="00CD0041" w:rsidRDefault="00D80070" w:rsidP="00F7109C">
      <w:pPr>
        <w:pStyle w:val="ECCParBulleted"/>
      </w:pPr>
      <w:r w:rsidRPr="00D80070">
        <w:rPr>
          <w:b/>
          <w:rPrChange w:id="669" w:author="Nigel Laflin" w:date="2011-04-13T14:09:00Z">
            <w:rPr>
              <w:rFonts w:ascii="Arial" w:eastAsia="MS Mincho" w:hAnsi="Arial"/>
              <w:b/>
              <w:sz w:val="22"/>
              <w:szCs w:val="20"/>
              <w:vertAlign w:val="superscript"/>
              <w:lang w:eastAsia="ja-JP"/>
            </w:rPr>
          </w:rPrChange>
        </w:rPr>
        <w:t xml:space="preserve">Digital Radio </w:t>
      </w:r>
      <w:proofErr w:type="spellStart"/>
      <w:r w:rsidRPr="00D80070">
        <w:rPr>
          <w:b/>
          <w:rPrChange w:id="670" w:author="Nigel Laflin" w:date="2011-04-13T14:09:00Z">
            <w:rPr>
              <w:rFonts w:ascii="Arial" w:eastAsia="MS Mincho" w:hAnsi="Arial"/>
              <w:b/>
              <w:sz w:val="22"/>
              <w:szCs w:val="20"/>
              <w:vertAlign w:val="superscript"/>
              <w:lang w:eastAsia="ja-JP"/>
            </w:rPr>
          </w:rPrChange>
        </w:rPr>
        <w:t>Mondiale</w:t>
      </w:r>
      <w:proofErr w:type="spellEnd"/>
      <w:r w:rsidRPr="00D80070">
        <w:rPr>
          <w:b/>
          <w:rPrChange w:id="671" w:author="Nigel Laflin" w:date="2011-04-13T14:09:00Z">
            <w:rPr>
              <w:rFonts w:ascii="Arial" w:eastAsia="MS Mincho" w:hAnsi="Arial"/>
              <w:b/>
              <w:sz w:val="22"/>
              <w:szCs w:val="20"/>
              <w:vertAlign w:val="superscript"/>
              <w:lang w:eastAsia="ja-JP"/>
            </w:rPr>
          </w:rPrChange>
        </w:rPr>
        <w:t xml:space="preserve"> DRM</w:t>
      </w:r>
      <w:r w:rsidRPr="00D80070">
        <w:rPr>
          <w:rPrChange w:id="672" w:author="Nigel Laflin" w:date="2011-04-13T14:09:00Z">
            <w:rPr>
              <w:rFonts w:ascii="Arial" w:eastAsia="MS Mincho" w:hAnsi="Arial"/>
              <w:sz w:val="22"/>
              <w:szCs w:val="20"/>
              <w:vertAlign w:val="superscript"/>
              <w:lang w:eastAsia="ja-JP"/>
            </w:rPr>
          </w:rPrChange>
        </w:rPr>
        <w:t xml:space="preserve">:  Digital system for long, medium and shortwave ('DRM30' broadcast configuration) and the VHF bands I, II (FM) and possibly III ('DRM+' broadcast configuration). It usually carries audio and multimedia programme(s) of a single broadcaster.  </w:t>
      </w:r>
      <w:r w:rsidR="00133117" w:rsidRPr="00133117">
        <w:t xml:space="preserve">  </w:t>
      </w:r>
    </w:p>
    <w:p w:rsidR="00F7109C" w:rsidRPr="00CD0041" w:rsidRDefault="00D80070" w:rsidP="00F7109C">
      <w:pPr>
        <w:pStyle w:val="ECCParBulleted"/>
      </w:pPr>
      <w:r w:rsidRPr="00D80070">
        <w:rPr>
          <w:b/>
          <w:rPrChange w:id="673" w:author="Nigel Laflin" w:date="2011-04-13T14:09:00Z">
            <w:rPr>
              <w:rFonts w:ascii="Arial" w:eastAsia="MS Mincho" w:hAnsi="Arial"/>
              <w:b/>
              <w:sz w:val="22"/>
              <w:szCs w:val="20"/>
              <w:vertAlign w:val="superscript"/>
              <w:lang w:eastAsia="ja-JP"/>
            </w:rPr>
          </w:rPrChange>
        </w:rPr>
        <w:t>Digital Audio Broadcasting DAB</w:t>
      </w:r>
      <w:r w:rsidRPr="00D80070">
        <w:rPr>
          <w:rPrChange w:id="674" w:author="Nigel Laflin" w:date="2011-04-13T14:09:00Z">
            <w:rPr>
              <w:rFonts w:ascii="Arial" w:eastAsia="MS Mincho" w:hAnsi="Arial"/>
              <w:sz w:val="22"/>
              <w:szCs w:val="20"/>
              <w:vertAlign w:val="superscript"/>
              <w:lang w:eastAsia="ja-JP"/>
            </w:rPr>
          </w:rPrChange>
        </w:rPr>
        <w:t xml:space="preserve"> (DAB Classic, DAB+ and DMB audio </w:t>
      </w:r>
      <w:proofErr w:type="spellStart"/>
      <w:r w:rsidRPr="00D80070">
        <w:rPr>
          <w:rPrChange w:id="675" w:author="Nigel Laflin" w:date="2011-04-13T14:09:00Z">
            <w:rPr>
              <w:rFonts w:ascii="Arial" w:eastAsia="MS Mincho" w:hAnsi="Arial"/>
              <w:sz w:val="22"/>
              <w:szCs w:val="20"/>
              <w:vertAlign w:val="superscript"/>
              <w:lang w:eastAsia="ja-JP"/>
            </w:rPr>
          </w:rPrChange>
        </w:rPr>
        <w:t>codecs</w:t>
      </w:r>
      <w:proofErr w:type="spellEnd"/>
      <w:r w:rsidRPr="00D80070">
        <w:rPr>
          <w:rPrChange w:id="676" w:author="Nigel Laflin" w:date="2011-04-13T14:09:00Z">
            <w:rPr>
              <w:rFonts w:ascii="Arial" w:eastAsia="MS Mincho" w:hAnsi="Arial"/>
              <w:sz w:val="22"/>
              <w:szCs w:val="20"/>
              <w:vertAlign w:val="superscript"/>
              <w:lang w:eastAsia="ja-JP"/>
            </w:rPr>
          </w:rPrChange>
        </w:rPr>
        <w:t>): currently introduced in several countries in Europe and Asia. The DAB+ audio codec enables roughly twice the number of services per multiplex compared to the DAB Classic codec.</w:t>
      </w:r>
    </w:p>
    <w:p w:rsidR="00F7109C" w:rsidRPr="00CD0041" w:rsidRDefault="00D80070" w:rsidP="00F7109C">
      <w:pPr>
        <w:pStyle w:val="ECCParBulleted"/>
      </w:pPr>
      <w:r w:rsidRPr="00D80070">
        <w:rPr>
          <w:b/>
          <w:rPrChange w:id="677" w:author="Nigel Laflin" w:date="2011-04-13T14:09:00Z">
            <w:rPr>
              <w:rFonts w:ascii="Arial" w:eastAsia="MS Mincho" w:hAnsi="Arial"/>
              <w:b/>
              <w:sz w:val="22"/>
              <w:szCs w:val="20"/>
              <w:vertAlign w:val="superscript"/>
              <w:lang w:eastAsia="ja-JP"/>
            </w:rPr>
          </w:rPrChange>
        </w:rPr>
        <w:t>HD Radio</w:t>
      </w:r>
      <w:r w:rsidRPr="00D80070">
        <w:rPr>
          <w:rPrChange w:id="678" w:author="Nigel Laflin" w:date="2011-04-13T14:09:00Z">
            <w:rPr>
              <w:rFonts w:ascii="Arial" w:eastAsia="MS Mincho" w:hAnsi="Arial"/>
              <w:sz w:val="22"/>
              <w:szCs w:val="20"/>
              <w:vertAlign w:val="superscript"/>
              <w:lang w:eastAsia="ja-JP"/>
            </w:rPr>
          </w:rPrChange>
        </w:rPr>
        <w:t xml:space="preserve">: A </w:t>
      </w:r>
      <w:proofErr w:type="spellStart"/>
      <w:r w:rsidRPr="00D80070">
        <w:rPr>
          <w:rPrChange w:id="679" w:author="Nigel Laflin" w:date="2011-04-13T14:09:00Z">
            <w:rPr>
              <w:rFonts w:ascii="Arial" w:eastAsia="MS Mincho" w:hAnsi="Arial"/>
              <w:sz w:val="22"/>
              <w:szCs w:val="20"/>
              <w:vertAlign w:val="superscript"/>
              <w:lang w:eastAsia="ja-JP"/>
            </w:rPr>
          </w:rPrChange>
        </w:rPr>
        <w:t>propriatry</w:t>
      </w:r>
      <w:proofErr w:type="spellEnd"/>
      <w:r w:rsidRPr="00D80070">
        <w:rPr>
          <w:rPrChange w:id="680" w:author="Nigel Laflin" w:date="2011-04-13T14:09:00Z">
            <w:rPr>
              <w:rFonts w:ascii="Arial" w:eastAsia="MS Mincho" w:hAnsi="Arial"/>
              <w:sz w:val="22"/>
              <w:szCs w:val="20"/>
              <w:vertAlign w:val="superscript"/>
              <w:lang w:eastAsia="ja-JP"/>
            </w:rPr>
          </w:rPrChange>
        </w:rPr>
        <w:t xml:space="preserve"> standard developed in the USA which supports simultaneous operation of legacy analogue services (AM and FM), while allowing for gradual transition to digital services. Currently implemented in the USA, and considered in some other countries.</w:t>
      </w:r>
    </w:p>
    <w:p w:rsidR="00F7109C" w:rsidRPr="00CD0041" w:rsidRDefault="00D80070" w:rsidP="00F7109C">
      <w:pPr>
        <w:pStyle w:val="ECCParBulleted"/>
      </w:pPr>
      <w:r w:rsidRPr="00D80070">
        <w:rPr>
          <w:b/>
          <w:rPrChange w:id="681" w:author="Nigel Laflin" w:date="2011-04-13T14:09:00Z">
            <w:rPr>
              <w:rFonts w:ascii="Arial" w:eastAsia="MS Mincho" w:hAnsi="Arial"/>
              <w:b/>
              <w:sz w:val="22"/>
              <w:szCs w:val="20"/>
              <w:vertAlign w:val="superscript"/>
              <w:lang w:eastAsia="ja-JP"/>
            </w:rPr>
          </w:rPrChange>
        </w:rPr>
        <w:t>RAVIS</w:t>
      </w:r>
      <w:r w:rsidRPr="00D80070">
        <w:rPr>
          <w:rPrChange w:id="682" w:author="Nigel Laflin" w:date="2011-04-13T14:09:00Z">
            <w:rPr>
              <w:rFonts w:ascii="Arial" w:eastAsia="MS Mincho" w:hAnsi="Arial"/>
              <w:sz w:val="22"/>
              <w:szCs w:val="20"/>
              <w:vertAlign w:val="superscript"/>
              <w:lang w:eastAsia="ja-JP"/>
            </w:rPr>
          </w:rPrChange>
        </w:rPr>
        <w:t xml:space="preserve">: </w:t>
      </w:r>
      <w:r w:rsidR="00133117" w:rsidRPr="00133117">
        <w:t>Digital terrestrial broadcasting system for VHF bands I and II. It is intended to deliver audio and multimedia (including video) content for fixed, portable and mobile reception through narrowband RF channels (100, 200, 250 kHz bandwidth).</w:t>
      </w:r>
    </w:p>
    <w:p w:rsidR="00F7109C" w:rsidRPr="00CD0041" w:rsidRDefault="00F7109C" w:rsidP="00F7109C">
      <w:pPr>
        <w:pStyle w:val="ECCParagraph"/>
        <w:rPr>
          <w:ins w:id="683" w:author="Dr. Roland Beutler" w:date="2010-12-15T14:24:00Z"/>
          <w:highlight w:val="yellow"/>
        </w:rPr>
      </w:pPr>
    </w:p>
    <w:p w:rsidR="004278CD" w:rsidRPr="00CD0041" w:rsidRDefault="00D80070" w:rsidP="00F7109C">
      <w:pPr>
        <w:pStyle w:val="ECCParagraph"/>
        <w:rPr>
          <w:ins w:id="684" w:author="Dr. Roland Beutler" w:date="2010-12-15T11:41:00Z"/>
          <w:highlight w:val="yellow"/>
        </w:rPr>
      </w:pPr>
      <w:ins w:id="685" w:author="Dr. Roland Beutler" w:date="2010-12-15T14:24:00Z">
        <w:r w:rsidRPr="00D80070">
          <w:rPr>
            <w:highlight w:val="yellow"/>
            <w:rPrChange w:id="686" w:author="Nigel Laflin" w:date="2011-04-13T14:09:00Z">
              <w:rPr>
                <w:rFonts w:ascii="Arial" w:eastAsia="MS Mincho" w:hAnsi="Arial"/>
                <w:sz w:val="22"/>
                <w:szCs w:val="20"/>
                <w:highlight w:val="yellow"/>
                <w:vertAlign w:val="superscript"/>
                <w:lang w:eastAsia="ja-JP"/>
              </w:rPr>
            </w:rPrChange>
          </w:rPr>
          <w:t xml:space="preserve">[NOTE: a table should be developed that gives a quick overview about important features of the </w:t>
        </w:r>
      </w:ins>
      <w:ins w:id="687" w:author="Dr. Roland Beutler" w:date="2010-12-15T14:25:00Z">
        <w:r w:rsidRPr="00D80070">
          <w:rPr>
            <w:highlight w:val="yellow"/>
            <w:rPrChange w:id="688" w:author="Nigel Laflin" w:date="2011-04-13T14:09:00Z">
              <w:rPr>
                <w:rFonts w:ascii="Arial" w:eastAsia="MS Mincho" w:hAnsi="Arial"/>
                <w:sz w:val="22"/>
                <w:szCs w:val="20"/>
                <w:highlight w:val="yellow"/>
                <w:vertAlign w:val="superscript"/>
                <w:lang w:eastAsia="ja-JP"/>
              </w:rPr>
            </w:rPrChange>
          </w:rPr>
          <w:t>different</w:t>
        </w:r>
      </w:ins>
      <w:ins w:id="689" w:author="Dr. Roland Beutler" w:date="2010-12-15T14:24:00Z">
        <w:r w:rsidRPr="00D80070">
          <w:rPr>
            <w:highlight w:val="yellow"/>
            <w:rPrChange w:id="690" w:author="Nigel Laflin" w:date="2011-04-13T14:09:00Z">
              <w:rPr>
                <w:rFonts w:ascii="Arial" w:eastAsia="MS Mincho" w:hAnsi="Arial"/>
                <w:sz w:val="22"/>
                <w:szCs w:val="20"/>
                <w:highlight w:val="yellow"/>
                <w:vertAlign w:val="superscript"/>
                <w:lang w:eastAsia="ja-JP"/>
              </w:rPr>
            </w:rPrChange>
          </w:rPr>
          <w:t xml:space="preserve"> </w:t>
        </w:r>
      </w:ins>
      <w:ins w:id="691" w:author="Dr. Roland Beutler" w:date="2010-12-15T14:25:00Z">
        <w:r w:rsidRPr="00D80070">
          <w:rPr>
            <w:highlight w:val="yellow"/>
            <w:rPrChange w:id="692" w:author="Nigel Laflin" w:date="2011-04-13T14:09:00Z">
              <w:rPr>
                <w:rFonts w:ascii="Arial" w:eastAsia="MS Mincho" w:hAnsi="Arial"/>
                <w:sz w:val="22"/>
                <w:szCs w:val="20"/>
                <w:highlight w:val="yellow"/>
                <w:vertAlign w:val="superscript"/>
                <w:lang w:eastAsia="ja-JP"/>
              </w:rPr>
            </w:rPrChange>
          </w:rPr>
          <w:t xml:space="preserve">systems, it should be put here </w:t>
        </w:r>
      </w:ins>
      <w:ins w:id="693" w:author="Dr. Roland Beutler" w:date="2010-12-15T14:26:00Z">
        <w:r w:rsidRPr="00D80070">
          <w:rPr>
            <w:highlight w:val="yellow"/>
            <w:rPrChange w:id="694" w:author="Nigel Laflin" w:date="2011-04-13T14:09:00Z">
              <w:rPr>
                <w:rFonts w:ascii="Arial" w:eastAsia="MS Mincho" w:hAnsi="Arial"/>
                <w:sz w:val="22"/>
                <w:szCs w:val="20"/>
                <w:highlight w:val="yellow"/>
                <w:vertAlign w:val="superscript"/>
                <w:lang w:eastAsia="ja-JP"/>
              </w:rPr>
            </w:rPrChange>
          </w:rPr>
          <w:sym w:font="Wingdings" w:char="F0E0"/>
        </w:r>
      </w:ins>
      <w:ins w:id="695" w:author="Dr. Roland Beutler" w:date="2010-12-15T14:25:00Z">
        <w:r w:rsidRPr="00D80070">
          <w:rPr>
            <w:highlight w:val="yellow"/>
            <w:rPrChange w:id="696" w:author="Nigel Laflin" w:date="2011-04-13T14:09:00Z">
              <w:rPr>
                <w:rFonts w:ascii="Arial" w:eastAsia="MS Mincho" w:hAnsi="Arial"/>
                <w:sz w:val="22"/>
                <w:szCs w:val="20"/>
                <w:highlight w:val="yellow"/>
                <w:vertAlign w:val="superscript"/>
                <w:lang w:eastAsia="ja-JP"/>
              </w:rPr>
            </w:rPrChange>
          </w:rPr>
          <w:t xml:space="preserve"> Mike Hate</w:t>
        </w:r>
      </w:ins>
      <w:ins w:id="697" w:author="Dr. Roland Beutler" w:date="2010-12-15T14:24:00Z">
        <w:r w:rsidRPr="00D80070">
          <w:rPr>
            <w:highlight w:val="yellow"/>
            <w:rPrChange w:id="698" w:author="Nigel Laflin" w:date="2011-04-13T14:09:00Z">
              <w:rPr>
                <w:rFonts w:ascii="Arial" w:eastAsia="MS Mincho" w:hAnsi="Arial"/>
                <w:sz w:val="22"/>
                <w:szCs w:val="20"/>
                <w:highlight w:val="yellow"/>
                <w:vertAlign w:val="superscript"/>
                <w:lang w:eastAsia="ja-JP"/>
              </w:rPr>
            </w:rPrChange>
          </w:rPr>
          <w:t>]</w:t>
        </w:r>
      </w:ins>
    </w:p>
    <w:p w:rsidR="00F84731" w:rsidRPr="00CD0041" w:rsidRDefault="00D80070" w:rsidP="00F7109C">
      <w:pPr>
        <w:pStyle w:val="ECCParagraph"/>
        <w:rPr>
          <w:highlight w:val="yellow"/>
        </w:rPr>
      </w:pPr>
      <w:ins w:id="699" w:author="Dr. Roland Beutler" w:date="2010-12-15T11:41:00Z">
        <w:r w:rsidRPr="00D80070">
          <w:rPr>
            <w:highlight w:val="yellow"/>
            <w:rPrChange w:id="700" w:author="Nigel Laflin" w:date="2011-04-13T14:09:00Z">
              <w:rPr>
                <w:rFonts w:ascii="Arial" w:eastAsia="MS Mincho" w:hAnsi="Arial"/>
                <w:sz w:val="22"/>
                <w:szCs w:val="20"/>
                <w:highlight w:val="yellow"/>
                <w:vertAlign w:val="superscript"/>
                <w:lang w:eastAsia="ja-JP"/>
              </w:rPr>
            </w:rPrChange>
          </w:rPr>
          <w:t>[NOTE: put references where information on the systems can be found]</w:t>
        </w:r>
      </w:ins>
    </w:p>
    <w:p w:rsidR="00F7109C" w:rsidRPr="00CD0041" w:rsidRDefault="00D80070" w:rsidP="00E14754">
      <w:pPr>
        <w:pStyle w:val="Heading3"/>
        <w:rPr>
          <w:lang w:val="en-GB"/>
          <w:rPrChange w:id="701" w:author="Nigel Laflin" w:date="2011-04-13T14:09:00Z">
            <w:rPr/>
          </w:rPrChange>
        </w:rPr>
      </w:pPr>
      <w:bookmarkStart w:id="702" w:name="_Toc265158003"/>
      <w:bookmarkStart w:id="703" w:name="_Toc290561823"/>
      <w:r w:rsidRPr="00D80070">
        <w:rPr>
          <w:lang w:val="en-GB"/>
          <w:rPrChange w:id="704" w:author="Nigel Laflin" w:date="2011-04-13T14:09:00Z">
            <w:rPr>
              <w:rFonts w:ascii="Arial" w:eastAsia="MS Mincho" w:hAnsi="Arial"/>
              <w:b w:val="0"/>
              <w:bCs w:val="0"/>
              <w:sz w:val="22"/>
              <w:szCs w:val="20"/>
              <w:vertAlign w:val="superscript"/>
              <w:lang w:val="en-GB" w:eastAsia="ja-JP"/>
            </w:rPr>
          </w:rPrChange>
        </w:rPr>
        <w:t>Other Terrestrial Broadcasting Systems</w:t>
      </w:r>
      <w:bookmarkEnd w:id="702"/>
      <w:bookmarkEnd w:id="703"/>
    </w:p>
    <w:p w:rsidR="00F7109C" w:rsidRPr="00CD0041" w:rsidRDefault="00D80070" w:rsidP="00C84557">
      <w:pPr>
        <w:pStyle w:val="ECCParagraph"/>
      </w:pPr>
      <w:r w:rsidRPr="00D80070">
        <w:rPr>
          <w:rPrChange w:id="705" w:author="Nigel Laflin" w:date="2011-04-13T14:09:00Z">
            <w:rPr>
              <w:rFonts w:ascii="Arial" w:eastAsia="MS Mincho" w:hAnsi="Arial"/>
              <w:sz w:val="22"/>
              <w:szCs w:val="20"/>
              <w:vertAlign w:val="superscript"/>
              <w:lang w:eastAsia="ja-JP"/>
            </w:rPr>
          </w:rPrChange>
        </w:rPr>
        <w:t xml:space="preserve">Radio services can also be broadcast using digital terrestrial television networks. However, the current business models favour the use of DTT networks for TV services. This may constrain the use of these same networks also for radio broadcasting.  Systems </w:t>
      </w:r>
      <w:r w:rsidR="00626C01">
        <w:t xml:space="preserve">that could be used for the delivery of radio content </w:t>
      </w:r>
      <w:r w:rsidRPr="00D80070">
        <w:rPr>
          <w:rPrChange w:id="706" w:author="Nigel Laflin" w:date="2011-04-13T14:09:00Z">
            <w:rPr>
              <w:rFonts w:ascii="Arial" w:eastAsia="MS Mincho" w:hAnsi="Arial"/>
              <w:sz w:val="22"/>
              <w:szCs w:val="20"/>
              <w:vertAlign w:val="superscript"/>
              <w:lang w:eastAsia="ja-JP"/>
            </w:rPr>
          </w:rPrChange>
        </w:rPr>
        <w:t>include:</w:t>
      </w:r>
    </w:p>
    <w:p w:rsidR="00F7109C" w:rsidRPr="00CD0041" w:rsidRDefault="00D80070" w:rsidP="00C84557">
      <w:pPr>
        <w:pStyle w:val="ECCParBulleted"/>
      </w:pPr>
      <w:r w:rsidRPr="00D80070">
        <w:rPr>
          <w:rPrChange w:id="707" w:author="Nigel Laflin" w:date="2011-04-13T14:09:00Z">
            <w:rPr>
              <w:rFonts w:ascii="Arial" w:eastAsia="MS Mincho" w:hAnsi="Arial"/>
              <w:sz w:val="22"/>
              <w:szCs w:val="20"/>
              <w:vertAlign w:val="superscript"/>
              <w:lang w:eastAsia="ja-JP"/>
            </w:rPr>
          </w:rPrChange>
        </w:rPr>
        <w:t>DVB-T</w:t>
      </w:r>
    </w:p>
    <w:p w:rsidR="00F7109C" w:rsidRPr="00CD0041" w:rsidRDefault="00D80070" w:rsidP="00C84557">
      <w:pPr>
        <w:pStyle w:val="ECCParBulleted"/>
      </w:pPr>
      <w:r w:rsidRPr="00D80070">
        <w:rPr>
          <w:rPrChange w:id="708" w:author="Nigel Laflin" w:date="2011-04-13T14:09:00Z">
            <w:rPr>
              <w:rFonts w:ascii="Arial" w:eastAsia="MS Mincho" w:hAnsi="Arial"/>
              <w:sz w:val="22"/>
              <w:szCs w:val="20"/>
              <w:vertAlign w:val="superscript"/>
              <w:lang w:eastAsia="ja-JP"/>
            </w:rPr>
          </w:rPrChange>
        </w:rPr>
        <w:t>DVB-T2</w:t>
      </w:r>
    </w:p>
    <w:p w:rsidR="00F7109C" w:rsidRPr="00CD0041" w:rsidRDefault="00D80070" w:rsidP="00C84557">
      <w:pPr>
        <w:pStyle w:val="ECCParBulleted"/>
      </w:pPr>
      <w:r w:rsidRPr="00D80070">
        <w:rPr>
          <w:rPrChange w:id="709" w:author="Nigel Laflin" w:date="2011-04-13T14:09:00Z">
            <w:rPr>
              <w:rFonts w:ascii="Arial" w:eastAsia="MS Mincho" w:hAnsi="Arial"/>
              <w:sz w:val="22"/>
              <w:szCs w:val="20"/>
              <w:vertAlign w:val="superscript"/>
              <w:lang w:eastAsia="ja-JP"/>
            </w:rPr>
          </w:rPrChange>
        </w:rPr>
        <w:t>DVB-H and DVB-NGH</w:t>
      </w:r>
    </w:p>
    <w:p w:rsidR="00F7109C" w:rsidRPr="00CD0041" w:rsidRDefault="00D80070" w:rsidP="00C84557">
      <w:pPr>
        <w:pStyle w:val="ECCParBulleted"/>
      </w:pPr>
      <w:r w:rsidRPr="00D80070">
        <w:rPr>
          <w:rPrChange w:id="710" w:author="Nigel Laflin" w:date="2011-04-13T14:09:00Z">
            <w:rPr>
              <w:rFonts w:ascii="Arial" w:eastAsia="MS Mincho" w:hAnsi="Arial"/>
              <w:sz w:val="22"/>
              <w:szCs w:val="20"/>
              <w:vertAlign w:val="superscript"/>
              <w:lang w:eastAsia="ja-JP"/>
            </w:rPr>
          </w:rPrChange>
        </w:rPr>
        <w:lastRenderedPageBreak/>
        <w:t>DVB-SH</w:t>
      </w:r>
    </w:p>
    <w:p w:rsidR="00133117" w:rsidRDefault="00133117" w:rsidP="00133117">
      <w:pPr>
        <w:pStyle w:val="ECCParBulleted"/>
        <w:numPr>
          <w:ilvl w:val="0"/>
          <w:numId w:val="0"/>
        </w:numPr>
        <w:ind w:left="357"/>
      </w:pPr>
    </w:p>
    <w:p w:rsidR="00D80070" w:rsidRDefault="00D80070" w:rsidP="00D80070">
      <w:pPr>
        <w:pStyle w:val="ECCParBulleted"/>
        <w:numPr>
          <w:ilvl w:val="0"/>
          <w:numId w:val="0"/>
        </w:numPr>
        <w:rPr>
          <w:ins w:id="711" w:author="Dr. Roland Beutler" w:date="2010-12-15T11:42:00Z"/>
        </w:rPr>
        <w:pPrChange w:id="712" w:author="Dr. Roland Beutler" w:date="2010-12-15T11:41:00Z">
          <w:pPr>
            <w:pStyle w:val="ECCParBulleted"/>
          </w:pPr>
        </w:pPrChange>
      </w:pPr>
    </w:p>
    <w:p w:rsidR="00F84731" w:rsidRPr="00CD0041" w:rsidRDefault="00F84731" w:rsidP="00F84731">
      <w:pPr>
        <w:pStyle w:val="ECCParagraph"/>
        <w:rPr>
          <w:ins w:id="713" w:author="Dr. Roland Beutler" w:date="2010-12-15T11:42:00Z"/>
          <w:highlight w:val="yellow"/>
        </w:rPr>
      </w:pPr>
      <w:ins w:id="714" w:author="Dr. Roland Beutler" w:date="2010-12-15T11:42:00Z">
        <w:r w:rsidRPr="00CD0041">
          <w:rPr>
            <w:highlight w:val="yellow"/>
          </w:rPr>
          <w:t>[NOTE: put references where information on the systems can be found]</w:t>
        </w:r>
      </w:ins>
    </w:p>
    <w:p w:rsidR="00D80070" w:rsidRDefault="00D80070" w:rsidP="00D80070">
      <w:pPr>
        <w:pStyle w:val="ECCParBulleted"/>
        <w:numPr>
          <w:ilvl w:val="0"/>
          <w:numId w:val="0"/>
        </w:numPr>
        <w:pPrChange w:id="715" w:author="Dr. Roland Beutler" w:date="2010-12-15T11:41:00Z">
          <w:pPr>
            <w:pStyle w:val="ECCParBulleted"/>
          </w:pPr>
        </w:pPrChange>
      </w:pPr>
    </w:p>
    <w:p w:rsidR="00F7109C" w:rsidRPr="00CD0041" w:rsidRDefault="00F7109C" w:rsidP="00F7109C">
      <w:pPr>
        <w:ind w:left="720"/>
        <w:rPr>
          <w:lang w:val="en-GB"/>
          <w:rPrChange w:id="716" w:author="Nigel Laflin" w:date="2011-04-13T14:09:00Z">
            <w:rPr/>
          </w:rPrChange>
        </w:rPr>
      </w:pPr>
    </w:p>
    <w:p w:rsidR="00F7109C" w:rsidRPr="00CD0041" w:rsidRDefault="00D80070" w:rsidP="00E14754">
      <w:pPr>
        <w:pStyle w:val="Heading3"/>
        <w:rPr>
          <w:lang w:val="en-GB"/>
          <w:rPrChange w:id="717" w:author="Nigel Laflin" w:date="2011-04-13T14:09:00Z">
            <w:rPr/>
          </w:rPrChange>
        </w:rPr>
      </w:pPr>
      <w:bookmarkStart w:id="718" w:name="_Toc265158004"/>
      <w:bookmarkStart w:id="719" w:name="_Toc290561824"/>
      <w:r w:rsidRPr="00D80070">
        <w:rPr>
          <w:lang w:val="en-GB"/>
          <w:rPrChange w:id="720" w:author="Nigel Laflin" w:date="2011-04-13T14:09:00Z">
            <w:rPr>
              <w:b w:val="0"/>
              <w:bCs w:val="0"/>
              <w:vertAlign w:val="superscript"/>
              <w:lang w:val="en-GB"/>
            </w:rPr>
          </w:rPrChange>
        </w:rPr>
        <w:t>Terrestrial Non-Broadcasting Systems</w:t>
      </w:r>
      <w:bookmarkEnd w:id="718"/>
      <w:bookmarkEnd w:id="719"/>
    </w:p>
    <w:p w:rsidR="00DA37DD" w:rsidDel="00E14754" w:rsidRDefault="00DA37DD" w:rsidP="0039267C">
      <w:pPr>
        <w:pStyle w:val="Heading4"/>
        <w:rPr>
          <w:del w:id="721" w:author="Dr. Roland Beutler" w:date="2011-04-20T12:09:00Z"/>
          <w:lang w:val="en-GB"/>
        </w:rPr>
      </w:pPr>
    </w:p>
    <w:p w:rsidR="00F7109C" w:rsidRPr="00CD0041" w:rsidRDefault="00D80070" w:rsidP="0039267C">
      <w:pPr>
        <w:pStyle w:val="Heading4"/>
        <w:rPr>
          <w:lang w:val="en-GB"/>
          <w:rPrChange w:id="722" w:author="Nigel Laflin" w:date="2011-04-13T14:09:00Z">
            <w:rPr/>
          </w:rPrChange>
        </w:rPr>
      </w:pPr>
      <w:bookmarkStart w:id="723" w:name="_Toc290561826"/>
      <w:ins w:id="724" w:author="Dr. Roland Beutler" w:date="2010-12-15T11:49:00Z">
        <w:r w:rsidRPr="00D80070">
          <w:rPr>
            <w:lang w:val="en-GB"/>
            <w:rPrChange w:id="725" w:author="Nigel Laflin" w:date="2011-04-13T14:09:00Z">
              <w:rPr>
                <w:rFonts w:ascii="Times New Roman" w:hAnsi="Times New Roman" w:cs="Times New Roman"/>
                <w:b w:val="0"/>
                <w:bCs w:val="0"/>
                <w:szCs w:val="24"/>
                <w:vertAlign w:val="superscript"/>
                <w:lang w:val="en-GB"/>
              </w:rPr>
            </w:rPrChange>
          </w:rPr>
          <w:t xml:space="preserve">5.1.4.2 </w:t>
        </w:r>
      </w:ins>
      <w:r w:rsidRPr="00D80070">
        <w:rPr>
          <w:lang w:val="en-GB"/>
          <w:rPrChange w:id="726" w:author="Nigel Laflin" w:date="2011-04-13T14:09:00Z">
            <w:rPr>
              <w:rFonts w:ascii="Times New Roman" w:hAnsi="Times New Roman" w:cs="Times New Roman"/>
              <w:b w:val="0"/>
              <w:bCs w:val="0"/>
              <w:szCs w:val="24"/>
              <w:vertAlign w:val="superscript"/>
              <w:lang w:val="en-GB"/>
            </w:rPr>
          </w:rPrChange>
        </w:rPr>
        <w:t>Multimedia Broadcast/Multicast Services (MBMS)</w:t>
      </w:r>
      <w:bookmarkEnd w:id="723"/>
    </w:p>
    <w:p w:rsidR="00F7109C" w:rsidRPr="00CD0041" w:rsidRDefault="00F7109C" w:rsidP="00C84557">
      <w:pPr>
        <w:pStyle w:val="ECCParagraph"/>
        <w:rPr>
          <w:ins w:id="727" w:author="Nigel Laflin" w:date="2011-04-13T13:29:00Z"/>
        </w:rPr>
      </w:pPr>
      <w:r w:rsidRPr="00CD0041">
        <w:t xml:space="preserve">The Multimedia Broadcast/Multicast Services (MBMS) system has been specified by the third generation partner project (3GPP). The MBMS system represents a new advanced mode of operation in broadcasting networks providing both broadcasting and multicasting services based on any of these IMT family technologies. A new enhanced version of MBMS and the introduction on the LTE technology platform considerably increase the broadcasting system capacity.  </w:t>
      </w:r>
    </w:p>
    <w:p w:rsidR="00F7109C" w:rsidRPr="00CD0041" w:rsidRDefault="00D80070" w:rsidP="0039267C">
      <w:pPr>
        <w:pStyle w:val="Heading4"/>
        <w:rPr>
          <w:lang w:val="en-GB"/>
          <w:rPrChange w:id="728" w:author="Nigel Laflin" w:date="2011-04-13T14:09:00Z">
            <w:rPr/>
          </w:rPrChange>
        </w:rPr>
      </w:pPr>
      <w:bookmarkStart w:id="729" w:name="_Toc290561827"/>
      <w:ins w:id="730" w:author="Dr. Roland Beutler" w:date="2010-12-15T11:43:00Z">
        <w:r w:rsidRPr="00D80070">
          <w:rPr>
            <w:lang w:val="en-GB"/>
            <w:rPrChange w:id="731" w:author="Nigel Laflin" w:date="2011-04-13T14:09:00Z">
              <w:rPr>
                <w:rFonts w:ascii="Times New Roman" w:hAnsi="Times New Roman" w:cs="Times New Roman"/>
                <w:b w:val="0"/>
                <w:bCs w:val="0"/>
                <w:szCs w:val="24"/>
                <w:vertAlign w:val="superscript"/>
                <w:lang w:val="en-GB"/>
              </w:rPr>
            </w:rPrChange>
          </w:rPr>
          <w:t>5.1.4.</w:t>
        </w:r>
      </w:ins>
      <w:ins w:id="732" w:author="Dr. Roland Beutler" w:date="2010-12-15T11:50:00Z">
        <w:r w:rsidRPr="00D80070">
          <w:rPr>
            <w:lang w:val="en-GB"/>
            <w:rPrChange w:id="733" w:author="Nigel Laflin" w:date="2011-04-13T14:09:00Z">
              <w:rPr>
                <w:rFonts w:ascii="Times New Roman" w:hAnsi="Times New Roman" w:cs="Times New Roman"/>
                <w:b w:val="0"/>
                <w:bCs w:val="0"/>
                <w:szCs w:val="24"/>
                <w:vertAlign w:val="superscript"/>
                <w:lang w:val="en-GB"/>
              </w:rPr>
            </w:rPrChange>
          </w:rPr>
          <w:t>3</w:t>
        </w:r>
      </w:ins>
      <w:ins w:id="734" w:author="Dr. Roland Beutler" w:date="2010-12-15T11:43:00Z">
        <w:r w:rsidRPr="00D80070">
          <w:rPr>
            <w:lang w:val="en-GB"/>
            <w:rPrChange w:id="735" w:author="Nigel Laflin" w:date="2011-04-13T14:09:00Z">
              <w:rPr>
                <w:rFonts w:ascii="Times New Roman" w:hAnsi="Times New Roman" w:cs="Times New Roman"/>
                <w:b w:val="0"/>
                <w:bCs w:val="0"/>
                <w:szCs w:val="24"/>
                <w:vertAlign w:val="superscript"/>
                <w:lang w:val="en-GB"/>
              </w:rPr>
            </w:rPrChange>
          </w:rPr>
          <w:t xml:space="preserve"> </w:t>
        </w:r>
      </w:ins>
      <w:r w:rsidRPr="00D80070">
        <w:rPr>
          <w:lang w:val="en-GB"/>
          <w:rPrChange w:id="736" w:author="Nigel Laflin" w:date="2011-04-13T14:09:00Z">
            <w:rPr>
              <w:rFonts w:ascii="Times New Roman" w:hAnsi="Times New Roman" w:cs="Times New Roman"/>
              <w:b w:val="0"/>
              <w:bCs w:val="0"/>
              <w:szCs w:val="24"/>
              <w:vertAlign w:val="superscript"/>
              <w:lang w:val="en-GB"/>
            </w:rPr>
          </w:rPrChange>
        </w:rPr>
        <w:t>Integrated Mobile Broadcast (IMB)</w:t>
      </w:r>
      <w:bookmarkEnd w:id="729"/>
    </w:p>
    <w:p w:rsidR="00F7109C" w:rsidRDefault="00F7109C" w:rsidP="00C84557">
      <w:pPr>
        <w:pStyle w:val="ECCParagraph"/>
        <w:rPr>
          <w:ins w:id="737" w:author="Nigel Laflin" w:date="2011-04-13T14:56:00Z"/>
        </w:rPr>
      </w:pPr>
      <w:r w:rsidRPr="00CD0041">
        <w:t>IMB is an updated standard for multicasting on cellular TDD signals, which was previously addressed by the MBMS standard. The IMB standard has received an agreement by GMS Association and 3GPP. IMB is part of 3GPP’s Release 8 Standard, providing capabilities for Broadcast services, similar to the broadcast element of MBMS, in 3G TDD bands.</w:t>
      </w:r>
    </w:p>
    <w:p w:rsidR="00D80070" w:rsidRDefault="002E1627" w:rsidP="00D80070">
      <w:pPr>
        <w:pStyle w:val="Heading3"/>
        <w:pPrChange w:id="738" w:author="Dr. Roland Beutler" w:date="2011-04-20T12:10:00Z">
          <w:pPr>
            <w:pStyle w:val="ECCParagraph"/>
          </w:pPr>
        </w:pPrChange>
      </w:pPr>
      <w:bookmarkStart w:id="739" w:name="_Toc290561828"/>
      <w:r w:rsidRPr="00E14754">
        <w:t>Next Generation Networks</w:t>
      </w:r>
      <w:bookmarkEnd w:id="739"/>
    </w:p>
    <w:p w:rsidR="002E1627" w:rsidRDefault="002E1627">
      <w:pPr>
        <w:pStyle w:val="ECCParagraph"/>
      </w:pPr>
      <w:r>
        <w:t>Next generation networks (NGN) allow the delivery of services access through fixed and mobile convergent networks - NGN is based on a packed transmission and uses the Internet Protocol (IP)  for carrying different types of traffic (voice, video, data and signalling) with data rates per user greater than 10Mb/sec.</w:t>
      </w:r>
    </w:p>
    <w:p w:rsidR="002E1627" w:rsidRDefault="002E1627">
      <w:pPr>
        <w:pStyle w:val="ECCParagraph"/>
      </w:pPr>
      <w:r>
        <w:t>The central theme is the harmonisation towards ‘all IP’</w:t>
      </w:r>
      <w:r w:rsidR="00B41187">
        <w:t>, that is all transmission sub-systems to use a common protocol to deliver its content.</w:t>
      </w:r>
      <w:r>
        <w:t xml:space="preserve"> The IP multimedia sub-system (IMS) supplies a platform for a transparent access to a variety of fixed and radio access technologies. This expands to the concept of cloud computing and distributed server architectures.</w:t>
      </w:r>
    </w:p>
    <w:p w:rsidR="002E1627" w:rsidRPr="00CD0041" w:rsidDel="002E1627" w:rsidRDefault="002E1627">
      <w:pPr>
        <w:pStyle w:val="ECCParagraph"/>
        <w:rPr>
          <w:del w:id="740" w:author="Nigel Laflin" w:date="2011-04-13T14:56:00Z"/>
        </w:rPr>
      </w:pPr>
    </w:p>
    <w:p w:rsidR="00133117" w:rsidRPr="00133117" w:rsidRDefault="00D80070" w:rsidP="00133117">
      <w:pPr>
        <w:pStyle w:val="Heading1"/>
        <w:rPr>
          <w:lang w:val="en-GB"/>
          <w:rPrChange w:id="741" w:author="Nigel Laflin" w:date="2011-04-13T14:09:00Z">
            <w:rPr/>
          </w:rPrChange>
        </w:rPr>
      </w:pPr>
      <w:bookmarkStart w:id="742" w:name="_Toc290561829"/>
      <w:r w:rsidRPr="00D80070">
        <w:rPr>
          <w:lang w:val="en-GB"/>
          <w:rPrChange w:id="743" w:author="Nigel Laflin" w:date="2011-04-13T14:09:00Z">
            <w:rPr>
              <w:rFonts w:ascii="Times New Roman" w:hAnsi="Times New Roman" w:cs="Times New Roman"/>
              <w:b w:val="0"/>
              <w:bCs w:val="0"/>
              <w:caps w:val="0"/>
              <w:kern w:val="0"/>
              <w:szCs w:val="24"/>
              <w:vertAlign w:val="superscript"/>
              <w:lang w:val="en-GB"/>
            </w:rPr>
          </w:rPrChange>
        </w:rPr>
        <w:t xml:space="preserve">Complementary Distribution </w:t>
      </w:r>
      <w:r w:rsidR="00133117" w:rsidRPr="00133117">
        <w:rPr>
          <w:lang w:val="en-GB"/>
        </w:rPr>
        <w:t>Platforms</w:t>
      </w:r>
      <w:bookmarkEnd w:id="742"/>
    </w:p>
    <w:p w:rsidR="00D80070" w:rsidRPr="00D80070" w:rsidRDefault="00D80070" w:rsidP="00D80070">
      <w:pPr>
        <w:pStyle w:val="Heading2"/>
        <w:rPr>
          <w:lang w:val="en-GB"/>
          <w:rPrChange w:id="744" w:author="Nigel Laflin" w:date="2011-04-13T14:09:00Z">
            <w:rPr/>
          </w:rPrChange>
        </w:rPr>
        <w:pPrChange w:id="745" w:author="Nigel Laflin" w:date="2011-04-13T13:19:00Z">
          <w:pPr>
            <w:pStyle w:val="Heading3"/>
          </w:pPr>
        </w:pPrChange>
      </w:pPr>
      <w:bookmarkStart w:id="746" w:name="_Toc265158005"/>
      <w:bookmarkStart w:id="747" w:name="_Toc290561830"/>
      <w:r w:rsidRPr="00D80070">
        <w:rPr>
          <w:lang w:val="en-GB"/>
          <w:rPrChange w:id="748" w:author="Nigel Laflin" w:date="2011-04-13T14:09:00Z">
            <w:rPr>
              <w:iCs/>
              <w:vertAlign w:val="superscript"/>
            </w:rPr>
          </w:rPrChange>
        </w:rPr>
        <w:t>Wired Distribution</w:t>
      </w:r>
      <w:bookmarkEnd w:id="746"/>
      <w:bookmarkEnd w:id="747"/>
    </w:p>
    <w:p w:rsidR="008F15CD" w:rsidRPr="00CD0041" w:rsidRDefault="00D80070" w:rsidP="001E4AA4">
      <w:pPr>
        <w:pStyle w:val="ECCParagraph"/>
      </w:pPr>
      <w:r w:rsidRPr="00D80070">
        <w:rPr>
          <w:rPrChange w:id="749" w:author="Nigel Laflin" w:date="2011-04-13T14:09:00Z">
            <w:rPr>
              <w:rFonts w:cs="Arial"/>
              <w:b/>
              <w:bCs/>
              <w:i/>
              <w:vertAlign w:val="superscript"/>
              <w:lang w:val="en-US"/>
            </w:rPr>
          </w:rPrChange>
        </w:rPr>
        <w:t xml:space="preserve">Historically, Radio has been broadcast over wired infrastructure for a long time. Cable operators have distributed radio together with television in their offers.  </w:t>
      </w:r>
      <w:r w:rsidR="00133117" w:rsidRPr="00133117">
        <w:t>Wired distribution has the big disadvantage that mobile and portable reception is not supported.</w:t>
      </w:r>
    </w:p>
    <w:p w:rsidR="00D80070" w:rsidRPr="00D80070" w:rsidRDefault="00D80070" w:rsidP="00D80070">
      <w:pPr>
        <w:pStyle w:val="Heading3"/>
        <w:rPr>
          <w:lang w:val="en-GB"/>
          <w:rPrChange w:id="750" w:author="Nigel Laflin" w:date="2011-04-13T14:09:00Z">
            <w:rPr/>
          </w:rPrChange>
        </w:rPr>
        <w:pPrChange w:id="751" w:author="Dr. Roland Beutler" w:date="2011-04-20T12:10:00Z">
          <w:pPr>
            <w:pStyle w:val="Heading4"/>
          </w:pPr>
        </w:pPrChange>
      </w:pPr>
      <w:bookmarkStart w:id="752" w:name="_Toc265158006"/>
      <w:bookmarkStart w:id="753" w:name="_Toc290561831"/>
      <w:ins w:id="754" w:author="Dr. Roland Beutler" w:date="2010-12-14T16:12:00Z">
        <w:del w:id="755" w:author="Nigel Laflin" w:date="2011-04-13T13:19:00Z">
          <w:r w:rsidRPr="00D80070">
            <w:rPr>
              <w:lang w:val="en-GB"/>
              <w:rPrChange w:id="756" w:author="Nigel Laflin" w:date="2011-04-13T14:09:00Z">
                <w:rPr>
                  <w:i/>
                  <w:vertAlign w:val="superscript"/>
                </w:rPr>
              </w:rPrChange>
            </w:rPr>
            <w:delText xml:space="preserve">5.2.1.1 </w:delText>
          </w:r>
        </w:del>
      </w:ins>
      <w:r w:rsidRPr="00D80070">
        <w:rPr>
          <w:lang w:val="en-GB"/>
          <w:rPrChange w:id="757" w:author="Nigel Laflin" w:date="2011-04-13T14:09:00Z">
            <w:rPr>
              <w:i/>
              <w:vertAlign w:val="superscript"/>
            </w:rPr>
          </w:rPrChange>
        </w:rPr>
        <w:t>Traditional Cable Distribution</w:t>
      </w:r>
      <w:bookmarkEnd w:id="752"/>
      <w:bookmarkEnd w:id="753"/>
    </w:p>
    <w:p w:rsidR="008F15CD" w:rsidRPr="00CD0041" w:rsidRDefault="00D80070" w:rsidP="001E4AA4">
      <w:pPr>
        <w:pStyle w:val="ECCParagraph"/>
      </w:pPr>
      <w:r w:rsidRPr="00D80070">
        <w:rPr>
          <w:rPrChange w:id="758" w:author="Nigel Laflin" w:date="2011-04-13T14:09:00Z">
            <w:rPr>
              <w:rFonts w:ascii="Arial" w:hAnsi="Arial" w:cs="Arial"/>
              <w:b/>
              <w:bCs/>
              <w:szCs w:val="20"/>
              <w:vertAlign w:val="superscript"/>
              <w:lang w:val="en-US"/>
            </w:rPr>
          </w:rPrChange>
        </w:rPr>
        <w:t>Cable operators generally offer two services: broadcasting (radio and television) and telecommunications (voice, and internet). In Europe, cable operators should have agreements with broadcasters to distribute broadcast radio and TV content.</w:t>
      </w:r>
    </w:p>
    <w:p w:rsidR="008F15CD" w:rsidRPr="00CD0041" w:rsidRDefault="00D80070" w:rsidP="001E4AA4">
      <w:pPr>
        <w:pStyle w:val="ECCParagraph"/>
        <w:rPr>
          <w:rStyle w:val="Emphasis"/>
          <w:sz w:val="22"/>
          <w:rPrChange w:id="759" w:author="Nigel Laflin" w:date="2011-04-13T14:09:00Z">
            <w:rPr>
              <w:rStyle w:val="Emphasis"/>
              <w:sz w:val="22"/>
              <w:lang w:val="en-US"/>
            </w:rPr>
          </w:rPrChange>
        </w:rPr>
      </w:pPr>
      <w:r w:rsidRPr="00D80070">
        <w:rPr>
          <w:rPrChange w:id="760" w:author="Nigel Laflin" w:date="2011-04-13T14:09:00Z">
            <w:rPr>
              <w:rFonts w:ascii="Arial" w:hAnsi="Arial"/>
              <w:b/>
              <w:bCs/>
              <w:i/>
              <w:iCs/>
              <w:szCs w:val="20"/>
              <w:lang w:val="en-US"/>
            </w:rPr>
          </w:rPrChange>
        </w:rPr>
        <w:t>The service area is limited by the connexion in the home; mobility at home is made by home networking connected to the cable or wire distribution.</w:t>
      </w:r>
    </w:p>
    <w:p w:rsidR="00D80070" w:rsidRPr="00D80070" w:rsidRDefault="00D80070" w:rsidP="00D80070">
      <w:pPr>
        <w:pStyle w:val="Heading3"/>
        <w:rPr>
          <w:lang w:val="en-GB"/>
          <w:rPrChange w:id="761" w:author="Nigel Laflin" w:date="2011-04-13T14:09:00Z">
            <w:rPr/>
          </w:rPrChange>
        </w:rPr>
        <w:pPrChange w:id="762" w:author="Dr. Roland Beutler" w:date="2011-04-20T12:10:00Z">
          <w:pPr>
            <w:pStyle w:val="Heading4"/>
          </w:pPr>
        </w:pPrChange>
      </w:pPr>
      <w:bookmarkStart w:id="763" w:name="_Toc265158007"/>
      <w:bookmarkStart w:id="764" w:name="_Toc290561832"/>
      <w:ins w:id="765" w:author="Dr. Roland Beutler" w:date="2010-12-14T16:12:00Z">
        <w:del w:id="766" w:author="Nigel Laflin" w:date="2011-04-14T16:29:00Z">
          <w:r w:rsidRPr="00D80070">
            <w:rPr>
              <w:lang w:val="en-GB"/>
              <w:rPrChange w:id="767" w:author="Nigel Laflin" w:date="2011-04-13T14:09:00Z">
                <w:rPr>
                  <w:i/>
                  <w:iCs/>
                </w:rPr>
              </w:rPrChange>
            </w:rPr>
            <w:lastRenderedPageBreak/>
            <w:delText xml:space="preserve">5.2.1.2 </w:delText>
          </w:r>
        </w:del>
      </w:ins>
      <w:r w:rsidRPr="00D80070">
        <w:rPr>
          <w:lang w:val="en-GB"/>
          <w:rPrChange w:id="768" w:author="Nigel Laflin" w:date="2011-04-13T14:09:00Z">
            <w:rPr>
              <w:i/>
              <w:iCs/>
            </w:rPr>
          </w:rPrChange>
        </w:rPr>
        <w:t>Fixed Internet</w:t>
      </w:r>
      <w:bookmarkEnd w:id="763"/>
      <w:r w:rsidRPr="00D80070">
        <w:rPr>
          <w:lang w:val="en-GB"/>
          <w:rPrChange w:id="769" w:author="Nigel Laflin" w:date="2011-04-13T14:09:00Z">
            <w:rPr>
              <w:i/>
              <w:iCs/>
            </w:rPr>
          </w:rPrChange>
        </w:rPr>
        <w:t xml:space="preserve"> Access</w:t>
      </w:r>
      <w:bookmarkEnd w:id="764"/>
    </w:p>
    <w:p w:rsidR="008F15CD" w:rsidRPr="00CD0041" w:rsidRDefault="00D80070" w:rsidP="001E4AA4">
      <w:pPr>
        <w:pStyle w:val="ECCParagraph"/>
      </w:pPr>
      <w:r w:rsidRPr="00D80070">
        <w:rPr>
          <w:rPrChange w:id="770" w:author="Nigel Laflin" w:date="2011-04-13T14:09:00Z">
            <w:rPr>
              <w:rFonts w:ascii="Arial" w:hAnsi="Arial" w:cs="Arial"/>
              <w:b/>
              <w:bCs/>
              <w:i/>
              <w:iCs/>
              <w:szCs w:val="20"/>
              <w:lang w:val="en-US"/>
            </w:rPr>
          </w:rPrChange>
        </w:rPr>
        <w:t>With the success of the Internet, radio broadcasters have provided their content through the Internet. This can be considered as a technical extension to wire or cable installations.</w:t>
      </w:r>
    </w:p>
    <w:p w:rsidR="008F15CD" w:rsidRPr="00CD0041" w:rsidRDefault="00D80070" w:rsidP="001E4AA4">
      <w:pPr>
        <w:pStyle w:val="ECCParagraph"/>
      </w:pPr>
      <w:r w:rsidRPr="00D80070">
        <w:rPr>
          <w:rPrChange w:id="771" w:author="Nigel Laflin" w:date="2011-04-13T14:09:00Z">
            <w:rPr>
              <w:rFonts w:ascii="Arial" w:hAnsi="Arial" w:cs="Arial"/>
              <w:b/>
              <w:bCs/>
              <w:i/>
              <w:iCs/>
              <w:szCs w:val="20"/>
              <w:lang w:val="en-US"/>
            </w:rPr>
          </w:rPrChange>
        </w:rPr>
        <w:t>Internet radio terminals are dedicated equipment or a PC which allow programmes to be received everywhere in the World, including local radio stations which normally address a limited audience.</w:t>
      </w:r>
    </w:p>
    <w:p w:rsidR="00EC58CA" w:rsidRPr="0088328B" w:rsidRDefault="00D80070" w:rsidP="00EC58CA">
      <w:pPr>
        <w:autoSpaceDE w:val="0"/>
        <w:autoSpaceDN w:val="0"/>
        <w:adjustRightInd w:val="0"/>
        <w:rPr>
          <w:ins w:id="772" w:author="Dr. Roland Beutler" w:date="2011-04-20T12:54:00Z"/>
          <w:szCs w:val="20"/>
          <w:lang w:val="en-GB" w:eastAsia="fr-FR"/>
          <w:rPrChange w:id="773" w:author="Dr. Roland Beutler" w:date="2011-04-20T13:00:00Z">
            <w:rPr>
              <w:ins w:id="774" w:author="Dr. Roland Beutler" w:date="2011-04-20T12:54:00Z"/>
              <w:rFonts w:ascii="Courier New" w:hAnsi="Courier New" w:cs="Courier New"/>
              <w:szCs w:val="20"/>
              <w:highlight w:val="yellow"/>
              <w:lang w:val="en-GB" w:eastAsia="fr-FR"/>
            </w:rPr>
          </w:rPrChange>
        </w:rPr>
      </w:pPr>
      <w:ins w:id="775" w:author="Dr. Roland Beutler" w:date="2011-04-20T12:54:00Z">
        <w:r w:rsidRPr="00D80070">
          <w:rPr>
            <w:szCs w:val="20"/>
            <w:lang w:val="en-GB" w:eastAsia="fr-FR"/>
            <w:rPrChange w:id="776" w:author="Dr. Roland Beutler" w:date="2011-04-20T13:00:00Z">
              <w:rPr>
                <w:rFonts w:ascii="Courier New" w:hAnsi="Courier New" w:cs="Courier New"/>
                <w:b/>
                <w:bCs/>
                <w:i/>
                <w:iCs/>
                <w:szCs w:val="20"/>
                <w:highlight w:val="yellow"/>
                <w:lang w:val="en-GB" w:eastAsia="fr-FR"/>
              </w:rPr>
            </w:rPrChange>
          </w:rPr>
          <w:t xml:space="preserve">Projects for connecting radio and internet have been set up with the convergence between the broadcasting sector and IP-delivered services. For example, the project </w:t>
        </w:r>
        <w:proofErr w:type="spellStart"/>
        <w:r w:rsidRPr="00D80070">
          <w:rPr>
            <w:szCs w:val="20"/>
            <w:lang w:val="en-GB" w:eastAsia="fr-FR"/>
            <w:rPrChange w:id="777" w:author="Dr. Roland Beutler" w:date="2011-04-20T13:00:00Z">
              <w:rPr>
                <w:rFonts w:ascii="Courier New" w:hAnsi="Courier New" w:cs="Courier New"/>
                <w:b/>
                <w:bCs/>
                <w:i/>
                <w:iCs/>
                <w:szCs w:val="20"/>
                <w:highlight w:val="yellow"/>
                <w:lang w:val="en-GB" w:eastAsia="fr-FR"/>
              </w:rPr>
            </w:rPrChange>
          </w:rPr>
          <w:t>RadioDNS</w:t>
        </w:r>
        <w:proofErr w:type="spellEnd"/>
        <w:r w:rsidRPr="00D80070">
          <w:rPr>
            <w:szCs w:val="20"/>
            <w:lang w:val="en-GB" w:eastAsia="fr-FR"/>
            <w:rPrChange w:id="778" w:author="Dr. Roland Beutler" w:date="2011-04-20T13:00:00Z">
              <w:rPr>
                <w:rFonts w:ascii="Courier New" w:hAnsi="Courier New" w:cs="Courier New"/>
                <w:b/>
                <w:bCs/>
                <w:i/>
                <w:iCs/>
                <w:szCs w:val="20"/>
                <w:highlight w:val="yellow"/>
                <w:lang w:val="en-GB" w:eastAsia="fr-FR"/>
              </w:rPr>
            </w:rPrChange>
          </w:rPr>
          <w:t xml:space="preserve"> is aiming at providing an efficient and seamless link between broadcast and IP platforms</w:t>
        </w:r>
      </w:ins>
    </w:p>
    <w:p w:rsidR="00EC58CA" w:rsidRPr="0088328B" w:rsidRDefault="00EC58CA" w:rsidP="00EC58CA">
      <w:pPr>
        <w:autoSpaceDE w:val="0"/>
        <w:autoSpaceDN w:val="0"/>
        <w:adjustRightInd w:val="0"/>
        <w:rPr>
          <w:ins w:id="779" w:author="Dr. Roland Beutler" w:date="2011-04-20T12:54:00Z"/>
          <w:szCs w:val="20"/>
          <w:lang w:val="en-GB" w:eastAsia="fr-FR"/>
          <w:rPrChange w:id="780" w:author="Dr. Roland Beutler" w:date="2011-04-20T13:00:00Z">
            <w:rPr>
              <w:ins w:id="781" w:author="Dr. Roland Beutler" w:date="2011-04-20T12:54:00Z"/>
              <w:rFonts w:ascii="Courier New" w:hAnsi="Courier New" w:cs="Courier New"/>
              <w:szCs w:val="20"/>
              <w:highlight w:val="yellow"/>
              <w:lang w:val="en-GB" w:eastAsia="fr-FR"/>
            </w:rPr>
          </w:rPrChange>
        </w:rPr>
      </w:pPr>
    </w:p>
    <w:p w:rsidR="00EC58CA" w:rsidRPr="0088328B" w:rsidRDefault="00D80070" w:rsidP="00EC58CA">
      <w:pPr>
        <w:autoSpaceDE w:val="0"/>
        <w:autoSpaceDN w:val="0"/>
        <w:adjustRightInd w:val="0"/>
        <w:rPr>
          <w:ins w:id="782" w:author="Dr. Roland Beutler" w:date="2011-04-20T12:54:00Z"/>
          <w:szCs w:val="20"/>
          <w:lang w:val="en-GB" w:eastAsia="fr-FR"/>
          <w:rPrChange w:id="783" w:author="Dr. Roland Beutler" w:date="2011-04-20T13:00:00Z">
            <w:rPr>
              <w:ins w:id="784" w:author="Dr. Roland Beutler" w:date="2011-04-20T12:54:00Z"/>
              <w:rFonts w:ascii="Courier New" w:hAnsi="Courier New" w:cs="Courier New"/>
              <w:szCs w:val="20"/>
              <w:highlight w:val="yellow"/>
              <w:lang w:val="en-GB" w:eastAsia="fr-FR"/>
            </w:rPr>
          </w:rPrChange>
        </w:rPr>
      </w:pPr>
      <w:ins w:id="785" w:author="Dr. Roland Beutler" w:date="2011-04-20T12:54:00Z">
        <w:r w:rsidRPr="00D80070">
          <w:rPr>
            <w:szCs w:val="20"/>
            <w:lang w:val="en-GB" w:eastAsia="fr-FR"/>
            <w:rPrChange w:id="786" w:author="Dr. Roland Beutler" w:date="2011-04-20T13:00:00Z">
              <w:rPr>
                <w:rFonts w:ascii="Courier New" w:hAnsi="Courier New" w:cs="Courier New"/>
                <w:b/>
                <w:bCs/>
                <w:i/>
                <w:iCs/>
                <w:szCs w:val="20"/>
                <w:highlight w:val="yellow"/>
                <w:lang w:val="en-GB" w:eastAsia="fr-FR"/>
              </w:rPr>
            </w:rPrChange>
          </w:rPr>
          <w:t>Radio broadcasters have developed strategies of hybridisation of radio using content delivery through different platforms. Internet is appropriate for an efficient interaction between the radio broadcaster and the audience. The broadcasters are studying standardisation and the Internet Media Device Alliance has announced the creation of guidelines for internet radio station metadata to define station identity and stream information for the specific station.</w:t>
        </w:r>
      </w:ins>
    </w:p>
    <w:p w:rsidR="00EC58CA" w:rsidRPr="0088328B" w:rsidRDefault="00EC58CA" w:rsidP="00EC58CA">
      <w:pPr>
        <w:autoSpaceDE w:val="0"/>
        <w:autoSpaceDN w:val="0"/>
        <w:adjustRightInd w:val="0"/>
        <w:rPr>
          <w:ins w:id="787" w:author="Dr. Roland Beutler" w:date="2011-04-20T12:55:00Z"/>
          <w:szCs w:val="20"/>
          <w:lang w:val="en-GB" w:eastAsia="fr-FR"/>
          <w:rPrChange w:id="788" w:author="Dr. Roland Beutler" w:date="2011-04-20T13:00:00Z">
            <w:rPr>
              <w:ins w:id="789" w:author="Dr. Roland Beutler" w:date="2011-04-20T12:55:00Z"/>
              <w:rFonts w:ascii="Courier New" w:hAnsi="Courier New" w:cs="Courier New"/>
              <w:szCs w:val="20"/>
              <w:lang w:val="en-GB" w:eastAsia="fr-FR"/>
            </w:rPr>
          </w:rPrChange>
        </w:rPr>
      </w:pPr>
    </w:p>
    <w:p w:rsidR="00EC58CA" w:rsidRPr="0088328B" w:rsidRDefault="00D80070" w:rsidP="00EC58CA">
      <w:pPr>
        <w:autoSpaceDE w:val="0"/>
        <w:autoSpaceDN w:val="0"/>
        <w:adjustRightInd w:val="0"/>
        <w:rPr>
          <w:ins w:id="790" w:author="Dr. Roland Beutler" w:date="2011-04-20T12:54:00Z"/>
          <w:szCs w:val="20"/>
          <w:lang w:val="en-GB" w:eastAsia="fr-FR"/>
          <w:rPrChange w:id="791" w:author="Dr. Roland Beutler" w:date="2011-04-20T13:00:00Z">
            <w:rPr>
              <w:ins w:id="792" w:author="Dr. Roland Beutler" w:date="2011-04-20T12:54:00Z"/>
              <w:rFonts w:ascii="Courier New" w:hAnsi="Courier New" w:cs="Courier New"/>
              <w:szCs w:val="20"/>
              <w:highlight w:val="yellow"/>
              <w:lang w:val="en-GB" w:eastAsia="fr-FR"/>
            </w:rPr>
          </w:rPrChange>
        </w:rPr>
      </w:pPr>
      <w:ins w:id="793" w:author="Dr. Roland Beutler" w:date="2011-04-20T12:54:00Z">
        <w:r w:rsidRPr="00D80070">
          <w:rPr>
            <w:szCs w:val="20"/>
            <w:lang w:val="en-GB" w:eastAsia="fr-FR"/>
            <w:rPrChange w:id="794" w:author="Dr. Roland Beutler" w:date="2011-04-20T13:00:00Z">
              <w:rPr>
                <w:rFonts w:ascii="Courier New" w:hAnsi="Courier New" w:cs="Courier New"/>
                <w:b/>
                <w:bCs/>
                <w:i/>
                <w:iCs/>
                <w:szCs w:val="20"/>
                <w:highlight w:val="yellow"/>
                <w:lang w:val="en-GB" w:eastAsia="fr-FR"/>
              </w:rPr>
            </w:rPrChange>
          </w:rPr>
          <w:t>The Net neutrality issue is following a double principle, the first one is a principle of granting access to the networks, the second is a principle of equal freedom of choice and access to contents, for all services and applications, including radio.</w:t>
        </w:r>
      </w:ins>
    </w:p>
    <w:p w:rsidR="00EC58CA" w:rsidRPr="0088328B" w:rsidRDefault="00EC58CA" w:rsidP="00EC58CA">
      <w:pPr>
        <w:autoSpaceDE w:val="0"/>
        <w:autoSpaceDN w:val="0"/>
        <w:adjustRightInd w:val="0"/>
        <w:rPr>
          <w:ins w:id="795" w:author="Dr. Roland Beutler" w:date="2011-04-20T12:54:00Z"/>
          <w:szCs w:val="20"/>
          <w:lang w:val="en-GB" w:eastAsia="fr-FR"/>
          <w:rPrChange w:id="796" w:author="Dr. Roland Beutler" w:date="2011-04-20T13:00:00Z">
            <w:rPr>
              <w:ins w:id="797" w:author="Dr. Roland Beutler" w:date="2011-04-20T12:54:00Z"/>
              <w:rFonts w:ascii="Courier New" w:hAnsi="Courier New" w:cs="Courier New"/>
              <w:szCs w:val="20"/>
              <w:highlight w:val="yellow"/>
              <w:lang w:val="en-GB" w:eastAsia="fr-FR"/>
            </w:rPr>
          </w:rPrChange>
        </w:rPr>
      </w:pPr>
    </w:p>
    <w:p w:rsidR="00EC58CA" w:rsidRPr="0088328B" w:rsidRDefault="00D80070" w:rsidP="00EC58CA">
      <w:pPr>
        <w:autoSpaceDE w:val="0"/>
        <w:autoSpaceDN w:val="0"/>
        <w:adjustRightInd w:val="0"/>
        <w:rPr>
          <w:ins w:id="798" w:author="Dr. Roland Beutler" w:date="2011-04-20T12:54:00Z"/>
          <w:szCs w:val="20"/>
          <w:lang w:val="en-GB" w:eastAsia="fr-FR"/>
          <w:rPrChange w:id="799" w:author="Dr. Roland Beutler" w:date="2011-04-20T13:00:00Z">
            <w:rPr>
              <w:ins w:id="800" w:author="Dr. Roland Beutler" w:date="2011-04-20T12:54:00Z"/>
              <w:rFonts w:ascii="Courier New" w:hAnsi="Courier New" w:cs="Courier New"/>
              <w:szCs w:val="20"/>
              <w:highlight w:val="yellow"/>
              <w:lang w:val="en-GB" w:eastAsia="fr-FR"/>
            </w:rPr>
          </w:rPrChange>
        </w:rPr>
      </w:pPr>
      <w:ins w:id="801" w:author="Dr. Roland Beutler" w:date="2011-04-20T12:54:00Z">
        <w:r w:rsidRPr="00D80070">
          <w:rPr>
            <w:szCs w:val="20"/>
            <w:lang w:val="en-GB" w:eastAsia="fr-FR"/>
            <w:rPrChange w:id="802" w:author="Dr. Roland Beutler" w:date="2011-04-20T13:00:00Z">
              <w:rPr>
                <w:rFonts w:ascii="Courier New" w:hAnsi="Courier New" w:cs="Courier New"/>
                <w:b/>
                <w:bCs/>
                <w:i/>
                <w:iCs/>
                <w:szCs w:val="20"/>
                <w:highlight w:val="yellow"/>
                <w:lang w:val="en-GB" w:eastAsia="fr-FR"/>
              </w:rPr>
            </w:rPrChange>
          </w:rPr>
          <w:t>It is essential that every listener can receive the content which he wishes. It is necessary to avoid the marginalization of certain sources of information, essential for the freedom of expression.</w:t>
        </w:r>
      </w:ins>
    </w:p>
    <w:p w:rsidR="00EC58CA" w:rsidRPr="0088328B" w:rsidRDefault="00EC58CA" w:rsidP="00EC58CA">
      <w:pPr>
        <w:autoSpaceDE w:val="0"/>
        <w:autoSpaceDN w:val="0"/>
        <w:adjustRightInd w:val="0"/>
        <w:rPr>
          <w:ins w:id="803" w:author="Dr. Roland Beutler" w:date="2011-04-20T12:54:00Z"/>
          <w:szCs w:val="20"/>
          <w:lang w:val="en-GB" w:eastAsia="fr-FR"/>
          <w:rPrChange w:id="804" w:author="Dr. Roland Beutler" w:date="2011-04-20T13:00:00Z">
            <w:rPr>
              <w:ins w:id="805" w:author="Dr. Roland Beutler" w:date="2011-04-20T12:54:00Z"/>
              <w:rFonts w:ascii="Courier New" w:hAnsi="Courier New" w:cs="Courier New"/>
              <w:szCs w:val="20"/>
              <w:highlight w:val="yellow"/>
              <w:lang w:val="en-GB" w:eastAsia="fr-FR"/>
            </w:rPr>
          </w:rPrChange>
        </w:rPr>
      </w:pPr>
    </w:p>
    <w:p w:rsidR="00EC58CA" w:rsidRPr="0088328B" w:rsidRDefault="00D80070" w:rsidP="00EC58CA">
      <w:pPr>
        <w:autoSpaceDE w:val="0"/>
        <w:autoSpaceDN w:val="0"/>
        <w:adjustRightInd w:val="0"/>
        <w:rPr>
          <w:ins w:id="806" w:author="Dr. Roland Beutler" w:date="2011-04-20T12:54:00Z"/>
          <w:szCs w:val="20"/>
          <w:lang w:val="en-GB" w:eastAsia="fr-FR"/>
          <w:rPrChange w:id="807" w:author="Dr. Roland Beutler" w:date="2011-04-20T13:00:00Z">
            <w:rPr>
              <w:ins w:id="808" w:author="Dr. Roland Beutler" w:date="2011-04-20T12:54:00Z"/>
              <w:rFonts w:ascii="Courier New" w:hAnsi="Courier New" w:cs="Courier New"/>
              <w:szCs w:val="20"/>
              <w:highlight w:val="yellow"/>
              <w:lang w:val="en-GB" w:eastAsia="fr-FR"/>
            </w:rPr>
          </w:rPrChange>
        </w:rPr>
      </w:pPr>
      <w:ins w:id="809" w:author="Dr. Roland Beutler" w:date="2011-04-20T12:54:00Z">
        <w:r w:rsidRPr="00D80070">
          <w:rPr>
            <w:szCs w:val="20"/>
            <w:lang w:val="en-GB" w:eastAsia="fr-FR"/>
            <w:rPrChange w:id="810" w:author="Dr. Roland Beutler" w:date="2011-04-20T13:00:00Z">
              <w:rPr>
                <w:rFonts w:ascii="Courier New" w:hAnsi="Courier New" w:cs="Courier New"/>
                <w:b/>
                <w:bCs/>
                <w:i/>
                <w:iCs/>
                <w:szCs w:val="20"/>
                <w:highlight w:val="yellow"/>
                <w:lang w:val="en-GB" w:eastAsia="fr-FR"/>
              </w:rPr>
            </w:rPrChange>
          </w:rPr>
          <w:t xml:space="preserve">Quality of service is </w:t>
        </w:r>
        <w:proofErr w:type="spellStart"/>
        <w:proofErr w:type="gramStart"/>
        <w:r w:rsidRPr="00D80070">
          <w:rPr>
            <w:szCs w:val="20"/>
            <w:lang w:val="en-GB" w:eastAsia="fr-FR"/>
            <w:rPrChange w:id="811" w:author="Dr. Roland Beutler" w:date="2011-04-20T13:00:00Z">
              <w:rPr>
                <w:rFonts w:ascii="Courier New" w:hAnsi="Courier New" w:cs="Courier New"/>
                <w:b/>
                <w:bCs/>
                <w:i/>
                <w:iCs/>
                <w:szCs w:val="20"/>
                <w:highlight w:val="yellow"/>
                <w:lang w:val="en-GB" w:eastAsia="fr-FR"/>
              </w:rPr>
            </w:rPrChange>
          </w:rPr>
          <w:t>an other</w:t>
        </w:r>
        <w:proofErr w:type="spellEnd"/>
        <w:proofErr w:type="gramEnd"/>
        <w:r w:rsidRPr="00D80070">
          <w:rPr>
            <w:szCs w:val="20"/>
            <w:lang w:val="en-GB" w:eastAsia="fr-FR"/>
            <w:rPrChange w:id="812" w:author="Dr. Roland Beutler" w:date="2011-04-20T13:00:00Z">
              <w:rPr>
                <w:rFonts w:ascii="Courier New" w:hAnsi="Courier New" w:cs="Courier New"/>
                <w:b/>
                <w:bCs/>
                <w:i/>
                <w:iCs/>
                <w:szCs w:val="20"/>
                <w:highlight w:val="yellow"/>
                <w:lang w:val="en-GB" w:eastAsia="fr-FR"/>
              </w:rPr>
            </w:rPrChange>
          </w:rPr>
          <w:t xml:space="preserve"> aspect. The contents especially radio must be received with the same quality of service without degradation for all the audience.</w:t>
        </w:r>
      </w:ins>
    </w:p>
    <w:p w:rsidR="00EC58CA" w:rsidRPr="0088328B" w:rsidRDefault="00EC58CA" w:rsidP="00EC58CA">
      <w:pPr>
        <w:autoSpaceDE w:val="0"/>
        <w:autoSpaceDN w:val="0"/>
        <w:adjustRightInd w:val="0"/>
        <w:rPr>
          <w:ins w:id="813" w:author="Dr. Roland Beutler" w:date="2011-04-20T12:54:00Z"/>
          <w:szCs w:val="20"/>
          <w:lang w:val="en-GB" w:eastAsia="fr-FR"/>
          <w:rPrChange w:id="814" w:author="Dr. Roland Beutler" w:date="2011-04-20T13:00:00Z">
            <w:rPr>
              <w:ins w:id="815" w:author="Dr. Roland Beutler" w:date="2011-04-20T12:54:00Z"/>
              <w:rFonts w:ascii="Courier New" w:hAnsi="Courier New" w:cs="Courier New"/>
              <w:szCs w:val="20"/>
              <w:highlight w:val="yellow"/>
              <w:lang w:val="en-GB" w:eastAsia="fr-FR"/>
            </w:rPr>
          </w:rPrChange>
        </w:rPr>
      </w:pPr>
    </w:p>
    <w:p w:rsidR="00EC58CA" w:rsidRPr="0088328B" w:rsidRDefault="00D80070" w:rsidP="00EC58CA">
      <w:pPr>
        <w:autoSpaceDE w:val="0"/>
        <w:autoSpaceDN w:val="0"/>
        <w:adjustRightInd w:val="0"/>
        <w:rPr>
          <w:ins w:id="816" w:author="Dr. Roland Beutler" w:date="2011-04-20T12:54:00Z"/>
          <w:szCs w:val="20"/>
          <w:lang w:val="en-GB" w:eastAsia="fr-FR"/>
          <w:rPrChange w:id="817" w:author="Dr. Roland Beutler" w:date="2011-04-20T13:00:00Z">
            <w:rPr>
              <w:ins w:id="818" w:author="Dr. Roland Beutler" w:date="2011-04-20T12:54:00Z"/>
              <w:rFonts w:ascii="Courier New" w:hAnsi="Courier New" w:cs="Courier New"/>
              <w:szCs w:val="20"/>
              <w:highlight w:val="yellow"/>
              <w:lang w:val="en-GB" w:eastAsia="fr-FR"/>
            </w:rPr>
          </w:rPrChange>
        </w:rPr>
      </w:pPr>
      <w:ins w:id="819" w:author="Dr. Roland Beutler" w:date="2011-04-20T12:54:00Z">
        <w:r w:rsidRPr="00D80070">
          <w:rPr>
            <w:szCs w:val="20"/>
            <w:lang w:val="en-GB" w:eastAsia="fr-FR"/>
            <w:rPrChange w:id="820" w:author="Dr. Roland Beutler" w:date="2011-04-20T13:00:00Z">
              <w:rPr>
                <w:rFonts w:ascii="Courier New" w:hAnsi="Courier New" w:cs="Courier New"/>
                <w:b/>
                <w:bCs/>
                <w:i/>
                <w:iCs/>
                <w:szCs w:val="20"/>
                <w:highlight w:val="yellow"/>
                <w:lang w:val="en-GB" w:eastAsia="fr-FR"/>
              </w:rPr>
            </w:rPrChange>
          </w:rPr>
          <w:t>The question of the neutrality of networks could arise because of the huge increase of the uses and the requirements of bandwidth. The forecasts of an increase of average traffic per user that doubles every year could create a risk of saturation of networks.</w:t>
        </w:r>
      </w:ins>
    </w:p>
    <w:p w:rsidR="00EC58CA" w:rsidRPr="0088328B" w:rsidRDefault="00EC58CA" w:rsidP="00EC58CA">
      <w:pPr>
        <w:autoSpaceDE w:val="0"/>
        <w:autoSpaceDN w:val="0"/>
        <w:adjustRightInd w:val="0"/>
        <w:rPr>
          <w:ins w:id="821" w:author="Dr. Roland Beutler" w:date="2011-04-20T12:54:00Z"/>
          <w:szCs w:val="20"/>
          <w:lang w:val="en-GB" w:eastAsia="fr-FR"/>
          <w:rPrChange w:id="822" w:author="Dr. Roland Beutler" w:date="2011-04-20T13:00:00Z">
            <w:rPr>
              <w:ins w:id="823" w:author="Dr. Roland Beutler" w:date="2011-04-20T12:54:00Z"/>
              <w:rFonts w:ascii="Courier New" w:hAnsi="Courier New" w:cs="Courier New"/>
              <w:szCs w:val="20"/>
              <w:highlight w:val="yellow"/>
              <w:lang w:val="en-GB" w:eastAsia="fr-FR"/>
            </w:rPr>
          </w:rPrChange>
        </w:rPr>
      </w:pPr>
    </w:p>
    <w:p w:rsidR="00EC58CA" w:rsidRPr="0088328B" w:rsidRDefault="00D80070" w:rsidP="00EC58CA">
      <w:pPr>
        <w:autoSpaceDE w:val="0"/>
        <w:autoSpaceDN w:val="0"/>
        <w:adjustRightInd w:val="0"/>
        <w:rPr>
          <w:ins w:id="824" w:author="Dr. Roland Beutler" w:date="2011-04-20T12:55:00Z"/>
          <w:szCs w:val="20"/>
          <w:lang w:val="en-GB" w:eastAsia="fr-FR"/>
          <w:rPrChange w:id="825" w:author="Dr. Roland Beutler" w:date="2011-04-20T13:00:00Z">
            <w:rPr>
              <w:ins w:id="826" w:author="Dr. Roland Beutler" w:date="2011-04-20T12:55:00Z"/>
              <w:rFonts w:ascii="Courier New" w:hAnsi="Courier New" w:cs="Courier New"/>
              <w:szCs w:val="20"/>
              <w:lang w:val="en-GB" w:eastAsia="fr-FR"/>
            </w:rPr>
          </w:rPrChange>
        </w:rPr>
      </w:pPr>
      <w:ins w:id="827" w:author="Dr. Roland Beutler" w:date="2011-04-20T12:54:00Z">
        <w:r w:rsidRPr="00D80070">
          <w:rPr>
            <w:szCs w:val="20"/>
            <w:lang w:val="en-GB" w:eastAsia="fr-FR"/>
            <w:rPrChange w:id="828" w:author="Dr. Roland Beutler" w:date="2011-04-20T13:00:00Z">
              <w:rPr>
                <w:rFonts w:ascii="Courier New" w:hAnsi="Courier New" w:cs="Courier New"/>
                <w:b/>
                <w:bCs/>
                <w:i/>
                <w:iCs/>
                <w:szCs w:val="20"/>
                <w:highlight w:val="yellow"/>
                <w:lang w:val="en-GB" w:eastAsia="fr-FR"/>
              </w:rPr>
            </w:rPrChange>
          </w:rPr>
          <w:t xml:space="preserve">Thus, from the point of view of the radio contents, the stakes in gaining unrestricted access to the contents move at the same level as data rate availability of the internet access. Indeed there a possible question of control, filtering and impoverishment of the contents in order to adapt the broadcast </w:t>
        </w:r>
        <w:proofErr w:type="spellStart"/>
        <w:r w:rsidRPr="00D80070">
          <w:rPr>
            <w:szCs w:val="20"/>
            <w:lang w:val="en-GB" w:eastAsia="fr-FR"/>
            <w:rPrChange w:id="829" w:author="Dr. Roland Beutler" w:date="2011-04-20T13:00:00Z">
              <w:rPr>
                <w:rFonts w:ascii="Courier New" w:hAnsi="Courier New" w:cs="Courier New"/>
                <w:b/>
                <w:bCs/>
                <w:i/>
                <w:iCs/>
                <w:szCs w:val="20"/>
                <w:highlight w:val="yellow"/>
                <w:lang w:val="en-GB" w:eastAsia="fr-FR"/>
              </w:rPr>
            </w:rPrChange>
          </w:rPr>
          <w:t>datastream</w:t>
        </w:r>
        <w:proofErr w:type="spellEnd"/>
        <w:r w:rsidRPr="00D80070">
          <w:rPr>
            <w:szCs w:val="20"/>
            <w:lang w:val="en-GB" w:eastAsia="fr-FR"/>
            <w:rPrChange w:id="830" w:author="Dr. Roland Beutler" w:date="2011-04-20T13:00:00Z">
              <w:rPr>
                <w:rFonts w:ascii="Courier New" w:hAnsi="Courier New" w:cs="Courier New"/>
                <w:b/>
                <w:bCs/>
                <w:i/>
                <w:iCs/>
                <w:szCs w:val="20"/>
                <w:highlight w:val="yellow"/>
                <w:lang w:val="en-GB" w:eastAsia="fr-FR"/>
              </w:rPr>
            </w:rPrChange>
          </w:rPr>
          <w:t xml:space="preserve"> itself to restrict the occupied bandwidth, thus raising the question of the freedom left with the contents consumer. Then radio via the Internet would no longer be neutral.</w:t>
        </w:r>
      </w:ins>
    </w:p>
    <w:p w:rsidR="00EC58CA" w:rsidRPr="003460BC" w:rsidRDefault="00EC58CA" w:rsidP="00EC58CA">
      <w:pPr>
        <w:autoSpaceDE w:val="0"/>
        <w:autoSpaceDN w:val="0"/>
        <w:adjustRightInd w:val="0"/>
        <w:rPr>
          <w:ins w:id="831" w:author="Dr. Roland Beutler" w:date="2011-04-20T12:54:00Z"/>
          <w:rFonts w:ascii="Courier New" w:hAnsi="Courier New" w:cs="Courier New"/>
          <w:szCs w:val="20"/>
          <w:lang w:val="en-GB" w:eastAsia="fr-FR"/>
        </w:rPr>
      </w:pPr>
    </w:p>
    <w:p w:rsidR="00133117" w:rsidRPr="00133117" w:rsidRDefault="00133117" w:rsidP="00E14754">
      <w:pPr>
        <w:pStyle w:val="Heading3"/>
        <w:rPr>
          <w:lang w:val="en-GB"/>
        </w:rPr>
      </w:pPr>
      <w:bookmarkStart w:id="832" w:name="_Toc290561833"/>
      <w:r w:rsidRPr="00133117">
        <w:rPr>
          <w:lang w:val="en-GB"/>
        </w:rPr>
        <w:t>Fibre Networks</w:t>
      </w:r>
      <w:bookmarkEnd w:id="832"/>
    </w:p>
    <w:p w:rsidR="00133117" w:rsidRPr="00EC58CA" w:rsidRDefault="00D80070" w:rsidP="00133117">
      <w:pPr>
        <w:pStyle w:val="ECCParagraph"/>
      </w:pPr>
      <w:r w:rsidRPr="00D80070">
        <w:rPr>
          <w:rFonts w:cs="Arial"/>
          <w:bCs/>
          <w:iCs/>
          <w:szCs w:val="28"/>
          <w:rPrChange w:id="833" w:author="Dr. Roland Beutler" w:date="2011-04-20T12:58:00Z">
            <w:rPr>
              <w:rFonts w:ascii="Arial" w:hAnsi="Arial" w:cs="Arial"/>
              <w:b/>
              <w:bCs/>
              <w:i/>
              <w:iCs/>
              <w:szCs w:val="28"/>
              <w:lang w:val="en-US"/>
            </w:rPr>
          </w:rPrChange>
        </w:rPr>
        <w:t>In the future there is the possibility that the copper cable provisions could be replaced by fibre networks that will offer a considerably higher capacity.  The infrastructure feeding these fibre interfaces will need considerable enhancement to take advantage of the potential capacity.</w:t>
      </w:r>
    </w:p>
    <w:p w:rsidR="00D80070" w:rsidRPr="00D80070" w:rsidRDefault="00D80070" w:rsidP="00D80070">
      <w:pPr>
        <w:pStyle w:val="Heading2"/>
        <w:rPr>
          <w:lang w:val="en-GB"/>
          <w:rPrChange w:id="834" w:author="Nigel Laflin" w:date="2011-04-13T14:09:00Z">
            <w:rPr/>
          </w:rPrChange>
        </w:rPr>
        <w:pPrChange w:id="835" w:author="Nigel Laflin" w:date="2011-04-13T13:23:00Z">
          <w:pPr>
            <w:pStyle w:val="Heading3"/>
          </w:pPr>
        </w:pPrChange>
      </w:pPr>
      <w:bookmarkStart w:id="836" w:name="_Toc265158008"/>
      <w:bookmarkStart w:id="837" w:name="_Toc290561834"/>
      <w:r w:rsidRPr="00D80070">
        <w:rPr>
          <w:lang w:val="en-GB"/>
          <w:rPrChange w:id="838" w:author="Nigel Laflin" w:date="2011-04-13T14:09:00Z">
            <w:rPr/>
          </w:rPrChange>
        </w:rPr>
        <w:t>Satellite Distribution</w:t>
      </w:r>
      <w:bookmarkEnd w:id="836"/>
      <w:bookmarkEnd w:id="837"/>
      <w:r w:rsidRPr="00D80070">
        <w:rPr>
          <w:lang w:val="en-GB"/>
          <w:rPrChange w:id="839" w:author="Nigel Laflin" w:date="2011-04-13T14:09:00Z">
            <w:rPr/>
          </w:rPrChange>
        </w:rPr>
        <w:tab/>
      </w:r>
    </w:p>
    <w:p w:rsidR="00DD08EA" w:rsidRPr="00CD0041" w:rsidRDefault="00D80070" w:rsidP="00DD08EA">
      <w:pPr>
        <w:pStyle w:val="ECCParagraph"/>
      </w:pPr>
      <w:r w:rsidRPr="00D80070">
        <w:rPr>
          <w:rPrChange w:id="840" w:author="Nigel Laflin" w:date="2011-04-13T14:09:00Z">
            <w:rPr>
              <w:rFonts w:cs="Arial"/>
              <w:b/>
              <w:bCs/>
              <w:i/>
              <w:iCs/>
              <w:lang w:val="en-US"/>
            </w:rPr>
          </w:rPrChange>
        </w:rPr>
        <w:t>Sound can be broadcast by satellite and by hybrid or combined satellite and terrestrial systems. Satellite transmission is increasingly the main means of broadcast of services which to give full national coverage, compensating for limitations in national terrestrial spectrum or infrastructure availability.</w:t>
      </w:r>
    </w:p>
    <w:p w:rsidR="00DD08EA" w:rsidRPr="00CD0041" w:rsidRDefault="00D80070" w:rsidP="00DD08EA">
      <w:pPr>
        <w:pStyle w:val="ECCParagraph"/>
      </w:pPr>
      <w:r w:rsidRPr="00D80070">
        <w:rPr>
          <w:rPrChange w:id="841" w:author="Nigel Laflin" w:date="2011-04-13T14:09:00Z">
            <w:rPr>
              <w:rFonts w:cs="Arial"/>
              <w:b/>
              <w:bCs/>
              <w:i/>
              <w:iCs/>
              <w:lang w:val="en-US"/>
            </w:rPr>
          </w:rPrChange>
        </w:rPr>
        <w:t>ETSI standards provide information about the standardisation of Satellite Digital Radio (SDR) services. The systems use either broadcasting bands or mobile service bands to reach the users.</w:t>
      </w:r>
    </w:p>
    <w:p w:rsidR="00DD08EA" w:rsidRPr="00CD0041" w:rsidRDefault="00D80070" w:rsidP="00DD08EA">
      <w:pPr>
        <w:pStyle w:val="ECCParagraph"/>
      </w:pPr>
      <w:r w:rsidRPr="00D80070">
        <w:rPr>
          <w:rPrChange w:id="842" w:author="Nigel Laflin" w:date="2011-04-13T14:09:00Z">
            <w:rPr>
              <w:rFonts w:cs="Arial"/>
              <w:b/>
              <w:bCs/>
              <w:i/>
              <w:iCs/>
              <w:lang w:val="en-US"/>
            </w:rPr>
          </w:rPrChange>
        </w:rPr>
        <w:t>A broadcasting satellite service is possible in L Band while transmissions of multimedia over mobile satellite service use systems operating in S-Band.</w:t>
      </w:r>
    </w:p>
    <w:p w:rsidR="0077227F" w:rsidRPr="00CD0041" w:rsidRDefault="00D80070">
      <w:pPr>
        <w:pStyle w:val="Heading1"/>
        <w:rPr>
          <w:lang w:val="en-GB"/>
        </w:rPr>
      </w:pPr>
      <w:bookmarkStart w:id="843" w:name="_Toc290561836"/>
      <w:r w:rsidRPr="00D80070">
        <w:rPr>
          <w:lang w:val="en-GB"/>
          <w:rPrChange w:id="844" w:author="Nigel Laflin" w:date="2011-04-13T14:09:00Z">
            <w:rPr>
              <w:rFonts w:ascii="Times New Roman" w:hAnsi="Times New Roman" w:cs="Times New Roman"/>
              <w:i/>
              <w:iCs/>
              <w:caps w:val="0"/>
              <w:kern w:val="0"/>
              <w:szCs w:val="24"/>
            </w:rPr>
          </w:rPrChange>
        </w:rPr>
        <w:lastRenderedPageBreak/>
        <w:t xml:space="preserve">Regulatory </w:t>
      </w:r>
      <w:r w:rsidR="00133117" w:rsidRPr="00133117">
        <w:rPr>
          <w:lang w:val="en-GB"/>
        </w:rPr>
        <w:t xml:space="preserve">BACKGROUND </w:t>
      </w:r>
      <w:bookmarkEnd w:id="843"/>
    </w:p>
    <w:p w:rsidR="00D930CD" w:rsidRPr="00CD0041" w:rsidDel="0088328B" w:rsidRDefault="00133117">
      <w:pPr>
        <w:pStyle w:val="ECCParagraph"/>
        <w:rPr>
          <w:del w:id="845" w:author="Dr. Roland Beutler" w:date="2011-04-20T13:01:00Z"/>
        </w:rPr>
      </w:pPr>
      <w:r w:rsidRPr="00133117">
        <w:t xml:space="preserve">Across Europe each country has developed its own regulatory framework within which the radio broadcasting services operate.  These regulations cover two basic aspects.  The first is programme content </w:t>
      </w:r>
      <w:r w:rsidR="00500BBE" w:rsidRPr="00CD0041">
        <w:t xml:space="preserve">(not dealt with in this report) </w:t>
      </w:r>
      <w:r w:rsidRPr="00133117">
        <w:t xml:space="preserve">and the second is </w:t>
      </w:r>
      <w:r w:rsidR="00500BBE" w:rsidRPr="00CD0041">
        <w:t xml:space="preserve">the allocation of spectrum with associated technical </w:t>
      </w:r>
      <w:r w:rsidRPr="00133117">
        <w:t>characteristics of the transmissions</w:t>
      </w:r>
      <w:r w:rsidR="00500BBE" w:rsidRPr="00CD0041">
        <w:t xml:space="preserve"> to ensure co-existence of services</w:t>
      </w:r>
      <w:r w:rsidRPr="00133117">
        <w:t xml:space="preserve">.  The background theme to the control of the signal characteristics stems partly from the Radio Regulations and from regional agreements, e.g. Geneva 1984.  This results in set of regulatory processes where administrations have to take into account both their own and neighbouring countries transmissions when </w:t>
      </w:r>
      <w:r w:rsidR="00D930CD" w:rsidRPr="00CD0041">
        <w:t>issuing</w:t>
      </w:r>
      <w:r w:rsidRPr="00133117">
        <w:t xml:space="preserve"> </w:t>
      </w:r>
      <w:r w:rsidR="00D930CD" w:rsidRPr="00CD0041">
        <w:t xml:space="preserve">transmission </w:t>
      </w:r>
      <w:r w:rsidRPr="00133117">
        <w:t xml:space="preserve">licenses. </w:t>
      </w:r>
      <w:r w:rsidR="00F41950" w:rsidRPr="00CD0041">
        <w:t>As far as possible the transmission systems have been harmonised within the regional agreements</w:t>
      </w:r>
      <w:r w:rsidR="00944B27" w:rsidRPr="00CD0041">
        <w:t xml:space="preserve"> and standardised through the ETSI organisation.</w:t>
      </w:r>
      <w:r w:rsidR="00F41950" w:rsidRPr="00CD0041">
        <w:t xml:space="preserve"> This also ensures a large common market for consumer goods</w:t>
      </w:r>
      <w:r w:rsidR="00944B27" w:rsidRPr="00CD0041">
        <w:t xml:space="preserve"> and facilitates easy roaming access for the listeners across Europe</w:t>
      </w:r>
      <w:r w:rsidR="00F41950" w:rsidRPr="00CD0041">
        <w:t xml:space="preserve">. </w:t>
      </w:r>
    </w:p>
    <w:p w:rsidR="00500BBE" w:rsidRPr="00CD0041" w:rsidDel="0088328B" w:rsidRDefault="00500BBE" w:rsidP="00DD08EA">
      <w:pPr>
        <w:pStyle w:val="ECCParagraph"/>
        <w:rPr>
          <w:ins w:id="846" w:author="Nigel Laflin" w:date="2011-04-13T14:04:00Z"/>
          <w:del w:id="847" w:author="Dr. Roland Beutler" w:date="2011-04-20T13:01:00Z"/>
        </w:rPr>
      </w:pPr>
    </w:p>
    <w:p w:rsidR="00500BBE" w:rsidRPr="00CD0041" w:rsidRDefault="00500BBE" w:rsidP="00DD08EA">
      <w:pPr>
        <w:pStyle w:val="ECCParagraph"/>
        <w:rPr>
          <w:ins w:id="848" w:author="Nigel Laflin" w:date="2011-04-13T14:04:00Z"/>
        </w:rPr>
      </w:pPr>
    </w:p>
    <w:p w:rsidR="00DD08EA" w:rsidRPr="00CD0041" w:rsidRDefault="00D80070" w:rsidP="00DD08EA">
      <w:pPr>
        <w:pStyle w:val="Heading2"/>
        <w:rPr>
          <w:szCs w:val="24"/>
          <w:lang w:val="en-GB"/>
          <w:rPrChange w:id="849" w:author="Nigel Laflin" w:date="2011-04-13T14:09:00Z">
            <w:rPr>
              <w:szCs w:val="24"/>
            </w:rPr>
          </w:rPrChange>
        </w:rPr>
      </w:pPr>
      <w:bookmarkStart w:id="850" w:name="_Toc265158011"/>
      <w:bookmarkStart w:id="851" w:name="_Toc290561837"/>
      <w:r w:rsidRPr="00D80070">
        <w:rPr>
          <w:szCs w:val="24"/>
          <w:lang w:val="en-GB"/>
          <w:rPrChange w:id="852" w:author="Nigel Laflin" w:date="2011-04-13T14:09:00Z">
            <w:rPr>
              <w:rFonts w:cs="Times New Roman"/>
              <w:b w:val="0"/>
              <w:bCs w:val="0"/>
              <w:i/>
              <w:iCs w:val="0"/>
              <w:szCs w:val="24"/>
              <w:lang w:val="en-GB"/>
            </w:rPr>
          </w:rPrChange>
        </w:rPr>
        <w:t>Current Regulation Applicable to Terrestrial Radio Services</w:t>
      </w:r>
      <w:bookmarkEnd w:id="850"/>
      <w:bookmarkEnd w:id="851"/>
    </w:p>
    <w:p w:rsidR="00F423A9" w:rsidRDefault="00133117" w:rsidP="00DC09C6">
      <w:pPr>
        <w:pStyle w:val="ECCParagraph"/>
        <w:rPr>
          <w:ins w:id="853" w:author="Dr. Roland Beutler" w:date="2011-04-20T12:26:00Z"/>
        </w:rPr>
      </w:pPr>
      <w:r w:rsidRPr="00133117">
        <w:t>There are a number of regional ITU Agreements together with CEPT Special Arrangements which cover the broadcasting bands which are summarised in the table below.</w:t>
      </w:r>
    </w:p>
    <w:p w:rsidR="00180012" w:rsidRPr="00CD0041" w:rsidRDefault="00D80070" w:rsidP="00DC09C6">
      <w:pPr>
        <w:pStyle w:val="ECCParagraph"/>
        <w:rPr>
          <w:ins w:id="854" w:author="Dr. Roland Beutler" w:date="2010-12-15T12:13:00Z"/>
          <w:rPrChange w:id="855" w:author="Nigel Laflin" w:date="2011-04-13T14:09:00Z">
            <w:rPr>
              <w:ins w:id="856" w:author="Dr. Roland Beutler" w:date="2010-12-15T12:13:00Z"/>
              <w:lang w:val="en-US"/>
            </w:rPr>
          </w:rPrChange>
        </w:rPr>
      </w:pPr>
      <w:ins w:id="857" w:author="Dr. Roland Beutler" w:date="2010-12-15T12:13:00Z">
        <w:r w:rsidRPr="00D80070">
          <w:rPr>
            <w:highlight w:val="yellow"/>
            <w:rPrChange w:id="858" w:author="Nigel Laflin" w:date="2011-04-13T14:09:00Z">
              <w:rPr>
                <w:rFonts w:cs="Arial"/>
                <w:b/>
                <w:bCs/>
                <w:i/>
                <w:iCs/>
                <w:lang w:val="en-US"/>
              </w:rPr>
            </w:rPrChange>
          </w:rPr>
          <w:t>[NOTE</w:t>
        </w:r>
        <w:proofErr w:type="gramStart"/>
        <w:r w:rsidRPr="00D80070">
          <w:rPr>
            <w:highlight w:val="yellow"/>
            <w:rPrChange w:id="859" w:author="Nigel Laflin" w:date="2011-04-13T14:09:00Z">
              <w:rPr>
                <w:rFonts w:cs="Arial"/>
                <w:b/>
                <w:bCs/>
                <w:i/>
                <w:iCs/>
                <w:lang w:val="en-US"/>
              </w:rPr>
            </w:rPrChange>
          </w:rPr>
          <w:t>:;</w:t>
        </w:r>
        <w:proofErr w:type="gramEnd"/>
        <w:r w:rsidRPr="00D80070">
          <w:rPr>
            <w:highlight w:val="yellow"/>
            <w:rPrChange w:id="860" w:author="Nigel Laflin" w:date="2011-04-13T14:09:00Z">
              <w:rPr>
                <w:rFonts w:cs="Arial"/>
                <w:b/>
                <w:bCs/>
                <w:i/>
                <w:iCs/>
                <w:lang w:val="en-US"/>
              </w:rPr>
            </w:rPrChange>
          </w:rPr>
          <w:t xml:space="preserve"> references need </w:t>
        </w:r>
        <w:proofErr w:type="spellStart"/>
        <w:r w:rsidRPr="00D80070">
          <w:rPr>
            <w:highlight w:val="yellow"/>
            <w:rPrChange w:id="861" w:author="Nigel Laflin" w:date="2011-04-13T14:09:00Z">
              <w:rPr>
                <w:rFonts w:cs="Arial"/>
                <w:b/>
                <w:bCs/>
                <w:i/>
                <w:iCs/>
                <w:lang w:val="en-US"/>
              </w:rPr>
            </w:rPrChange>
          </w:rPr>
          <w:t>ot</w:t>
        </w:r>
        <w:proofErr w:type="spellEnd"/>
        <w:r w:rsidRPr="00D80070">
          <w:rPr>
            <w:highlight w:val="yellow"/>
            <w:rPrChange w:id="862" w:author="Nigel Laflin" w:date="2011-04-13T14:09:00Z">
              <w:rPr>
                <w:rFonts w:cs="Arial"/>
                <w:b/>
                <w:bCs/>
                <w:i/>
                <w:iCs/>
                <w:lang w:val="en-US"/>
              </w:rPr>
            </w:rPrChange>
          </w:rPr>
          <w:t xml:space="preserve"> be checked</w:t>
        </w:r>
      </w:ins>
      <w:ins w:id="863" w:author="Dr. Roland Beutler" w:date="2011-04-20T12:29:00Z">
        <w:r w:rsidR="007066C4">
          <w:rPr>
            <w:highlight w:val="yellow"/>
          </w:rPr>
          <w:t>, check upper limit of Band I, include another row for analogue systems</w:t>
        </w:r>
      </w:ins>
      <w:ins w:id="864" w:author="Dr. Roland Beutler" w:date="2010-12-15T12:13:00Z">
        <w:r w:rsidRPr="00D80070">
          <w:rPr>
            <w:highlight w:val="yellow"/>
            <w:rPrChange w:id="865" w:author="Nigel Laflin" w:date="2011-04-13T14:09:00Z">
              <w:rPr>
                <w:rFonts w:cs="Arial"/>
                <w:b/>
                <w:bCs/>
                <w:i/>
                <w:iCs/>
                <w:lang w:val="en-US"/>
              </w:rPr>
            </w:rPrChange>
          </w:rPr>
          <w:t>]</w:t>
        </w:r>
      </w:ins>
    </w:p>
    <w:p w:rsidR="00DD08EA" w:rsidRPr="00CD0041" w:rsidRDefault="00DD08EA" w:rsidP="00DD08EA">
      <w:pPr>
        <w:keepNext/>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7"/>
        <w:gridCol w:w="1289"/>
        <w:gridCol w:w="1247"/>
        <w:gridCol w:w="1311"/>
        <w:gridCol w:w="1405"/>
        <w:gridCol w:w="1319"/>
        <w:gridCol w:w="1672"/>
      </w:tblGrid>
      <w:tr w:rsidR="00DD08EA" w:rsidRPr="00CD0041" w:rsidTr="00DD08EA">
        <w:trPr>
          <w:cantSplit/>
          <w:jc w:val="center"/>
        </w:trPr>
        <w:tc>
          <w:tcPr>
            <w:tcW w:w="1137" w:type="dxa"/>
            <w:shd w:val="clear" w:color="auto" w:fill="D9D9D9"/>
          </w:tcPr>
          <w:p w:rsidR="00DD08EA" w:rsidRPr="00CD0041" w:rsidRDefault="00DD08EA" w:rsidP="00DD08EA">
            <w:pPr>
              <w:keepNext/>
              <w:rPr>
                <w:szCs w:val="20"/>
                <w:lang w:val="en-GB"/>
              </w:rPr>
            </w:pPr>
          </w:p>
        </w:tc>
        <w:tc>
          <w:tcPr>
            <w:tcW w:w="1289" w:type="dxa"/>
            <w:shd w:val="clear" w:color="auto" w:fill="D9D9D9"/>
          </w:tcPr>
          <w:p w:rsidR="00DD08EA" w:rsidRPr="00CD0041" w:rsidRDefault="00DD08EA" w:rsidP="00DD08EA">
            <w:pPr>
              <w:keepNext/>
              <w:rPr>
                <w:szCs w:val="20"/>
                <w:lang w:val="en-GB"/>
              </w:rPr>
            </w:pPr>
            <w:r w:rsidRPr="00CD0041">
              <w:rPr>
                <w:szCs w:val="20"/>
                <w:lang w:val="en-GB"/>
              </w:rPr>
              <w:t>LF/MF/HF</w:t>
            </w:r>
          </w:p>
        </w:tc>
        <w:tc>
          <w:tcPr>
            <w:tcW w:w="1247" w:type="dxa"/>
            <w:shd w:val="clear" w:color="auto" w:fill="D9D9D9"/>
          </w:tcPr>
          <w:p w:rsidR="00DD08EA" w:rsidRPr="00CD0041" w:rsidRDefault="00DD08EA" w:rsidP="00DD08EA">
            <w:pPr>
              <w:keepNext/>
              <w:rPr>
                <w:szCs w:val="20"/>
                <w:lang w:val="en-GB"/>
              </w:rPr>
            </w:pPr>
            <w:r w:rsidRPr="00CD0041">
              <w:rPr>
                <w:szCs w:val="20"/>
                <w:lang w:val="en-GB"/>
              </w:rPr>
              <w:t>Band I</w:t>
            </w:r>
          </w:p>
        </w:tc>
        <w:tc>
          <w:tcPr>
            <w:tcW w:w="1311" w:type="dxa"/>
            <w:shd w:val="clear" w:color="auto" w:fill="D9D9D9"/>
          </w:tcPr>
          <w:p w:rsidR="00DD08EA" w:rsidRPr="00CD0041" w:rsidRDefault="00DD08EA" w:rsidP="00DD08EA">
            <w:pPr>
              <w:keepNext/>
              <w:rPr>
                <w:szCs w:val="20"/>
                <w:lang w:val="en-GB"/>
              </w:rPr>
            </w:pPr>
            <w:r w:rsidRPr="00CD0041">
              <w:rPr>
                <w:szCs w:val="20"/>
                <w:lang w:val="en-GB"/>
              </w:rPr>
              <w:t>Band II</w:t>
            </w:r>
          </w:p>
        </w:tc>
        <w:tc>
          <w:tcPr>
            <w:tcW w:w="1311" w:type="dxa"/>
            <w:shd w:val="clear" w:color="auto" w:fill="D9D9D9"/>
          </w:tcPr>
          <w:p w:rsidR="00DD08EA" w:rsidRPr="00CD0041" w:rsidRDefault="00DD08EA" w:rsidP="00DD08EA">
            <w:pPr>
              <w:keepNext/>
              <w:rPr>
                <w:szCs w:val="20"/>
                <w:lang w:val="en-GB"/>
              </w:rPr>
            </w:pPr>
            <w:r w:rsidRPr="00CD0041">
              <w:rPr>
                <w:szCs w:val="20"/>
                <w:lang w:val="en-GB"/>
              </w:rPr>
              <w:t>Band III</w:t>
            </w:r>
          </w:p>
        </w:tc>
        <w:tc>
          <w:tcPr>
            <w:tcW w:w="1319" w:type="dxa"/>
            <w:shd w:val="clear" w:color="auto" w:fill="D9D9D9"/>
          </w:tcPr>
          <w:p w:rsidR="00DD08EA" w:rsidRPr="00CD0041" w:rsidRDefault="00DD08EA" w:rsidP="00DD08EA">
            <w:pPr>
              <w:keepNext/>
              <w:rPr>
                <w:szCs w:val="20"/>
                <w:lang w:val="en-GB"/>
              </w:rPr>
            </w:pPr>
            <w:r w:rsidRPr="00CD0041">
              <w:rPr>
                <w:szCs w:val="20"/>
                <w:lang w:val="en-GB"/>
              </w:rPr>
              <w:t>Band IV/V</w:t>
            </w:r>
          </w:p>
        </w:tc>
        <w:tc>
          <w:tcPr>
            <w:tcW w:w="1672" w:type="dxa"/>
            <w:shd w:val="clear" w:color="auto" w:fill="D9D9D9"/>
          </w:tcPr>
          <w:p w:rsidR="00DD08EA" w:rsidRPr="00CD0041" w:rsidRDefault="00DD08EA" w:rsidP="00DD08EA">
            <w:pPr>
              <w:keepNext/>
              <w:rPr>
                <w:szCs w:val="20"/>
                <w:lang w:val="en-GB"/>
              </w:rPr>
            </w:pPr>
            <w:r w:rsidRPr="00CD0041">
              <w:rPr>
                <w:szCs w:val="20"/>
                <w:lang w:val="en-GB"/>
              </w:rPr>
              <w:t>L Band</w:t>
            </w:r>
          </w:p>
        </w:tc>
      </w:tr>
      <w:tr w:rsidR="00DD08EA" w:rsidRPr="00CD0041" w:rsidTr="00DD08EA">
        <w:trPr>
          <w:cantSplit/>
          <w:jc w:val="center"/>
        </w:trPr>
        <w:tc>
          <w:tcPr>
            <w:tcW w:w="1137" w:type="dxa"/>
          </w:tcPr>
          <w:p w:rsidR="00DD08EA" w:rsidRPr="00CD0041" w:rsidRDefault="00DD08EA" w:rsidP="00DD08EA">
            <w:pPr>
              <w:keepNext/>
              <w:rPr>
                <w:szCs w:val="20"/>
                <w:lang w:val="en-GB"/>
              </w:rPr>
            </w:pPr>
            <w:r w:rsidRPr="00CD0041">
              <w:rPr>
                <w:szCs w:val="20"/>
                <w:lang w:val="en-GB"/>
              </w:rPr>
              <w:t>Frequency Bands</w:t>
            </w:r>
          </w:p>
        </w:tc>
        <w:tc>
          <w:tcPr>
            <w:tcW w:w="1289" w:type="dxa"/>
          </w:tcPr>
          <w:p w:rsidR="00DD08EA" w:rsidRPr="00CD0041" w:rsidRDefault="00333E1C" w:rsidP="00DD08EA">
            <w:pPr>
              <w:keepNext/>
              <w:rPr>
                <w:szCs w:val="20"/>
                <w:lang w:val="en-GB"/>
              </w:rPr>
            </w:pPr>
            <w:r w:rsidRPr="00CD0041">
              <w:rPr>
                <w:szCs w:val="20"/>
                <w:lang w:val="en-GB"/>
              </w:rPr>
              <w:t>&lt;</w:t>
            </w:r>
            <w:r w:rsidR="00DD08EA" w:rsidRPr="00CD0041">
              <w:rPr>
                <w:szCs w:val="20"/>
                <w:lang w:val="en-GB"/>
              </w:rPr>
              <w:t>30 MHz</w:t>
            </w:r>
          </w:p>
        </w:tc>
        <w:tc>
          <w:tcPr>
            <w:tcW w:w="1247" w:type="dxa"/>
          </w:tcPr>
          <w:p w:rsidR="00DD08EA" w:rsidRPr="00CD0041" w:rsidRDefault="00DD08EA" w:rsidP="00DD08EA">
            <w:pPr>
              <w:keepNext/>
              <w:rPr>
                <w:szCs w:val="20"/>
                <w:lang w:val="en-GB"/>
              </w:rPr>
            </w:pPr>
            <w:r w:rsidRPr="00CD0041">
              <w:rPr>
                <w:szCs w:val="20"/>
                <w:lang w:val="en-GB"/>
              </w:rPr>
              <w:t>4</w:t>
            </w:r>
            <w:r w:rsidR="00654FDA">
              <w:rPr>
                <w:szCs w:val="20"/>
                <w:lang w:val="en-GB"/>
              </w:rPr>
              <w:t>1</w:t>
            </w:r>
            <w:r w:rsidRPr="00CD0041">
              <w:rPr>
                <w:szCs w:val="20"/>
                <w:lang w:val="en-GB"/>
              </w:rPr>
              <w:t>-68</w:t>
            </w:r>
            <w:r w:rsidR="00654FDA">
              <w:rPr>
                <w:szCs w:val="20"/>
                <w:lang w:val="en-GB"/>
              </w:rPr>
              <w:t>/7</w:t>
            </w:r>
            <w:r w:rsidR="004672C5">
              <w:rPr>
                <w:szCs w:val="20"/>
                <w:lang w:val="en-GB"/>
              </w:rPr>
              <w:t>2</w:t>
            </w:r>
            <w:r w:rsidRPr="00CD0041">
              <w:rPr>
                <w:szCs w:val="20"/>
                <w:lang w:val="en-GB"/>
              </w:rPr>
              <w:t xml:space="preserve"> MHz</w:t>
            </w:r>
          </w:p>
        </w:tc>
        <w:tc>
          <w:tcPr>
            <w:tcW w:w="1311" w:type="dxa"/>
          </w:tcPr>
          <w:p w:rsidR="00DD08EA" w:rsidRPr="00CD0041" w:rsidRDefault="00DD08EA" w:rsidP="00DD08EA">
            <w:pPr>
              <w:keepNext/>
              <w:rPr>
                <w:szCs w:val="20"/>
                <w:lang w:val="en-GB"/>
              </w:rPr>
            </w:pPr>
            <w:r w:rsidRPr="00CD0041">
              <w:rPr>
                <w:szCs w:val="20"/>
                <w:lang w:val="en-GB"/>
              </w:rPr>
              <w:t>87.5-108 MHz</w:t>
            </w:r>
          </w:p>
        </w:tc>
        <w:tc>
          <w:tcPr>
            <w:tcW w:w="1311" w:type="dxa"/>
          </w:tcPr>
          <w:p w:rsidR="00DD08EA" w:rsidRPr="00CD0041" w:rsidRDefault="00DD08EA" w:rsidP="00DD08EA">
            <w:pPr>
              <w:keepNext/>
              <w:rPr>
                <w:szCs w:val="20"/>
                <w:lang w:val="en-GB"/>
              </w:rPr>
            </w:pPr>
            <w:r w:rsidRPr="00CD0041">
              <w:rPr>
                <w:szCs w:val="20"/>
                <w:lang w:val="en-GB"/>
              </w:rPr>
              <w:t>174-230</w:t>
            </w:r>
            <w:r w:rsidR="006D3BB0" w:rsidRPr="00CD0041">
              <w:rPr>
                <w:szCs w:val="20"/>
                <w:lang w:val="en-GB"/>
              </w:rPr>
              <w:t>/240</w:t>
            </w:r>
            <w:r w:rsidRPr="00CD0041">
              <w:rPr>
                <w:szCs w:val="20"/>
                <w:lang w:val="en-GB"/>
              </w:rPr>
              <w:t>MHz</w:t>
            </w:r>
          </w:p>
        </w:tc>
        <w:tc>
          <w:tcPr>
            <w:tcW w:w="1319" w:type="dxa"/>
          </w:tcPr>
          <w:p w:rsidR="00DD08EA" w:rsidRPr="00CD0041" w:rsidRDefault="00DD08EA" w:rsidP="00DD08EA">
            <w:pPr>
              <w:keepNext/>
              <w:rPr>
                <w:szCs w:val="20"/>
                <w:lang w:val="en-GB"/>
              </w:rPr>
            </w:pPr>
            <w:r w:rsidRPr="00CD0041">
              <w:rPr>
                <w:szCs w:val="20"/>
                <w:lang w:val="en-GB"/>
              </w:rPr>
              <w:t>470-790/862 MHz</w:t>
            </w:r>
          </w:p>
        </w:tc>
        <w:tc>
          <w:tcPr>
            <w:tcW w:w="1672" w:type="dxa"/>
          </w:tcPr>
          <w:p w:rsidR="00DD08EA" w:rsidRPr="00CD0041" w:rsidRDefault="00DD08EA" w:rsidP="00DD08EA">
            <w:pPr>
              <w:keepNext/>
              <w:rPr>
                <w:szCs w:val="20"/>
                <w:lang w:val="en-GB"/>
              </w:rPr>
            </w:pPr>
            <w:r w:rsidRPr="00CD0041">
              <w:rPr>
                <w:szCs w:val="20"/>
                <w:lang w:val="en-GB"/>
              </w:rPr>
              <w:t>1452-1492MHz</w:t>
            </w:r>
          </w:p>
        </w:tc>
      </w:tr>
      <w:tr w:rsidR="00DD08EA" w:rsidRPr="00CD0041" w:rsidTr="00DD08EA">
        <w:trPr>
          <w:cantSplit/>
          <w:jc w:val="center"/>
        </w:trPr>
        <w:tc>
          <w:tcPr>
            <w:tcW w:w="1137" w:type="dxa"/>
          </w:tcPr>
          <w:p w:rsidR="00DD08EA" w:rsidRPr="00CD0041" w:rsidRDefault="00DD08EA" w:rsidP="00DD08EA">
            <w:pPr>
              <w:keepNext/>
              <w:rPr>
                <w:szCs w:val="20"/>
                <w:lang w:val="en-GB"/>
              </w:rPr>
            </w:pPr>
            <w:r w:rsidRPr="00CD0041">
              <w:rPr>
                <w:szCs w:val="20"/>
                <w:lang w:val="en-GB"/>
              </w:rPr>
              <w:t>System</w:t>
            </w:r>
          </w:p>
        </w:tc>
        <w:tc>
          <w:tcPr>
            <w:tcW w:w="1289" w:type="dxa"/>
          </w:tcPr>
          <w:p w:rsidR="00F423A9" w:rsidRDefault="00F423A9" w:rsidP="00DD08EA">
            <w:pPr>
              <w:keepNext/>
              <w:rPr>
                <w:szCs w:val="20"/>
                <w:lang w:val="en-GB"/>
              </w:rPr>
            </w:pPr>
            <w:r>
              <w:rPr>
                <w:szCs w:val="20"/>
                <w:lang w:val="en-GB"/>
              </w:rPr>
              <w:t>AM</w:t>
            </w:r>
          </w:p>
          <w:p w:rsidR="00DD08EA" w:rsidRPr="00CD0041" w:rsidRDefault="00DD08EA" w:rsidP="00DD08EA">
            <w:pPr>
              <w:keepNext/>
              <w:rPr>
                <w:szCs w:val="20"/>
                <w:lang w:val="en-GB"/>
              </w:rPr>
            </w:pPr>
            <w:r w:rsidRPr="00CD0041">
              <w:rPr>
                <w:szCs w:val="20"/>
                <w:lang w:val="en-GB"/>
              </w:rPr>
              <w:t>DRM</w:t>
            </w:r>
          </w:p>
          <w:p w:rsidR="00274B7C" w:rsidRPr="00CD0041" w:rsidRDefault="00274B7C" w:rsidP="00DD08EA">
            <w:pPr>
              <w:keepNext/>
              <w:rPr>
                <w:szCs w:val="20"/>
                <w:lang w:val="en-GB"/>
              </w:rPr>
            </w:pPr>
            <w:r w:rsidRPr="00CD0041">
              <w:rPr>
                <w:szCs w:val="20"/>
                <w:lang w:val="en-GB"/>
              </w:rPr>
              <w:t>HD Radio</w:t>
            </w:r>
            <w:r w:rsidR="00333E1C" w:rsidRPr="00CD0041">
              <w:rPr>
                <w:szCs w:val="20"/>
                <w:lang w:val="en-GB"/>
              </w:rPr>
              <w:t xml:space="preserve"> (MF only)</w:t>
            </w:r>
          </w:p>
        </w:tc>
        <w:tc>
          <w:tcPr>
            <w:tcW w:w="1247" w:type="dxa"/>
          </w:tcPr>
          <w:p w:rsidR="00F423A9" w:rsidRDefault="00F423A9" w:rsidP="00DD08EA">
            <w:pPr>
              <w:keepNext/>
              <w:rPr>
                <w:szCs w:val="20"/>
                <w:lang w:val="en-GB"/>
              </w:rPr>
            </w:pPr>
            <w:r>
              <w:rPr>
                <w:szCs w:val="20"/>
                <w:lang w:val="en-GB"/>
              </w:rPr>
              <w:t>FM</w:t>
            </w:r>
          </w:p>
          <w:p w:rsidR="00DD08EA" w:rsidRPr="00CD0041" w:rsidRDefault="00DD08EA" w:rsidP="00DD08EA">
            <w:pPr>
              <w:keepNext/>
              <w:rPr>
                <w:szCs w:val="20"/>
                <w:lang w:val="en-GB"/>
              </w:rPr>
            </w:pPr>
            <w:r w:rsidRPr="00CD0041">
              <w:rPr>
                <w:szCs w:val="20"/>
                <w:lang w:val="en-GB"/>
              </w:rPr>
              <w:t>DRM</w:t>
            </w:r>
          </w:p>
          <w:p w:rsidR="00274B7C" w:rsidRPr="00CD0041" w:rsidRDefault="00274B7C" w:rsidP="00DD08EA">
            <w:pPr>
              <w:keepNext/>
              <w:rPr>
                <w:szCs w:val="20"/>
                <w:lang w:val="en-GB"/>
              </w:rPr>
            </w:pPr>
            <w:r w:rsidRPr="00CD0041">
              <w:rPr>
                <w:szCs w:val="20"/>
                <w:lang w:val="en-GB"/>
              </w:rPr>
              <w:t>RAVIS</w:t>
            </w:r>
          </w:p>
        </w:tc>
        <w:tc>
          <w:tcPr>
            <w:tcW w:w="1311" w:type="dxa"/>
          </w:tcPr>
          <w:p w:rsidR="00F423A9" w:rsidRDefault="00F423A9" w:rsidP="00DD08EA">
            <w:pPr>
              <w:keepNext/>
              <w:rPr>
                <w:szCs w:val="20"/>
                <w:lang w:val="en-GB"/>
              </w:rPr>
            </w:pPr>
            <w:r>
              <w:rPr>
                <w:szCs w:val="20"/>
                <w:lang w:val="en-GB"/>
              </w:rPr>
              <w:t>FM</w:t>
            </w:r>
          </w:p>
          <w:p w:rsidR="00DD08EA" w:rsidRPr="00CD0041" w:rsidRDefault="00DD08EA" w:rsidP="00DD08EA">
            <w:pPr>
              <w:keepNext/>
              <w:rPr>
                <w:szCs w:val="20"/>
                <w:lang w:val="en-GB"/>
              </w:rPr>
            </w:pPr>
            <w:r w:rsidRPr="00CD0041">
              <w:rPr>
                <w:szCs w:val="20"/>
                <w:lang w:val="en-GB"/>
              </w:rPr>
              <w:t>DRM</w:t>
            </w:r>
          </w:p>
          <w:p w:rsidR="00DD08EA" w:rsidRPr="00CD0041" w:rsidRDefault="00DD08EA" w:rsidP="00274B7C">
            <w:pPr>
              <w:keepNext/>
              <w:rPr>
                <w:szCs w:val="20"/>
                <w:lang w:val="en-GB"/>
              </w:rPr>
            </w:pPr>
            <w:r w:rsidRPr="00CD0041">
              <w:rPr>
                <w:szCs w:val="20"/>
                <w:lang w:val="en-GB"/>
              </w:rPr>
              <w:t>HD</w:t>
            </w:r>
            <w:r w:rsidR="00274B7C" w:rsidRPr="00CD0041">
              <w:rPr>
                <w:szCs w:val="20"/>
                <w:lang w:val="en-GB"/>
              </w:rPr>
              <w:t xml:space="preserve"> R</w:t>
            </w:r>
            <w:r w:rsidRPr="00CD0041">
              <w:rPr>
                <w:szCs w:val="20"/>
                <w:lang w:val="en-GB"/>
              </w:rPr>
              <w:t>adio</w:t>
            </w:r>
          </w:p>
          <w:p w:rsidR="00274B7C" w:rsidRPr="00CD0041" w:rsidRDefault="00274B7C" w:rsidP="00274B7C">
            <w:pPr>
              <w:keepNext/>
              <w:rPr>
                <w:szCs w:val="20"/>
                <w:lang w:val="en-GB"/>
              </w:rPr>
            </w:pPr>
            <w:r w:rsidRPr="00CD0041">
              <w:rPr>
                <w:szCs w:val="20"/>
                <w:lang w:val="en-GB"/>
              </w:rPr>
              <w:t>RAVIS</w:t>
            </w:r>
          </w:p>
        </w:tc>
        <w:tc>
          <w:tcPr>
            <w:tcW w:w="1311" w:type="dxa"/>
          </w:tcPr>
          <w:p w:rsidR="00CD0041" w:rsidRDefault="00133117" w:rsidP="00DD08EA">
            <w:pPr>
              <w:keepNext/>
              <w:rPr>
                <w:szCs w:val="20"/>
                <w:lang w:val="en-GB"/>
              </w:rPr>
            </w:pPr>
            <w:r w:rsidRPr="00133117">
              <w:rPr>
                <w:szCs w:val="20"/>
                <w:lang w:val="en-GB"/>
              </w:rPr>
              <w:t>DAB</w:t>
            </w:r>
            <w:r w:rsidR="00CD0041">
              <w:rPr>
                <w:szCs w:val="20"/>
                <w:lang w:val="en-GB"/>
              </w:rPr>
              <w:t xml:space="preserve"> </w:t>
            </w:r>
            <w:r w:rsidRPr="00133117">
              <w:rPr>
                <w:szCs w:val="20"/>
                <w:lang w:val="en-GB"/>
              </w:rPr>
              <w:br/>
              <w:t>DVB</w:t>
            </w:r>
            <w:r w:rsidRPr="00133117">
              <w:rPr>
                <w:szCs w:val="20"/>
                <w:lang w:val="en-GB"/>
              </w:rPr>
              <w:br/>
            </w:r>
          </w:p>
          <w:p w:rsidR="00DD08EA" w:rsidRPr="00CD0041" w:rsidRDefault="00DD08EA" w:rsidP="00DD08EA">
            <w:pPr>
              <w:keepNext/>
              <w:tabs>
                <w:tab w:val="center" w:pos="4320"/>
                <w:tab w:val="right" w:pos="8640"/>
              </w:tabs>
              <w:rPr>
                <w:szCs w:val="20"/>
                <w:lang w:val="en-GB"/>
              </w:rPr>
            </w:pPr>
          </w:p>
          <w:p w:rsidR="00333E1C" w:rsidRPr="00CD0041" w:rsidRDefault="00133117" w:rsidP="00DD08EA">
            <w:pPr>
              <w:keepNext/>
              <w:tabs>
                <w:tab w:val="center" w:pos="4320"/>
                <w:tab w:val="right" w:pos="8640"/>
              </w:tabs>
              <w:rPr>
                <w:szCs w:val="20"/>
                <w:lang w:val="en-GB"/>
              </w:rPr>
            </w:pPr>
            <w:r w:rsidRPr="00133117">
              <w:rPr>
                <w:szCs w:val="20"/>
                <w:lang w:val="en-GB"/>
              </w:rPr>
              <w:t>DRM</w:t>
            </w:r>
          </w:p>
        </w:tc>
        <w:tc>
          <w:tcPr>
            <w:tcW w:w="1319" w:type="dxa"/>
          </w:tcPr>
          <w:p w:rsidR="00DD08EA" w:rsidRPr="00CD0041" w:rsidRDefault="00133117">
            <w:pPr>
              <w:keepNext/>
              <w:rPr>
                <w:szCs w:val="20"/>
                <w:lang w:val="en-GB"/>
              </w:rPr>
            </w:pPr>
            <w:r w:rsidRPr="00133117">
              <w:rPr>
                <w:szCs w:val="20"/>
                <w:lang w:val="en-GB"/>
              </w:rPr>
              <w:t>DVB</w:t>
            </w:r>
            <w:r w:rsidR="00286799" w:rsidRPr="00CD0041" w:rsidDel="00286799">
              <w:rPr>
                <w:szCs w:val="20"/>
                <w:lang w:val="en-GB"/>
              </w:rPr>
              <w:t xml:space="preserve"> </w:t>
            </w:r>
            <w:r w:rsidRPr="00133117">
              <w:rPr>
                <w:szCs w:val="20"/>
                <w:lang w:val="en-GB"/>
              </w:rPr>
              <w:br/>
            </w:r>
          </w:p>
          <w:p w:rsidR="00DD08EA" w:rsidRPr="00CD0041" w:rsidRDefault="00133117">
            <w:pPr>
              <w:keepNext/>
              <w:rPr>
                <w:szCs w:val="20"/>
                <w:lang w:val="en-GB"/>
              </w:rPr>
            </w:pPr>
            <w:r w:rsidRPr="00133117">
              <w:rPr>
                <w:szCs w:val="20"/>
                <w:lang w:val="en-GB"/>
              </w:rPr>
              <w:br/>
            </w:r>
          </w:p>
        </w:tc>
        <w:tc>
          <w:tcPr>
            <w:tcW w:w="1672" w:type="dxa"/>
          </w:tcPr>
          <w:p w:rsidR="00286799" w:rsidRPr="00CD0041" w:rsidDel="00286799" w:rsidRDefault="00133117">
            <w:pPr>
              <w:keepNext/>
              <w:rPr>
                <w:szCs w:val="20"/>
                <w:lang w:val="en-GB"/>
              </w:rPr>
            </w:pPr>
            <w:r w:rsidRPr="00133117">
              <w:rPr>
                <w:szCs w:val="20"/>
                <w:lang w:val="en-GB"/>
              </w:rPr>
              <w:t>DAB</w:t>
            </w:r>
            <w:r w:rsidRPr="00133117">
              <w:rPr>
                <w:szCs w:val="20"/>
                <w:lang w:val="en-GB"/>
              </w:rPr>
              <w:br/>
            </w:r>
          </w:p>
          <w:p w:rsidR="00DD08EA" w:rsidRPr="00CD0041" w:rsidRDefault="00286799">
            <w:pPr>
              <w:keepNext/>
              <w:rPr>
                <w:szCs w:val="20"/>
                <w:lang w:val="en-GB"/>
              </w:rPr>
            </w:pPr>
            <w:r>
              <w:rPr>
                <w:szCs w:val="20"/>
                <w:lang w:val="en-GB"/>
              </w:rPr>
              <w:t>Mobile Multimedia Services</w:t>
            </w:r>
          </w:p>
        </w:tc>
      </w:tr>
      <w:tr w:rsidR="00DD08EA" w:rsidRPr="00CD0041" w:rsidTr="00DD08EA">
        <w:trPr>
          <w:cantSplit/>
          <w:jc w:val="center"/>
        </w:trPr>
        <w:tc>
          <w:tcPr>
            <w:tcW w:w="1137" w:type="dxa"/>
          </w:tcPr>
          <w:p w:rsidR="00DD08EA" w:rsidRPr="00CD0041" w:rsidRDefault="00133117" w:rsidP="00DD08EA">
            <w:pPr>
              <w:keepNext/>
              <w:rPr>
                <w:szCs w:val="20"/>
                <w:lang w:val="en-GB"/>
              </w:rPr>
            </w:pPr>
            <w:r w:rsidRPr="00133117">
              <w:rPr>
                <w:szCs w:val="20"/>
                <w:lang w:val="en-GB"/>
              </w:rPr>
              <w:t>Covered by</w:t>
            </w:r>
          </w:p>
        </w:tc>
        <w:tc>
          <w:tcPr>
            <w:tcW w:w="1289" w:type="dxa"/>
          </w:tcPr>
          <w:p w:rsidR="00DD08EA" w:rsidRPr="00CD0041" w:rsidRDefault="00133117" w:rsidP="00DD08EA">
            <w:pPr>
              <w:keepNext/>
              <w:rPr>
                <w:szCs w:val="20"/>
                <w:lang w:val="en-GB"/>
              </w:rPr>
            </w:pPr>
            <w:r w:rsidRPr="00133117">
              <w:rPr>
                <w:szCs w:val="20"/>
                <w:lang w:val="en-GB"/>
              </w:rPr>
              <w:t>GE75 [4] (LF/MF only)</w:t>
            </w:r>
          </w:p>
          <w:p w:rsidR="00976E82" w:rsidRPr="00CD0041" w:rsidRDefault="00133117" w:rsidP="00DD08EA">
            <w:pPr>
              <w:keepNext/>
              <w:rPr>
                <w:szCs w:val="20"/>
                <w:lang w:val="en-GB"/>
              </w:rPr>
            </w:pPr>
            <w:r w:rsidRPr="00133117">
              <w:rPr>
                <w:szCs w:val="20"/>
                <w:lang w:val="en-GB"/>
              </w:rPr>
              <w:t>ITU-R RR §12 for HF</w:t>
            </w:r>
          </w:p>
        </w:tc>
        <w:tc>
          <w:tcPr>
            <w:tcW w:w="1247" w:type="dxa"/>
          </w:tcPr>
          <w:p w:rsidR="00DD08EA" w:rsidRPr="00CD0041" w:rsidRDefault="00133117" w:rsidP="00DD08EA">
            <w:pPr>
              <w:keepNext/>
              <w:rPr>
                <w:szCs w:val="20"/>
                <w:lang w:val="en-GB"/>
              </w:rPr>
            </w:pPr>
            <w:r w:rsidRPr="00133117">
              <w:rPr>
                <w:szCs w:val="20"/>
                <w:lang w:val="en-GB"/>
              </w:rPr>
              <w:t>ST61  [5]</w:t>
            </w:r>
          </w:p>
        </w:tc>
        <w:tc>
          <w:tcPr>
            <w:tcW w:w="1311" w:type="dxa"/>
          </w:tcPr>
          <w:p w:rsidR="00DD08EA" w:rsidRPr="00CD0041" w:rsidRDefault="00133117" w:rsidP="00DD08EA">
            <w:pPr>
              <w:keepNext/>
              <w:rPr>
                <w:szCs w:val="20"/>
                <w:lang w:val="en-GB"/>
              </w:rPr>
            </w:pPr>
            <w:r w:rsidRPr="00133117">
              <w:rPr>
                <w:szCs w:val="20"/>
                <w:lang w:val="en-GB"/>
              </w:rPr>
              <w:t>GE84  [6]</w:t>
            </w:r>
          </w:p>
        </w:tc>
        <w:tc>
          <w:tcPr>
            <w:tcW w:w="1311" w:type="dxa"/>
          </w:tcPr>
          <w:p w:rsidR="00DD08EA" w:rsidRPr="00CD0041" w:rsidRDefault="00133117" w:rsidP="00DD08EA">
            <w:pPr>
              <w:keepNext/>
              <w:rPr>
                <w:szCs w:val="20"/>
                <w:lang w:val="en-GB"/>
              </w:rPr>
            </w:pPr>
            <w:r w:rsidRPr="00133117">
              <w:rPr>
                <w:szCs w:val="20"/>
                <w:lang w:val="en-GB"/>
              </w:rPr>
              <w:t>GE06  [7]</w:t>
            </w:r>
          </w:p>
          <w:p w:rsidR="006D3BB0" w:rsidRPr="00CD0041" w:rsidRDefault="00133117" w:rsidP="006D3BB0">
            <w:pPr>
              <w:keepNext/>
              <w:rPr>
                <w:szCs w:val="20"/>
                <w:lang w:val="en-GB"/>
              </w:rPr>
            </w:pPr>
            <w:r w:rsidRPr="00133117">
              <w:rPr>
                <w:szCs w:val="20"/>
                <w:lang w:val="en-GB"/>
              </w:rPr>
              <w:t>WI95revCO07 [?]</w:t>
            </w:r>
          </w:p>
        </w:tc>
        <w:tc>
          <w:tcPr>
            <w:tcW w:w="1319" w:type="dxa"/>
          </w:tcPr>
          <w:p w:rsidR="00286799" w:rsidRPr="00CD0041" w:rsidDel="00286799" w:rsidRDefault="00133117">
            <w:pPr>
              <w:keepNext/>
              <w:rPr>
                <w:szCs w:val="20"/>
                <w:lang w:val="en-GB"/>
              </w:rPr>
            </w:pPr>
            <w:r w:rsidRPr="00133117">
              <w:rPr>
                <w:szCs w:val="20"/>
                <w:lang w:val="en-GB"/>
              </w:rPr>
              <w:t xml:space="preserve">GE06  [7] </w:t>
            </w:r>
          </w:p>
          <w:p w:rsidR="006D3BB0" w:rsidRPr="00CD0041" w:rsidRDefault="006D3BB0">
            <w:pPr>
              <w:keepNext/>
              <w:rPr>
                <w:szCs w:val="20"/>
                <w:lang w:val="en-GB"/>
              </w:rPr>
            </w:pPr>
          </w:p>
        </w:tc>
        <w:tc>
          <w:tcPr>
            <w:tcW w:w="1672" w:type="dxa"/>
          </w:tcPr>
          <w:p w:rsidR="00DD08EA" w:rsidRPr="00CD0041" w:rsidRDefault="00133117" w:rsidP="00DD08EA">
            <w:pPr>
              <w:keepNext/>
              <w:rPr>
                <w:szCs w:val="20"/>
                <w:lang w:val="en-GB"/>
              </w:rPr>
            </w:pPr>
            <w:r w:rsidRPr="00133117">
              <w:rPr>
                <w:szCs w:val="20"/>
                <w:lang w:val="en-GB"/>
              </w:rPr>
              <w:t>MA02revCO07 [?]</w:t>
            </w:r>
          </w:p>
          <w:p w:rsidR="00133117" w:rsidRPr="00133117" w:rsidRDefault="00133117" w:rsidP="00133117">
            <w:pPr>
              <w:keepNext/>
              <w:spacing w:before="240"/>
              <w:rPr>
                <w:sz w:val="24"/>
                <w:szCs w:val="20"/>
                <w:lang w:val="en-GB"/>
              </w:rPr>
            </w:pPr>
            <w:r w:rsidRPr="00133117">
              <w:rPr>
                <w:szCs w:val="20"/>
                <w:lang w:val="en-GB"/>
              </w:rPr>
              <w:t>and ECC Decision 0302 on satellite service [9]</w:t>
            </w:r>
          </w:p>
        </w:tc>
      </w:tr>
    </w:tbl>
    <w:p w:rsidR="00DC09C6" w:rsidRPr="00CD0041" w:rsidRDefault="00D80070" w:rsidP="00DC09C6">
      <w:pPr>
        <w:pStyle w:val="Caption"/>
      </w:pPr>
      <w:r w:rsidRPr="00D80070">
        <w:rPr>
          <w:rPrChange w:id="866" w:author="Nigel Laflin" w:date="2011-04-13T14:09:00Z">
            <w:rPr>
              <w:rFonts w:cs="Times New Roman"/>
              <w:b w:val="0"/>
              <w:bCs w:val="0"/>
              <w:i/>
              <w:iCs/>
              <w:szCs w:val="24"/>
              <w:lang w:val="en-US"/>
            </w:rPr>
          </w:rPrChange>
        </w:rPr>
        <w:t xml:space="preserve"> Table </w:t>
      </w:r>
      <w:r w:rsidRPr="00D80070">
        <w:rPr>
          <w:rPrChange w:id="867" w:author="Nigel Laflin" w:date="2011-04-13T14:09:00Z">
            <w:rPr>
              <w:rFonts w:cs="Times New Roman"/>
              <w:b w:val="0"/>
              <w:bCs w:val="0"/>
              <w:i/>
              <w:iCs/>
              <w:noProof/>
              <w:szCs w:val="24"/>
              <w:lang w:val="en-US"/>
            </w:rPr>
          </w:rPrChange>
        </w:rPr>
        <w:fldChar w:fldCharType="begin"/>
      </w:r>
      <w:r w:rsidRPr="00D80070">
        <w:rPr>
          <w:rPrChange w:id="868" w:author="Nigel Laflin" w:date="2011-04-13T14:09:00Z">
            <w:rPr>
              <w:rFonts w:cs="Times New Roman"/>
              <w:b w:val="0"/>
              <w:bCs w:val="0"/>
              <w:i/>
              <w:iCs/>
              <w:szCs w:val="24"/>
              <w:lang w:val="en-US"/>
            </w:rPr>
          </w:rPrChange>
        </w:rPr>
        <w:instrText xml:space="preserve"> SEQ Table \* ARABIC </w:instrText>
      </w:r>
      <w:r w:rsidRPr="00D80070">
        <w:rPr>
          <w:rPrChange w:id="869" w:author="Nigel Laflin" w:date="2011-04-13T14:09:00Z">
            <w:rPr>
              <w:rFonts w:cs="Times New Roman"/>
              <w:b w:val="0"/>
              <w:bCs w:val="0"/>
              <w:i/>
              <w:iCs/>
              <w:noProof/>
              <w:szCs w:val="24"/>
              <w:lang w:val="en-US"/>
            </w:rPr>
          </w:rPrChange>
        </w:rPr>
        <w:fldChar w:fldCharType="separate"/>
      </w:r>
      <w:r w:rsidRPr="00D80070">
        <w:rPr>
          <w:noProof/>
          <w:rPrChange w:id="870" w:author="Nigel Laflin" w:date="2011-04-13T14:09:00Z">
            <w:rPr>
              <w:rFonts w:cs="Times New Roman"/>
              <w:b w:val="0"/>
              <w:bCs w:val="0"/>
              <w:i/>
              <w:iCs/>
              <w:noProof/>
              <w:szCs w:val="24"/>
              <w:lang w:val="en-US"/>
            </w:rPr>
          </w:rPrChange>
        </w:rPr>
        <w:t>1</w:t>
      </w:r>
      <w:r w:rsidRPr="00D80070">
        <w:rPr>
          <w:noProof/>
          <w:rPrChange w:id="871" w:author="Nigel Laflin" w:date="2011-04-13T14:09:00Z">
            <w:rPr>
              <w:rFonts w:cs="Times New Roman"/>
              <w:b w:val="0"/>
              <w:bCs w:val="0"/>
              <w:i/>
              <w:iCs/>
              <w:noProof/>
              <w:szCs w:val="24"/>
              <w:lang w:val="en-US"/>
            </w:rPr>
          </w:rPrChange>
        </w:rPr>
        <w:fldChar w:fldCharType="end"/>
      </w:r>
      <w:r w:rsidRPr="00D80070">
        <w:rPr>
          <w:rPrChange w:id="872" w:author="Nigel Laflin" w:date="2011-04-13T14:09:00Z">
            <w:rPr>
              <w:rFonts w:cs="Times New Roman"/>
              <w:b w:val="0"/>
              <w:bCs w:val="0"/>
              <w:i/>
              <w:iCs/>
              <w:szCs w:val="24"/>
              <w:lang w:val="en-US"/>
            </w:rPr>
          </w:rPrChange>
        </w:rPr>
        <w:t>: Title</w:t>
      </w:r>
    </w:p>
    <w:p w:rsidR="00DC09C6" w:rsidRPr="00CD0041" w:rsidRDefault="00D80070" w:rsidP="00DC09C6">
      <w:pPr>
        <w:pStyle w:val="Heading2"/>
        <w:rPr>
          <w:szCs w:val="24"/>
          <w:lang w:val="en-GB"/>
          <w:rPrChange w:id="873" w:author="Nigel Laflin" w:date="2011-04-13T14:09:00Z">
            <w:rPr>
              <w:szCs w:val="24"/>
            </w:rPr>
          </w:rPrChange>
        </w:rPr>
      </w:pPr>
      <w:bookmarkStart w:id="874" w:name="_Toc290561838"/>
      <w:r w:rsidRPr="00D80070">
        <w:rPr>
          <w:szCs w:val="24"/>
          <w:lang w:val="en-GB"/>
          <w:rPrChange w:id="875" w:author="Nigel Laflin" w:date="2011-04-13T14:09:00Z">
            <w:rPr>
              <w:rFonts w:cs="Times New Roman"/>
              <w:b w:val="0"/>
              <w:bCs w:val="0"/>
              <w:i/>
              <w:iCs w:val="0"/>
              <w:szCs w:val="24"/>
            </w:rPr>
          </w:rPrChange>
        </w:rPr>
        <w:t>Potential Modifications of the Regulatory Framework</w:t>
      </w:r>
      <w:bookmarkEnd w:id="874"/>
    </w:p>
    <w:p w:rsidR="00DD08EA" w:rsidRDefault="00D80070" w:rsidP="00E14754">
      <w:pPr>
        <w:pStyle w:val="Heading3"/>
        <w:rPr>
          <w:ins w:id="876" w:author="Nigel Laflin" w:date="2011-04-13T14:23:00Z"/>
          <w:lang w:val="en-GB"/>
        </w:rPr>
      </w:pPr>
      <w:bookmarkStart w:id="877" w:name="_Toc290561839"/>
      <w:r w:rsidRPr="00D80070">
        <w:rPr>
          <w:lang w:val="en-GB"/>
          <w:rPrChange w:id="878" w:author="Nigel Laflin" w:date="2011-04-13T14:09:00Z">
            <w:rPr>
              <w:b w:val="0"/>
              <w:bCs w:val="0"/>
              <w:i/>
              <w:iCs/>
            </w:rPr>
          </w:rPrChange>
        </w:rPr>
        <w:t>LF / MF / HF</w:t>
      </w:r>
      <w:bookmarkEnd w:id="877"/>
    </w:p>
    <w:p w:rsidR="00133117" w:rsidRDefault="0000405C" w:rsidP="00133117">
      <w:pPr>
        <w:pStyle w:val="ECCParagraph"/>
      </w:pPr>
      <w:r>
        <w:t>There are rules of procedure in place to allow DRM transmissions in the LF/MF bands under Geneva 75 and at HF under the Radio Regulations Article 12.</w:t>
      </w:r>
    </w:p>
    <w:p w:rsidR="00DD08EA" w:rsidRDefault="00D80070" w:rsidP="00E14754">
      <w:pPr>
        <w:pStyle w:val="Heading3"/>
        <w:rPr>
          <w:ins w:id="879" w:author="Nigel Laflin" w:date="2011-04-13T14:27:00Z"/>
          <w:lang w:val="en-GB"/>
        </w:rPr>
      </w:pPr>
      <w:bookmarkStart w:id="880" w:name="_Toc290561840"/>
      <w:r w:rsidRPr="00D80070">
        <w:rPr>
          <w:lang w:val="en-GB"/>
          <w:rPrChange w:id="881" w:author="Nigel Laflin" w:date="2011-04-13T14:09:00Z">
            <w:rPr>
              <w:i/>
              <w:iCs/>
            </w:rPr>
          </w:rPrChange>
        </w:rPr>
        <w:t>Band I</w:t>
      </w:r>
      <w:bookmarkEnd w:id="880"/>
    </w:p>
    <w:p w:rsidR="00D80070" w:rsidRDefault="00D80070" w:rsidP="00D80070">
      <w:pPr>
        <w:pStyle w:val="ECCParagraph"/>
        <w:pPrChange w:id="882" w:author="Nigel Laflin" w:date="2011-04-13T14:27:00Z">
          <w:pPr>
            <w:pStyle w:val="Heading3"/>
          </w:pPr>
        </w:pPrChange>
      </w:pPr>
      <w:ins w:id="883" w:author="Nigel Laflin" w:date="2011-04-13T14:27:00Z">
        <w:r w:rsidRPr="00D80070">
          <w:rPr>
            <w:highlight w:val="yellow"/>
            <w:rPrChange w:id="884" w:author="Nigel Laflin" w:date="2011-04-13T14:28:00Z">
              <w:rPr>
                <w:b w:val="0"/>
                <w:bCs w:val="0"/>
                <w:iCs/>
              </w:rPr>
            </w:rPrChange>
          </w:rPr>
          <w:t>[</w:t>
        </w:r>
        <w:r w:rsidRPr="00D80070">
          <w:rPr>
            <w:color w:val="FFFF00"/>
            <w:highlight w:val="yellow"/>
            <w:rPrChange w:id="885" w:author="Nigel Laflin" w:date="2011-04-13T14:28:00Z">
              <w:rPr>
                <w:b w:val="0"/>
                <w:bCs w:val="0"/>
                <w:iCs/>
              </w:rPr>
            </w:rPrChange>
          </w:rPr>
          <w:t xml:space="preserve">Refer to text ECC Report </w:t>
        </w:r>
      </w:ins>
      <w:ins w:id="886" w:author="Dr. Roland Beutler" w:date="2011-04-20T12:32:00Z">
        <w:r w:rsidR="00613FD2">
          <w:rPr>
            <w:color w:val="FFFF00"/>
            <w:highlight w:val="yellow"/>
          </w:rPr>
          <w:t>11</w:t>
        </w:r>
      </w:ins>
      <w:ins w:id="887" w:author="Dr. Roland Beutler" w:date="2011-04-20T12:33:00Z">
        <w:r w:rsidR="00B24E0D">
          <w:rPr>
            <w:color w:val="FFFF00"/>
            <w:highlight w:val="yellow"/>
          </w:rPr>
          <w:t>7</w:t>
        </w:r>
      </w:ins>
      <w:ins w:id="888" w:author="Nigel Laflin" w:date="2011-04-13T14:27:00Z">
        <w:r w:rsidRPr="00D80070">
          <w:rPr>
            <w:color w:val="FFFF00"/>
            <w:highlight w:val="yellow"/>
            <w:rPrChange w:id="889" w:author="Nigel Laflin" w:date="2011-04-13T14:28:00Z">
              <w:rPr>
                <w:b w:val="0"/>
                <w:bCs w:val="0"/>
                <w:iCs/>
              </w:rPr>
            </w:rPrChange>
          </w:rPr>
          <w:t>]</w:t>
        </w:r>
      </w:ins>
    </w:p>
    <w:p w:rsidR="00DD08EA" w:rsidRPr="00CD0041" w:rsidRDefault="00D80070" w:rsidP="00E14754">
      <w:pPr>
        <w:pStyle w:val="Heading3"/>
        <w:rPr>
          <w:lang w:val="en-GB"/>
          <w:rPrChange w:id="890" w:author="Nigel Laflin" w:date="2011-04-13T14:09:00Z">
            <w:rPr/>
          </w:rPrChange>
        </w:rPr>
      </w:pPr>
      <w:bookmarkStart w:id="891" w:name="_Toc290561841"/>
      <w:r w:rsidRPr="00D80070">
        <w:rPr>
          <w:lang w:val="en-GB"/>
          <w:rPrChange w:id="892" w:author="Nigel Laflin" w:date="2011-04-13T14:09:00Z">
            <w:rPr>
              <w:i/>
              <w:iCs/>
            </w:rPr>
          </w:rPrChange>
        </w:rPr>
        <w:t>Band II</w:t>
      </w:r>
      <w:bookmarkEnd w:id="891"/>
    </w:p>
    <w:p w:rsidR="00DD08EA" w:rsidRPr="00CD0041" w:rsidRDefault="00D80070" w:rsidP="00DD08EA">
      <w:pPr>
        <w:pStyle w:val="ECCParagraph"/>
      </w:pPr>
      <w:r w:rsidRPr="00D80070">
        <w:rPr>
          <w:rPrChange w:id="893" w:author="Nigel Laflin" w:date="2011-04-13T14:09:00Z">
            <w:rPr>
              <w:rFonts w:cs="Arial"/>
              <w:b/>
              <w:bCs/>
              <w:i/>
              <w:iCs/>
              <w:lang w:val="en-US"/>
            </w:rPr>
          </w:rPrChange>
        </w:rPr>
        <w:t xml:space="preserve">The introduction of digital systems in Band II would have to be considered on a case by case basis. The digital assignments should initially be inserted between existing analogue FM assignments and eventually on free FM </w:t>
      </w:r>
      <w:r w:rsidRPr="00D80070">
        <w:rPr>
          <w:rPrChange w:id="894" w:author="Nigel Laflin" w:date="2011-04-13T14:09:00Z">
            <w:rPr>
              <w:rFonts w:cs="Arial"/>
              <w:b/>
              <w:bCs/>
              <w:i/>
              <w:iCs/>
              <w:lang w:val="en-US"/>
            </w:rPr>
          </w:rPrChange>
        </w:rPr>
        <w:lastRenderedPageBreak/>
        <w:t xml:space="preserve">assignments where possible. However, there is a need for </w:t>
      </w:r>
      <w:r w:rsidR="00133117" w:rsidRPr="00133117">
        <w:t xml:space="preserve">some Rules of </w:t>
      </w:r>
      <w:proofErr w:type="gramStart"/>
      <w:r w:rsidR="00133117" w:rsidRPr="00133117">
        <w:t>Procedure  in</w:t>
      </w:r>
      <w:proofErr w:type="gramEnd"/>
      <w:r w:rsidR="00133117" w:rsidRPr="00133117">
        <w:t xml:space="preserve"> relation to the </w:t>
      </w:r>
      <w:r w:rsidRPr="00D80070">
        <w:rPr>
          <w:rPrChange w:id="895" w:author="Nigel Laflin" w:date="2011-04-13T14:09:00Z">
            <w:rPr>
              <w:rFonts w:cs="Arial"/>
              <w:b/>
              <w:bCs/>
              <w:i/>
              <w:iCs/>
              <w:lang w:val="en-US"/>
            </w:rPr>
          </w:rPrChange>
        </w:rPr>
        <w:t>GE-</w:t>
      </w:r>
      <w:r w:rsidR="00133117" w:rsidRPr="00133117">
        <w:t>84</w:t>
      </w:r>
      <w:r w:rsidRPr="00D80070">
        <w:rPr>
          <w:rPrChange w:id="896" w:author="Nigel Laflin" w:date="2011-04-13T14:09:00Z">
            <w:rPr>
              <w:rFonts w:cs="Arial"/>
              <w:b/>
              <w:bCs/>
              <w:i/>
              <w:iCs/>
              <w:lang w:val="en-US"/>
            </w:rPr>
          </w:rPrChange>
        </w:rPr>
        <w:t xml:space="preserve"> Agreement in order to take into account digital parameters.</w:t>
      </w:r>
    </w:p>
    <w:p w:rsidR="00DD08EA" w:rsidRPr="00CD0041" w:rsidRDefault="00D80070" w:rsidP="00E14754">
      <w:pPr>
        <w:pStyle w:val="Heading3"/>
        <w:rPr>
          <w:lang w:val="en-GB"/>
          <w:rPrChange w:id="897" w:author="Nigel Laflin" w:date="2011-04-13T14:09:00Z">
            <w:rPr/>
          </w:rPrChange>
        </w:rPr>
      </w:pPr>
      <w:bookmarkStart w:id="898" w:name="_Toc290561842"/>
      <w:r w:rsidRPr="00D80070">
        <w:rPr>
          <w:lang w:val="en-GB"/>
          <w:rPrChange w:id="899" w:author="Nigel Laflin" w:date="2011-04-13T14:09:00Z">
            <w:rPr>
              <w:i/>
              <w:iCs/>
            </w:rPr>
          </w:rPrChange>
        </w:rPr>
        <w:t>Band III</w:t>
      </w:r>
      <w:bookmarkEnd w:id="898"/>
    </w:p>
    <w:p w:rsidR="00DD08EA" w:rsidRPr="00CD0041" w:rsidRDefault="00DD08EA">
      <w:pPr>
        <w:pStyle w:val="ECCParagraph"/>
      </w:pPr>
      <w:r w:rsidRPr="00CD0041">
        <w:t xml:space="preserve">Band III is the only frequency band that provides the opportunity for rapid introduction of core digital radio services in most of Europe using the terrestrial broadcasting systems described in this document. </w:t>
      </w:r>
      <w:r w:rsidR="00217794">
        <w:t>Nevertheless</w:t>
      </w:r>
      <w:r w:rsidRPr="00CD0041">
        <w:t>, any Band III usage would need to comply with the GE06 framework.</w:t>
      </w:r>
      <w:ins w:id="900" w:author="Dr. Roland Beutler" w:date="2011-04-20T13:16:00Z">
        <w:r w:rsidR="00E96A01">
          <w:t xml:space="preserve"> </w:t>
        </w:r>
      </w:ins>
      <w:ins w:id="901" w:author="Sweden" w:date="2011-04-20T13:16:00Z">
        <w:r w:rsidR="00E96A01">
          <w:t>Some countries in Europe have also allocated 230 240 MHz for digital radio</w:t>
        </w:r>
      </w:ins>
      <w:ins w:id="902" w:author="Sweden" w:date="2011-04-20T13:17:00Z">
        <w:r w:rsidR="00E96A01">
          <w:t xml:space="preserve"> in order to provide sufficient spectrum. This frequency band is under the framework of Wi95revCO07</w:t>
        </w:r>
      </w:ins>
    </w:p>
    <w:p w:rsidR="00DD08EA" w:rsidRPr="00CD0041" w:rsidRDefault="00DD08EA" w:rsidP="00DD08EA">
      <w:pPr>
        <w:pStyle w:val="ECCParagraph"/>
      </w:pPr>
      <w:r w:rsidRPr="00CD0041">
        <w:t xml:space="preserve">If the use of different systems is to be foreseen in Band III appropriate spectrum </w:t>
      </w:r>
      <w:proofErr w:type="spellStart"/>
      <w:r w:rsidRPr="00CD0041">
        <w:t>rasters</w:t>
      </w:r>
      <w:proofErr w:type="spellEnd"/>
      <w:r w:rsidRPr="00CD0041">
        <w:t xml:space="preserve"> must be defined together with the necessary sharing criteria.  Where other frequency bands are to be used for the introduction of digital radio, coexistence of different systems should be allowed through appropriate spectrum </w:t>
      </w:r>
      <w:proofErr w:type="spellStart"/>
      <w:r w:rsidRPr="00CD0041">
        <w:t>rasters</w:t>
      </w:r>
      <w:proofErr w:type="spellEnd"/>
      <w:r w:rsidRPr="00CD0041">
        <w:t xml:space="preserve"> and sharing criteria.</w:t>
      </w:r>
    </w:p>
    <w:p w:rsidR="00DD08EA" w:rsidRPr="00CD0041" w:rsidRDefault="00DD08EA" w:rsidP="00DD08EA">
      <w:pPr>
        <w:pStyle w:val="ECCParagraph"/>
      </w:pPr>
      <w:r w:rsidRPr="00CD0041">
        <w:t>[</w:t>
      </w:r>
      <w:r w:rsidRPr="00CD0041">
        <w:rPr>
          <w:highlight w:val="yellow"/>
        </w:rPr>
        <w:t>Question – is there sufficient spectrum to meet all digital radio needs in Band III?</w:t>
      </w:r>
      <w:ins w:id="903" w:author="Dr. Roland Beutler" w:date="2011-04-20T12:36:00Z">
        <w:r w:rsidR="00623637">
          <w:rPr>
            <w:highlight w:val="yellow"/>
          </w:rPr>
          <w:t xml:space="preserve"> </w:t>
        </w:r>
        <w:r w:rsidR="00623637" w:rsidRPr="00623637">
          <w:rPr>
            <w:highlight w:val="yellow"/>
          </w:rPr>
          <w:sym w:font="Wingdings" w:char="F0E0"/>
        </w:r>
        <w:r w:rsidR="00623637">
          <w:rPr>
            <w:highlight w:val="yellow"/>
          </w:rPr>
          <w:t xml:space="preserve"> Sweden to provide text</w:t>
        </w:r>
      </w:ins>
      <w:r w:rsidRPr="00CD0041">
        <w:rPr>
          <w:highlight w:val="yellow"/>
        </w:rPr>
        <w:t>]</w:t>
      </w:r>
    </w:p>
    <w:p w:rsidR="00DD08EA" w:rsidRDefault="00D80070" w:rsidP="00E14754">
      <w:pPr>
        <w:pStyle w:val="Heading3"/>
        <w:rPr>
          <w:lang w:val="en-GB"/>
        </w:rPr>
      </w:pPr>
      <w:bookmarkStart w:id="904" w:name="_Toc290561843"/>
      <w:r w:rsidRPr="00D80070">
        <w:rPr>
          <w:lang w:val="en-GB"/>
          <w:rPrChange w:id="905" w:author="Nigel Laflin" w:date="2011-04-13T14:09:00Z">
            <w:rPr>
              <w:b w:val="0"/>
              <w:bCs w:val="0"/>
              <w:i/>
              <w:iCs/>
              <w:lang w:val="en-GB"/>
            </w:rPr>
          </w:rPrChange>
        </w:rPr>
        <w:t>Band IV/V</w:t>
      </w:r>
      <w:bookmarkEnd w:id="904"/>
    </w:p>
    <w:p w:rsidR="00133117" w:rsidRDefault="001D7521" w:rsidP="00133117">
      <w:pPr>
        <w:pStyle w:val="ECCParagraph"/>
      </w:pPr>
      <w:r>
        <w:t>These bands are fully covered by GE06 with future possibilities now underway referred to generally as the Digital Dividend</w:t>
      </w:r>
      <w:r w:rsidR="00CB608E">
        <w:t>.</w:t>
      </w:r>
    </w:p>
    <w:p w:rsidR="00DD08EA" w:rsidRDefault="00D80070" w:rsidP="00E14754">
      <w:pPr>
        <w:pStyle w:val="Heading3"/>
        <w:rPr>
          <w:ins w:id="906" w:author="Nigel Laflin" w:date="2011-04-13T14:31:00Z"/>
          <w:lang w:val="en-GB"/>
        </w:rPr>
      </w:pPr>
      <w:bookmarkStart w:id="907" w:name="_Toc290561844"/>
      <w:r w:rsidRPr="00D80070">
        <w:rPr>
          <w:lang w:val="en-GB"/>
          <w:rPrChange w:id="908" w:author="Nigel Laflin" w:date="2011-04-13T14:09:00Z">
            <w:rPr>
              <w:i/>
              <w:iCs/>
            </w:rPr>
          </w:rPrChange>
        </w:rPr>
        <w:t>L-Band</w:t>
      </w:r>
      <w:bookmarkEnd w:id="907"/>
    </w:p>
    <w:p w:rsidR="00133117" w:rsidRDefault="001D7521" w:rsidP="00133117">
      <w:pPr>
        <w:pStyle w:val="ECCParagraph"/>
      </w:pPr>
      <w:r>
        <w:t xml:space="preserve">The MA02revCO07 provides the regional special arrangement within CEPT </w:t>
      </w:r>
      <w:r w:rsidR="00AC7A5F">
        <w:t>for the introduction of</w:t>
      </w:r>
      <w:r>
        <w:t xml:space="preserve"> DAB and mobile multimedia broadcasting. There is a separate </w:t>
      </w:r>
      <w:r w:rsidRPr="001D7521">
        <w:t xml:space="preserve">ECC Decision </w:t>
      </w:r>
      <w:r w:rsidR="00CB608E">
        <w:t>(</w:t>
      </w:r>
      <w:r w:rsidRPr="001D7521">
        <w:t>03</w:t>
      </w:r>
      <w:r w:rsidR="00CB608E">
        <w:t>)</w:t>
      </w:r>
      <w:r w:rsidRPr="001D7521">
        <w:t>02 on satellite service</w:t>
      </w:r>
      <w:r>
        <w:t>s.</w:t>
      </w:r>
    </w:p>
    <w:p w:rsidR="00594E9A" w:rsidRDefault="00594E9A" w:rsidP="00DB536D">
      <w:pPr>
        <w:pStyle w:val="ECCParagraph"/>
        <w:rPr>
          <w:lang w:val="en-US"/>
        </w:rPr>
      </w:pPr>
    </w:p>
    <w:p w:rsidR="00DB536D" w:rsidRPr="00CB608E" w:rsidRDefault="00D80070" w:rsidP="00DB536D">
      <w:pPr>
        <w:pStyle w:val="ECCParagraph"/>
        <w:rPr>
          <w:b/>
          <w:lang w:val="en-US"/>
          <w:rPrChange w:id="909" w:author="Dr. Roland Beutler" w:date="2011-04-20T12:41:00Z">
            <w:rPr>
              <w:lang w:val="en-US"/>
            </w:rPr>
          </w:rPrChange>
        </w:rPr>
      </w:pPr>
      <w:r w:rsidRPr="00D80070">
        <w:rPr>
          <w:b/>
          <w:lang w:val="en-US"/>
          <w:rPrChange w:id="910" w:author="Dr. Roland Beutler" w:date="2011-04-20T12:41:00Z">
            <w:rPr>
              <w:b/>
              <w:bCs/>
              <w:i/>
              <w:iCs/>
              <w:lang w:val="en-US"/>
            </w:rPr>
          </w:rPrChange>
        </w:rPr>
        <w:t xml:space="preserve">7.3 Evolution of radio uses </w:t>
      </w:r>
    </w:p>
    <w:p w:rsidR="00DB536D" w:rsidRPr="00DB536D" w:rsidRDefault="00DB536D" w:rsidP="00DB536D">
      <w:pPr>
        <w:pStyle w:val="ECCParagraph"/>
        <w:rPr>
          <w:lang w:val="en-US"/>
        </w:rPr>
      </w:pPr>
      <w:r w:rsidRPr="00DB536D">
        <w:rPr>
          <w:lang w:val="en-US"/>
        </w:rPr>
        <w:t xml:space="preserve">The manners for listening the radio programs and content are changing. Broadcasters are aiming to significantly enhance the experience of radio listening using resilient broadcast technology in association with additional information via IP and adapting the radio equipment to these changes. Several techniques are under standardization maintained by different working groups within collaborative projects, supported by private and public broadcasters, software companies and consumer electronics manufacturers and in relation with regulator bodies. We can note for example: </w:t>
      </w:r>
    </w:p>
    <w:p w:rsidR="00DB536D" w:rsidRPr="00DB536D" w:rsidRDefault="00DB536D" w:rsidP="00DB536D">
      <w:pPr>
        <w:pStyle w:val="ECCParagraph"/>
        <w:rPr>
          <w:lang w:val="en-US"/>
        </w:rPr>
      </w:pPr>
      <w:r w:rsidRPr="00DB536D">
        <w:rPr>
          <w:lang w:val="en-US"/>
        </w:rPr>
        <w:t xml:space="preserve">- Digital receiver profiles aligned by </w:t>
      </w:r>
      <w:proofErr w:type="spellStart"/>
      <w:r w:rsidRPr="00DB536D">
        <w:rPr>
          <w:lang w:val="en-US"/>
        </w:rPr>
        <w:t>WorldDMB</w:t>
      </w:r>
      <w:proofErr w:type="spellEnd"/>
      <w:r w:rsidRPr="00DB536D">
        <w:rPr>
          <w:lang w:val="en-US"/>
        </w:rPr>
        <w:t xml:space="preserve"> and DRM Consortium.</w:t>
      </w:r>
    </w:p>
    <w:p w:rsidR="00DB536D" w:rsidRPr="00DB536D" w:rsidRDefault="00DB536D" w:rsidP="00DB536D">
      <w:pPr>
        <w:pStyle w:val="ECCParagraph"/>
        <w:rPr>
          <w:lang w:val="en-US"/>
        </w:rPr>
      </w:pPr>
      <w:r w:rsidRPr="00DB536D">
        <w:rPr>
          <w:lang w:val="en-US"/>
        </w:rPr>
        <w:t xml:space="preserve">- Basic receiver profile for internet radios defined and </w:t>
      </w:r>
      <w:proofErr w:type="spellStart"/>
      <w:r w:rsidRPr="00DB536D">
        <w:rPr>
          <w:lang w:val="en-US"/>
        </w:rPr>
        <w:t>harmonised</w:t>
      </w:r>
      <w:proofErr w:type="spellEnd"/>
      <w:r w:rsidRPr="00DB536D">
        <w:rPr>
          <w:lang w:val="en-US"/>
        </w:rPr>
        <w:t xml:space="preserve"> by IMDA - Internet Media Device Alliance </w:t>
      </w:r>
    </w:p>
    <w:p w:rsidR="00DB536D" w:rsidRPr="00DB536D" w:rsidRDefault="00DB536D" w:rsidP="00DB536D">
      <w:pPr>
        <w:pStyle w:val="ECCParagraph"/>
        <w:rPr>
          <w:lang w:val="en-US"/>
        </w:rPr>
      </w:pPr>
      <w:r w:rsidRPr="00DB536D">
        <w:rPr>
          <w:lang w:val="en-US"/>
        </w:rPr>
        <w:t>- Convergence of radio broadcasting and IP-delivered in the Radio-DNS project.</w:t>
      </w:r>
    </w:p>
    <w:p w:rsidR="00862A70" w:rsidRPr="00DB536D" w:rsidRDefault="00DB536D" w:rsidP="00DB536D">
      <w:pPr>
        <w:pStyle w:val="ECCParagraph"/>
        <w:rPr>
          <w:lang w:val="en-US"/>
        </w:rPr>
      </w:pPr>
      <w:r w:rsidRPr="00DB536D">
        <w:rPr>
          <w:lang w:val="en-US"/>
        </w:rPr>
        <w:t>- Technical performance standards and normative references for digital receivers.</w:t>
      </w:r>
    </w:p>
    <w:p w:rsidR="00DD08EA" w:rsidRPr="00CD0041" w:rsidDel="00D1034F" w:rsidRDefault="00DD08EA" w:rsidP="002A786C">
      <w:pPr>
        <w:pStyle w:val="ECCParagraph"/>
        <w:rPr>
          <w:del w:id="911" w:author="Dr. Roland Beutler" w:date="2010-12-15T12:40:00Z"/>
        </w:rPr>
      </w:pPr>
    </w:p>
    <w:p w:rsidR="00DD08EA" w:rsidRPr="00CD0041" w:rsidRDefault="00D80070" w:rsidP="00DD08EA">
      <w:pPr>
        <w:pStyle w:val="Heading2"/>
        <w:rPr>
          <w:szCs w:val="24"/>
          <w:lang w:val="en-GB"/>
          <w:rPrChange w:id="912" w:author="Nigel Laflin" w:date="2011-04-13T14:09:00Z">
            <w:rPr>
              <w:szCs w:val="24"/>
            </w:rPr>
          </w:rPrChange>
        </w:rPr>
      </w:pPr>
      <w:bookmarkStart w:id="913" w:name="_Toc265158015"/>
      <w:bookmarkStart w:id="914" w:name="_Toc290561847"/>
      <w:r w:rsidRPr="00D80070">
        <w:rPr>
          <w:iCs w:val="0"/>
          <w:szCs w:val="24"/>
          <w:lang w:val="en-GB"/>
          <w:rPrChange w:id="915" w:author="Nigel Laflin" w:date="2011-04-13T14:09:00Z">
            <w:rPr>
              <w:rFonts w:cs="Times New Roman"/>
              <w:b w:val="0"/>
              <w:bCs w:val="0"/>
              <w:i/>
              <w:iCs w:val="0"/>
              <w:szCs w:val="24"/>
              <w:lang w:val="en-GB"/>
            </w:rPr>
          </w:rPrChange>
        </w:rPr>
        <w:t>Equi</w:t>
      </w:r>
      <w:del w:id="916" w:author="Dr. Roland Beutler" w:date="2010-12-15T13:54:00Z">
        <w:r w:rsidRPr="00D80070">
          <w:rPr>
            <w:iCs w:val="0"/>
            <w:szCs w:val="24"/>
            <w:lang w:val="en-GB"/>
            <w:rPrChange w:id="917" w:author="Nigel Laflin" w:date="2011-04-13T14:09:00Z">
              <w:rPr>
                <w:rFonts w:cs="Times New Roman"/>
                <w:b w:val="0"/>
                <w:bCs w:val="0"/>
                <w:i/>
                <w:iCs w:val="0"/>
                <w:szCs w:val="24"/>
                <w:lang w:val="en-GB"/>
              </w:rPr>
            </w:rPrChange>
          </w:rPr>
          <w:delText>p</w:delText>
        </w:r>
      </w:del>
      <w:r w:rsidRPr="00D80070">
        <w:rPr>
          <w:iCs w:val="0"/>
          <w:szCs w:val="24"/>
          <w:lang w:val="en-GB"/>
          <w:rPrChange w:id="918" w:author="Nigel Laflin" w:date="2011-04-13T14:09:00Z">
            <w:rPr>
              <w:rFonts w:cs="Times New Roman"/>
              <w:b w:val="0"/>
              <w:bCs w:val="0"/>
              <w:i/>
              <w:iCs w:val="0"/>
              <w:szCs w:val="24"/>
              <w:lang w:val="en-GB"/>
            </w:rPr>
          </w:rPrChange>
        </w:rPr>
        <w:t>pment Licensing Issues</w:t>
      </w:r>
      <w:bookmarkEnd w:id="913"/>
      <w:bookmarkEnd w:id="914"/>
    </w:p>
    <w:p w:rsidR="00DD08EA" w:rsidRPr="00CD0041" w:rsidRDefault="00D80070" w:rsidP="00E14754">
      <w:pPr>
        <w:pStyle w:val="Heading3"/>
        <w:rPr>
          <w:lang w:val="en-GB"/>
          <w:rPrChange w:id="919" w:author="Nigel Laflin" w:date="2011-04-13T14:09:00Z">
            <w:rPr/>
          </w:rPrChange>
        </w:rPr>
      </w:pPr>
      <w:bookmarkStart w:id="920" w:name="_Toc290561848"/>
      <w:r w:rsidRPr="00D80070">
        <w:rPr>
          <w:lang w:val="en-GB"/>
          <w:rPrChange w:id="921" w:author="Nigel Laflin" w:date="2011-04-13T14:09:00Z">
            <w:rPr>
              <w:b w:val="0"/>
              <w:bCs w:val="0"/>
              <w:i/>
              <w:iCs/>
              <w:lang w:val="en-GB"/>
            </w:rPr>
          </w:rPrChange>
        </w:rPr>
        <w:t>DAB and DRM</w:t>
      </w:r>
      <w:bookmarkEnd w:id="920"/>
    </w:p>
    <w:p w:rsidR="00DD08EA" w:rsidRPr="00CD0041" w:rsidRDefault="00DD08EA" w:rsidP="002A786C">
      <w:pPr>
        <w:pStyle w:val="ECCParagraph"/>
      </w:pPr>
      <w:r w:rsidRPr="00CD0041">
        <w:t>The DAB and DRM system share the same licensing models.</w:t>
      </w:r>
    </w:p>
    <w:p w:rsidR="00DD08EA" w:rsidRPr="00CD0041" w:rsidRDefault="00DD08EA" w:rsidP="002A786C">
      <w:pPr>
        <w:pStyle w:val="ECCParagraph"/>
      </w:pPr>
      <w:r w:rsidRPr="00CD0041">
        <w:t>Both systems are openly standardi</w:t>
      </w:r>
      <w:r w:rsidR="00E45D1B">
        <w:t>s</w:t>
      </w:r>
      <w:del w:id="922" w:author="Nigel Laflin" w:date="2011-04-13T14:43:00Z">
        <w:r w:rsidRPr="00CD0041" w:rsidDel="00E45D1B">
          <w:delText>z</w:delText>
        </w:r>
      </w:del>
      <w:proofErr w:type="gramStart"/>
      <w:r w:rsidRPr="00CD0041">
        <w:t>ed</w:t>
      </w:r>
      <w:proofErr w:type="gramEnd"/>
      <w:r w:rsidRPr="00CD0041">
        <w:t xml:space="preserve"> and their specifications are freely and </w:t>
      </w:r>
      <w:r w:rsidRPr="00CD0041">
        <w:rPr>
          <w:b/>
        </w:rPr>
        <w:t>completely</w:t>
      </w:r>
      <w:r w:rsidRPr="00CD0041">
        <w:t xml:space="preserve"> available for all to implement encoder/transmitter and receiver equipment; there is no undisclosed or restricted intellectual property (IP) owned by individual companies and organizations. Broadcasters and receiver manufacturers can rely on the current as well as future availability of concurrent and independent implementations.</w:t>
      </w:r>
    </w:p>
    <w:p w:rsidR="00DD08EA" w:rsidRPr="00CD0041" w:rsidRDefault="00DD08EA" w:rsidP="002A786C">
      <w:pPr>
        <w:pStyle w:val="ECCParagraph"/>
      </w:pPr>
      <w:r w:rsidRPr="00CD0041">
        <w:lastRenderedPageBreak/>
        <w:t>As with all modern standards, both the DAB and DRM systems include IP license cost, to grant revenue from commercial equipment sales to those who originally developed the technology. This cost is taken care of by manufacturers and thus invisible to broadcasters and operators of transmitter equipment and receiver buyers. All license costs are handled in the form of a one-time payment; there are no running IP royalties for broadcasters and transmitter operators independent of the number of services deployed or system features. License pools have been set up to offer a convenient and reliable one-stop license handling for manufacturers.</w:t>
      </w:r>
    </w:p>
    <w:p w:rsidR="00DD08EA" w:rsidRPr="00CD0041" w:rsidRDefault="00D80070" w:rsidP="00E14754">
      <w:pPr>
        <w:pStyle w:val="Heading3"/>
        <w:rPr>
          <w:lang w:val="en-GB"/>
          <w:rPrChange w:id="923" w:author="Nigel Laflin" w:date="2011-04-13T14:09:00Z">
            <w:rPr/>
          </w:rPrChange>
        </w:rPr>
      </w:pPr>
      <w:bookmarkStart w:id="924" w:name="_Toc290561849"/>
      <w:r w:rsidRPr="00D80070">
        <w:rPr>
          <w:lang w:val="en-GB"/>
          <w:rPrChange w:id="925" w:author="Nigel Laflin" w:date="2011-04-13T14:09:00Z">
            <w:rPr>
              <w:b w:val="0"/>
              <w:bCs w:val="0"/>
              <w:i/>
              <w:iCs/>
              <w:lang w:val="en-GB"/>
            </w:rPr>
          </w:rPrChange>
        </w:rPr>
        <w:t>HD Radio</w:t>
      </w:r>
      <w:bookmarkEnd w:id="924"/>
    </w:p>
    <w:p w:rsidR="00DD08EA" w:rsidRPr="00CD0041" w:rsidRDefault="00DD08EA" w:rsidP="002A786C">
      <w:pPr>
        <w:pStyle w:val="ECCParagraph"/>
      </w:pPr>
      <w:proofErr w:type="gramStart"/>
      <w:r w:rsidRPr="00CD0041">
        <w:t>iBiquity</w:t>
      </w:r>
      <w:proofErr w:type="gramEnd"/>
      <w:r w:rsidRPr="00CD0041">
        <w:t xml:space="preserve"> licenses its IP to the HD Radio™ community. </w:t>
      </w:r>
      <w:proofErr w:type="gramStart"/>
      <w:r w:rsidRPr="00CD0041">
        <w:t>iBiquity</w:t>
      </w:r>
      <w:proofErr w:type="gramEnd"/>
      <w:r w:rsidRPr="00CD0041">
        <w:t xml:space="preserve"> has committed to the National Radio Systems Committee, the Federal Communications Commission and the International Telecommunication Union that it will license its technology on reasonable and </w:t>
      </w:r>
      <w:r w:rsidR="00E45D1B" w:rsidRPr="00CD0041">
        <w:t>non</w:t>
      </w:r>
      <w:r w:rsidR="00E45D1B">
        <w:t>-</w:t>
      </w:r>
      <w:r w:rsidR="00E45D1B" w:rsidRPr="00CD0041">
        <w:t>discriminatory</w:t>
      </w:r>
      <w:r w:rsidRPr="00CD0041">
        <w:t xml:space="preserve"> terms.</w:t>
      </w:r>
    </w:p>
    <w:p w:rsidR="00DD08EA" w:rsidRPr="00CD0041" w:rsidRDefault="00DD08EA" w:rsidP="002A786C">
      <w:pPr>
        <w:pStyle w:val="ECCParagraph"/>
      </w:pPr>
      <w:proofErr w:type="gramStart"/>
      <w:r w:rsidRPr="00CD0041">
        <w:t>iBiquity</w:t>
      </w:r>
      <w:proofErr w:type="gramEnd"/>
      <w:r w:rsidRPr="00CD0041">
        <w:t xml:space="preserve"> licenses manufacturers of transmission equipment the right to copy </w:t>
      </w:r>
      <w:proofErr w:type="spellStart"/>
      <w:r w:rsidRPr="00CD0041">
        <w:t>iBiquity’s</w:t>
      </w:r>
      <w:proofErr w:type="spellEnd"/>
      <w:r w:rsidRPr="00CD0041">
        <w:t xml:space="preserve"> HD Radio software in their equipment and the right to manufacture equipment that incorporates </w:t>
      </w:r>
      <w:proofErr w:type="spellStart"/>
      <w:r w:rsidRPr="00CD0041">
        <w:t>iBiquity’s</w:t>
      </w:r>
      <w:proofErr w:type="spellEnd"/>
      <w:r w:rsidRPr="00CD0041">
        <w:t xml:space="preserve"> patents and other IP.  In return, </w:t>
      </w:r>
      <w:proofErr w:type="spellStart"/>
      <w:r w:rsidRPr="00CD0041">
        <w:t>iBiquity</w:t>
      </w:r>
      <w:proofErr w:type="spellEnd"/>
      <w:r w:rsidRPr="00CD0041">
        <w:t xml:space="preserve"> receives a </w:t>
      </w:r>
      <w:proofErr w:type="spellStart"/>
      <w:r w:rsidRPr="00CD0041">
        <w:t>one time</w:t>
      </w:r>
      <w:proofErr w:type="spellEnd"/>
      <w:r w:rsidRPr="00CD0041">
        <w:t xml:space="preserve"> per unit license fee.</w:t>
      </w:r>
    </w:p>
    <w:p w:rsidR="00DD08EA" w:rsidRPr="00CD0041" w:rsidRDefault="00DD08EA" w:rsidP="002A786C">
      <w:pPr>
        <w:pStyle w:val="ECCParagraph"/>
      </w:pPr>
      <w:r w:rsidRPr="00CD0041">
        <w:t xml:space="preserve">In the United States, iBiquity separately licenses broadcasters to use its IP to transmit a digital signal.  The license includes the right to provide a main channel simulcast of </w:t>
      </w:r>
      <w:proofErr w:type="spellStart"/>
      <w:r w:rsidRPr="00CD0041">
        <w:t>analog</w:t>
      </w:r>
      <w:proofErr w:type="spellEnd"/>
      <w:r w:rsidRPr="00CD0041">
        <w:t xml:space="preserve"> programming, additional multicast channels and </w:t>
      </w:r>
      <w:proofErr w:type="spellStart"/>
      <w:r w:rsidRPr="00CD0041">
        <w:t>datacasting</w:t>
      </w:r>
      <w:proofErr w:type="spellEnd"/>
      <w:r w:rsidRPr="00CD0041">
        <w:t xml:space="preserve"> services.  Broadcasters pay </w:t>
      </w:r>
      <w:proofErr w:type="spellStart"/>
      <w:r w:rsidRPr="00CD0041">
        <w:t>iBiquity</w:t>
      </w:r>
      <w:proofErr w:type="spellEnd"/>
      <w:r w:rsidRPr="00CD0041">
        <w:t xml:space="preserve"> a </w:t>
      </w:r>
      <w:proofErr w:type="spellStart"/>
      <w:r w:rsidRPr="00CD0041">
        <w:t>one time</w:t>
      </w:r>
      <w:proofErr w:type="spellEnd"/>
      <w:r w:rsidRPr="00CD0041">
        <w:t xml:space="preserve"> fee for the main channel simulcast and annual fees for multicasting and </w:t>
      </w:r>
      <w:proofErr w:type="spellStart"/>
      <w:r w:rsidRPr="00CD0041">
        <w:t>datacasting</w:t>
      </w:r>
      <w:proofErr w:type="spellEnd"/>
      <w:r w:rsidRPr="00CD0041">
        <w:t xml:space="preserve"> services.</w:t>
      </w:r>
    </w:p>
    <w:p w:rsidR="00DD08EA" w:rsidRPr="00CD0041" w:rsidRDefault="00DD08EA" w:rsidP="002A786C">
      <w:pPr>
        <w:pStyle w:val="ECCParagraph"/>
      </w:pPr>
      <w:r w:rsidRPr="00CD0041">
        <w:t xml:space="preserve">Outside the United States, the license to transmission equipment manufacturers includes the right for broadcasters to offer main channel </w:t>
      </w:r>
      <w:proofErr w:type="spellStart"/>
      <w:r w:rsidRPr="00CD0041">
        <w:t>simulcasting</w:t>
      </w:r>
      <w:proofErr w:type="spellEnd"/>
      <w:r w:rsidRPr="00CD0041">
        <w:t xml:space="preserve"> of </w:t>
      </w:r>
      <w:proofErr w:type="spellStart"/>
      <w:r w:rsidRPr="00CD0041">
        <w:t>analog</w:t>
      </w:r>
      <w:proofErr w:type="spellEnd"/>
      <w:r w:rsidRPr="00CD0041">
        <w:t xml:space="preserve">, multicasting and program associated data; all broadcaster license fees for these services are included in the purchase price of the transmission equipment, and are valid for the life of the products.  International broadcasters do not pay any license fees to iBiquity for these services and there are no recurring fees.  Broadcasters interested in offering </w:t>
      </w:r>
      <w:proofErr w:type="spellStart"/>
      <w:r w:rsidRPr="00CD0041">
        <w:t>datacasting</w:t>
      </w:r>
      <w:proofErr w:type="spellEnd"/>
      <w:r w:rsidRPr="00CD0041">
        <w:t xml:space="preserve"> services would require a separate license with iBiquity and would be required to pay a separate license fee for that service.</w:t>
      </w:r>
    </w:p>
    <w:p w:rsidR="00DD08EA" w:rsidRPr="00CD0041" w:rsidRDefault="00DD08EA" w:rsidP="002A786C">
      <w:pPr>
        <w:pStyle w:val="ECCParagraph"/>
      </w:pPr>
      <w:proofErr w:type="gramStart"/>
      <w:r w:rsidRPr="00CD0041">
        <w:t>iBiquity</w:t>
      </w:r>
      <w:proofErr w:type="gramEnd"/>
      <w:r w:rsidRPr="00CD0041">
        <w:t xml:space="preserve"> also licenses semiconductor and receiver manufacturers.  </w:t>
      </w:r>
      <w:proofErr w:type="gramStart"/>
      <w:r w:rsidRPr="00CD0041">
        <w:t>iBiquity</w:t>
      </w:r>
      <w:proofErr w:type="gramEnd"/>
      <w:r w:rsidRPr="00CD0041">
        <w:t xml:space="preserve"> licenses semiconductor manufacturers the right to manufacture and sell products that include iBiquity IP in return for recurring royalties.  </w:t>
      </w:r>
      <w:proofErr w:type="gramStart"/>
      <w:r w:rsidRPr="00CD0041">
        <w:t>iBiquity</w:t>
      </w:r>
      <w:proofErr w:type="gramEnd"/>
      <w:r w:rsidRPr="00CD0041">
        <w:t xml:space="preserve"> separately licenses receiver manufacturers to use </w:t>
      </w:r>
      <w:proofErr w:type="spellStart"/>
      <w:r w:rsidRPr="00CD0041">
        <w:t>iBiquity’s</w:t>
      </w:r>
      <w:proofErr w:type="spellEnd"/>
      <w:r w:rsidRPr="00CD0041">
        <w:t xml:space="preserve"> intellectual property in receiver devices.  Receiver manufacturers pay a separate royalty for those rights.</w:t>
      </w:r>
    </w:p>
    <w:p w:rsidR="002A786C" w:rsidRPr="00CD0041" w:rsidRDefault="00D80070" w:rsidP="00FC417C">
      <w:pPr>
        <w:pStyle w:val="Heading1"/>
        <w:rPr>
          <w:lang w:val="en-GB"/>
          <w:rPrChange w:id="926" w:author="Nigel Laflin" w:date="2011-04-13T14:09:00Z">
            <w:rPr/>
          </w:rPrChange>
        </w:rPr>
      </w:pPr>
      <w:bookmarkStart w:id="927" w:name="_Toc265158017"/>
      <w:bookmarkStart w:id="928" w:name="_Toc290561851"/>
      <w:r w:rsidRPr="00D80070">
        <w:rPr>
          <w:lang w:val="en-GB"/>
          <w:rPrChange w:id="929" w:author="Nigel Laflin" w:date="2011-04-13T14:09:00Z">
            <w:rPr>
              <w:rFonts w:ascii="Times New Roman" w:hAnsi="Times New Roman" w:cs="Times New Roman"/>
              <w:b w:val="0"/>
              <w:bCs w:val="0"/>
              <w:i/>
              <w:iCs/>
              <w:caps w:val="0"/>
              <w:kern w:val="0"/>
              <w:szCs w:val="24"/>
              <w:lang w:val="en-GB"/>
            </w:rPr>
          </w:rPrChange>
        </w:rPr>
        <w:t>Conclusions</w:t>
      </w:r>
      <w:bookmarkEnd w:id="927"/>
      <w:bookmarkEnd w:id="928"/>
    </w:p>
    <w:p w:rsidR="00DD08EA" w:rsidRPr="00CD0041" w:rsidRDefault="00DD08EA" w:rsidP="00DD08EA">
      <w:pPr>
        <w:pStyle w:val="ECCParagraph"/>
        <w:rPr>
          <w:rPrChange w:id="930" w:author="Nigel Laflin" w:date="2011-04-13T14:09:00Z">
            <w:rPr>
              <w:lang w:val="en-US"/>
            </w:rPr>
          </w:rPrChange>
        </w:rPr>
      </w:pPr>
    </w:p>
    <w:bookmarkEnd w:id="591"/>
    <w:p w:rsidR="00A82384" w:rsidRPr="00CD0041" w:rsidRDefault="00A82384">
      <w:pPr>
        <w:rPr>
          <w:lang w:val="en-GB"/>
        </w:rPr>
      </w:pPr>
    </w:p>
    <w:p w:rsidR="002A786C" w:rsidRPr="00CD0041" w:rsidRDefault="002A786C">
      <w:pPr>
        <w:rPr>
          <w:lang w:val="en-GB"/>
        </w:rPr>
      </w:pPr>
    </w:p>
    <w:p w:rsidR="002A786C" w:rsidRPr="00CD0041" w:rsidRDefault="002A786C">
      <w:pPr>
        <w:rPr>
          <w:lang w:val="en-GB"/>
        </w:rPr>
      </w:pPr>
    </w:p>
    <w:p w:rsidR="002A786C" w:rsidRPr="00CD0041" w:rsidRDefault="002A786C">
      <w:pPr>
        <w:rPr>
          <w:lang w:val="en-GB"/>
        </w:rPr>
        <w:sectPr w:rsidR="002A786C" w:rsidRPr="00CD0041" w:rsidSect="00DC09C6">
          <w:pgSz w:w="11907" w:h="16840" w:code="9"/>
          <w:pgMar w:top="1440" w:right="1134" w:bottom="1440" w:left="1134" w:header="709" w:footer="709" w:gutter="0"/>
          <w:cols w:space="708"/>
          <w:docGrid w:linePitch="360"/>
        </w:sectPr>
      </w:pPr>
    </w:p>
    <w:p w:rsidR="00A82384" w:rsidRDefault="00D80070" w:rsidP="00FC417C">
      <w:pPr>
        <w:pStyle w:val="ECCAnnex-heading1"/>
        <w:rPr>
          <w:ins w:id="931" w:author="Nigel Laflin" w:date="2011-04-13T15:25:00Z"/>
        </w:rPr>
      </w:pPr>
      <w:bookmarkStart w:id="932" w:name="_Toc290561852"/>
      <w:r w:rsidRPr="00D80070">
        <w:rPr>
          <w:rPrChange w:id="933" w:author="Nigel Laflin" w:date="2011-04-13T14:09:00Z">
            <w:rPr>
              <w:rFonts w:ascii="Times New Roman" w:hAnsi="Times New Roman" w:cs="Times New Roman"/>
              <w:b w:val="0"/>
              <w:bCs w:val="0"/>
              <w:i/>
              <w:iCs/>
              <w:caps w:val="0"/>
              <w:kern w:val="0"/>
              <w:szCs w:val="24"/>
              <w:lang w:val="en-US"/>
            </w:rPr>
          </w:rPrChange>
        </w:rPr>
        <w:lastRenderedPageBreak/>
        <w:t>title</w:t>
      </w:r>
      <w:bookmarkEnd w:id="932"/>
    </w:p>
    <w:p w:rsidR="00D80070" w:rsidRDefault="00D80070" w:rsidP="00D80070">
      <w:pPr>
        <w:pStyle w:val="ECCParagraph"/>
        <w:rPr>
          <w:ins w:id="934" w:author="Nigel Laflin" w:date="2011-04-13T15:25:00Z"/>
        </w:rPr>
        <w:pPrChange w:id="935" w:author="Nigel Laflin" w:date="2011-04-13T15:25:00Z">
          <w:pPr>
            <w:pStyle w:val="ECCAnnex-heading1"/>
          </w:pPr>
        </w:pPrChange>
      </w:pPr>
    </w:p>
    <w:p w:rsidR="00D80070" w:rsidRDefault="00D80070" w:rsidP="00D80070">
      <w:pPr>
        <w:pStyle w:val="ECCParagraph"/>
        <w:rPr>
          <w:ins w:id="936" w:author="Dr. Roland Beutler" w:date="2011-04-20T12:47:00Z"/>
          <w:highlight w:val="yellow"/>
        </w:rPr>
        <w:pPrChange w:id="937" w:author="Nigel Laflin" w:date="2011-04-13T15:25:00Z">
          <w:pPr>
            <w:pStyle w:val="ECCAnnex-heading1"/>
          </w:pPr>
        </w:pPrChange>
      </w:pPr>
      <w:ins w:id="938" w:author="Nigel Laflin" w:date="2011-04-13T15:26:00Z">
        <w:r w:rsidRPr="00D80070">
          <w:rPr>
            <w:highlight w:val="yellow"/>
            <w:rPrChange w:id="939" w:author="Nigel Laflin" w:date="2011-04-13T15:26:00Z">
              <w:rPr>
                <w:b w:val="0"/>
                <w:bCs w:val="0"/>
                <w:i/>
                <w:iCs/>
                <w:caps w:val="0"/>
              </w:rPr>
            </w:rPrChange>
          </w:rPr>
          <w:t>[The tables given in this Annex should be considered for deletion</w:t>
        </w:r>
      </w:ins>
      <w:ins w:id="940" w:author="Dr. Roland Beutler" w:date="2011-04-20T12:47:00Z">
        <w:r w:rsidR="00540002">
          <w:rPr>
            <w:highlight w:val="yellow"/>
          </w:rPr>
          <w:t xml:space="preserve">, </w:t>
        </w:r>
      </w:ins>
    </w:p>
    <w:p w:rsidR="00D80070" w:rsidRDefault="00540002" w:rsidP="00D80070">
      <w:pPr>
        <w:pStyle w:val="ECCParagraph"/>
        <w:pPrChange w:id="941" w:author="Nigel Laflin" w:date="2011-04-13T15:25:00Z">
          <w:pPr>
            <w:pStyle w:val="ECCAnnex-heading1"/>
          </w:pPr>
        </w:pPrChange>
      </w:pPr>
      <w:ins w:id="942" w:author="Dr. Roland Beutler" w:date="2011-04-20T12:47:00Z">
        <w:r>
          <w:rPr>
            <w:highlight w:val="yellow"/>
          </w:rPr>
          <w:t xml:space="preserve">NOTE: check if parts of </w:t>
        </w:r>
      </w:ins>
      <w:ins w:id="943" w:author="Dr. Roland Beutler" w:date="2011-04-20T12:48:00Z">
        <w:r>
          <w:rPr>
            <w:highlight w:val="yellow"/>
          </w:rPr>
          <w:t>the text</w:t>
        </w:r>
      </w:ins>
      <w:ins w:id="944" w:author="Dr. Roland Beutler" w:date="2011-04-20T12:47:00Z">
        <w:r>
          <w:rPr>
            <w:highlight w:val="yellow"/>
          </w:rPr>
          <w:t xml:space="preserve"> </w:t>
        </w:r>
      </w:ins>
      <w:ins w:id="945" w:author="Dr. Roland Beutler" w:date="2011-04-20T12:48:00Z">
        <w:r>
          <w:rPr>
            <w:highlight w:val="yellow"/>
          </w:rPr>
          <w:t>could go to the main body of the report in appropriate locations, also check if figure</w:t>
        </w:r>
      </w:ins>
      <w:ins w:id="946" w:author="Dr. Roland Beutler" w:date="2011-04-20T12:49:00Z">
        <w:r>
          <w:rPr>
            <w:highlight w:val="yellow"/>
          </w:rPr>
          <w:t xml:space="preserve"> 1</w:t>
        </w:r>
      </w:ins>
      <w:ins w:id="947" w:author="Dr. Roland Beutler" w:date="2011-04-20T12:48:00Z">
        <w:r>
          <w:rPr>
            <w:highlight w:val="yellow"/>
          </w:rPr>
          <w:t xml:space="preserve"> could be used elsewhere, </w:t>
        </w:r>
        <w:proofErr w:type="gramStart"/>
        <w:r>
          <w:rPr>
            <w:highlight w:val="yellow"/>
          </w:rPr>
          <w:t>then</w:t>
        </w:r>
        <w:proofErr w:type="gramEnd"/>
        <w:r>
          <w:rPr>
            <w:highlight w:val="yellow"/>
          </w:rPr>
          <w:t xml:space="preserve"> delete Annex 1</w:t>
        </w:r>
      </w:ins>
      <w:ins w:id="948" w:author="Nigel Laflin" w:date="2011-04-13T15:26:00Z">
        <w:r w:rsidR="00D80070" w:rsidRPr="00D80070">
          <w:rPr>
            <w:highlight w:val="yellow"/>
            <w:rPrChange w:id="949" w:author="Nigel Laflin" w:date="2011-04-13T15:26:00Z">
              <w:rPr>
                <w:b w:val="0"/>
                <w:bCs w:val="0"/>
                <w:i/>
                <w:iCs/>
                <w:caps w:val="0"/>
              </w:rPr>
            </w:rPrChange>
          </w:rPr>
          <w:t>]</w:t>
        </w:r>
      </w:ins>
    </w:p>
    <w:p w:rsidR="00D80070" w:rsidRDefault="00DC09C6" w:rsidP="00D80070">
      <w:pPr>
        <w:pStyle w:val="ECCAnnexheading2"/>
        <w:numPr>
          <w:ins w:id="950" w:author="marc" w:date="2010-12-09T17:20:00Z"/>
        </w:numPr>
        <w:rPr>
          <w:ins w:id="951" w:author="marc" w:date="2010-12-09T17:20:00Z"/>
        </w:rPr>
        <w:pPrChange w:id="952" w:author="marc" w:date="2010-12-09T17:20:00Z">
          <w:pPr>
            <w:pStyle w:val="ECCParagraph"/>
          </w:pPr>
        </w:pPrChange>
      </w:pPr>
      <w:ins w:id="953" w:author="marc" w:date="2010-12-09T17:20:00Z">
        <w:r w:rsidRPr="00CD0041">
          <w:rPr>
            <w:lang w:val="en-GB"/>
          </w:rPr>
          <w:t>Introduction</w:t>
        </w:r>
      </w:ins>
    </w:p>
    <w:p w:rsidR="002A786C" w:rsidRPr="00CD0041" w:rsidRDefault="002A786C" w:rsidP="002A786C">
      <w:pPr>
        <w:pStyle w:val="ECCParagraph"/>
      </w:pPr>
      <w:r w:rsidRPr="00CD0041">
        <w:t>Several frequency bands are used for radio broadcasting. These frequency bands have different characteristics that make them suitable for different types of radio service. As a general rule, wide area coverage is easier to achieve in the lower frequency bands but the capacity of these bands is restricted. Higher frequency bands have greater capacity but it is more difficult and costly to provide coverage over a wide area.</w:t>
      </w:r>
    </w:p>
    <w:p w:rsidR="002A786C" w:rsidRPr="00CD0041" w:rsidRDefault="002A786C" w:rsidP="002A786C">
      <w:pPr>
        <w:pStyle w:val="ECCParagraph"/>
      </w:pPr>
      <w:r w:rsidRPr="00CD0041">
        <w:t>Some radio systems can only operate in one frequency band whereas others are flexible and can operate in several frequency bands. Furthermore, some systems require several programmes to be combined in a multiplex while others are more suitable for broadcasting single programs.</w:t>
      </w:r>
    </w:p>
    <w:p w:rsidR="002A786C" w:rsidRPr="00CD0041" w:rsidRDefault="002A786C" w:rsidP="002A786C">
      <w:pPr>
        <w:pStyle w:val="ECCParagraph"/>
      </w:pPr>
      <w:r w:rsidRPr="00CD0041">
        <w:rPr>
          <w:highlight w:val="yellow"/>
        </w:rPr>
        <w:t>[Explanation for the figure]</w:t>
      </w:r>
    </w:p>
    <w:p w:rsidR="002A786C" w:rsidRPr="00CD0041" w:rsidRDefault="00162F29" w:rsidP="002A786C">
      <w:pPr>
        <w:jc w:val="center"/>
        <w:rPr>
          <w:lang w:val="en-GB"/>
          <w:rPrChange w:id="954" w:author="Nigel Laflin" w:date="2011-04-13T14:09:00Z">
            <w:rPr/>
          </w:rPrChange>
        </w:rPr>
      </w:pPr>
      <w:r>
        <w:rPr>
          <w:noProof/>
          <w:lang w:val="en-GB" w:eastAsia="en-GB"/>
        </w:rPr>
        <w:drawing>
          <wp:inline distT="0" distB="0" distL="0" distR="0">
            <wp:extent cx="4445000" cy="2393950"/>
            <wp:effectExtent l="19050" t="19050" r="12700" b="2540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4445000" cy="2393950"/>
                    </a:xfrm>
                    <a:prstGeom prst="rect">
                      <a:avLst/>
                    </a:prstGeom>
                    <a:noFill/>
                    <a:ln w="9525" cmpd="sng">
                      <a:solidFill>
                        <a:srgbClr val="4F81BD"/>
                      </a:solidFill>
                      <a:miter lim="800000"/>
                      <a:headEnd/>
                      <a:tailEnd/>
                    </a:ln>
                    <a:effectLst/>
                  </pic:spPr>
                </pic:pic>
              </a:graphicData>
            </a:graphic>
          </wp:inline>
        </w:drawing>
      </w:r>
    </w:p>
    <w:p w:rsidR="002A786C" w:rsidRPr="00CD0041" w:rsidRDefault="002A786C" w:rsidP="002A786C">
      <w:pPr>
        <w:jc w:val="center"/>
        <w:rPr>
          <w:b/>
          <w:bCs/>
          <w:lang w:val="en-GB"/>
          <w:rPrChange w:id="955" w:author="Nigel Laflin" w:date="2011-04-13T14:09:00Z">
            <w:rPr>
              <w:b/>
              <w:bCs/>
            </w:rPr>
          </w:rPrChange>
        </w:rPr>
      </w:pPr>
    </w:p>
    <w:p w:rsidR="002A786C" w:rsidRPr="00CD0041" w:rsidRDefault="00D80070" w:rsidP="002A786C">
      <w:pPr>
        <w:pStyle w:val="ECCFiguretitle"/>
      </w:pPr>
      <w:r w:rsidRPr="00D80070">
        <w:rPr>
          <w:rPrChange w:id="956" w:author="Nigel Laflin" w:date="2011-04-13T14:09:00Z">
            <w:rPr>
              <w:rFonts w:ascii="Times New Roman" w:hAnsi="Times New Roman"/>
              <w:b w:val="0"/>
              <w:i/>
              <w:iCs/>
            </w:rPr>
          </w:rPrChange>
        </w:rPr>
        <w:t>Importance of frequency for radio broadcasting</w:t>
      </w:r>
    </w:p>
    <w:p w:rsidR="00D80070" w:rsidRPr="00D80070" w:rsidRDefault="00D80070" w:rsidP="00D80070">
      <w:pPr>
        <w:pStyle w:val="ECCAnnexheading2"/>
        <w:numPr>
          <w:ins w:id="957" w:author="marc" w:date="2010-12-09T17:20:00Z"/>
        </w:numPr>
        <w:rPr>
          <w:lang w:val="en-GB"/>
          <w:rPrChange w:id="958" w:author="Nigel Laflin" w:date="2011-04-13T14:09:00Z">
            <w:rPr/>
          </w:rPrChange>
        </w:rPr>
        <w:pPrChange w:id="959" w:author="marc" w:date="2010-12-09T17:20:00Z">
          <w:pPr>
            <w:pStyle w:val="Heading2"/>
            <w:numPr>
              <w:ilvl w:val="0"/>
              <w:numId w:val="0"/>
            </w:numPr>
            <w:tabs>
              <w:tab w:val="clear" w:pos="576"/>
            </w:tabs>
            <w:ind w:left="0" w:firstLine="0"/>
          </w:pPr>
        </w:pPrChange>
      </w:pPr>
      <w:r w:rsidRPr="00D80070">
        <w:rPr>
          <w:lang w:val="en-GB"/>
          <w:rPrChange w:id="960" w:author="Nigel Laflin" w:date="2011-04-13T14:09:00Z">
            <w:rPr>
              <w:i/>
            </w:rPr>
          </w:rPrChange>
        </w:rPr>
        <w:t>LF / MF / HF Bands (148.5 kHz - 30 MHz)</w:t>
      </w:r>
      <w:r w:rsidRPr="00D80070">
        <w:rPr>
          <w:rStyle w:val="FootnoteReference"/>
          <w:rFonts w:cs="Arial"/>
          <w:lang w:val="en-GB"/>
          <w:rPrChange w:id="961" w:author="Nigel Laflin" w:date="2011-04-13T14:09:00Z">
            <w:rPr>
              <w:rStyle w:val="FootnoteReference"/>
              <w:bCs w:val="0"/>
              <w:iCs w:val="0"/>
            </w:rPr>
          </w:rPrChange>
        </w:rPr>
        <w:footnoteReference w:id="4"/>
      </w:r>
    </w:p>
    <w:p w:rsidR="00D80070" w:rsidRDefault="002A786C" w:rsidP="00D80070">
      <w:pPr>
        <w:pStyle w:val="ECCParagraph"/>
        <w:pPrChange w:id="962" w:author="marc" w:date="2010-12-09T17:08:00Z">
          <w:pPr>
            <w:pStyle w:val="Textvorlage"/>
          </w:pPr>
        </w:pPrChange>
      </w:pPr>
      <w:r w:rsidRPr="00DB536D">
        <w:t xml:space="preserve">The LF, MF and HF frequency bands between 148.5 kHz and 30 MHz are traditionally used for analogue AM broadcasting. Advanced systems that could be introduced into these bands are DRM and HD Radio </w:t>
      </w:r>
      <w:proofErr w:type="gramStart"/>
      <w:r w:rsidRPr="00DB536D">
        <w:t>AM</w:t>
      </w:r>
      <w:proofErr w:type="gramEnd"/>
      <w:r w:rsidRPr="00DB536D">
        <w:t>. The LF and MF bands are pri</w:t>
      </w:r>
      <w:r w:rsidRPr="00CD0041">
        <w:t>marily used for domestic broadcasting and the HF bands for international broadcasting. Due to changing propagation conditions during the day the coverage in these bands is variable. This can be tolerated by listeners of analogue services but requires extra care in planning digital services to ensure that listeners do not lose their reception.</w:t>
      </w:r>
    </w:p>
    <w:tbl>
      <w:tblPr>
        <w:tblW w:w="9468" w:type="dxa"/>
        <w:tblInd w:w="70" w:type="dxa"/>
        <w:tblLayout w:type="fixed"/>
        <w:tblCellMar>
          <w:left w:w="70" w:type="dxa"/>
          <w:right w:w="70" w:type="dxa"/>
        </w:tblCellMar>
        <w:tblLook w:val="0000"/>
        <w:tblPrChange w:id="963" w:author="marc" w:date="2010-12-09T17:21:00Z">
          <w:tblPr>
            <w:tblW w:w="9072" w:type="dxa"/>
            <w:tblInd w:w="70" w:type="dxa"/>
            <w:tblLayout w:type="fixed"/>
            <w:tblCellMar>
              <w:left w:w="70" w:type="dxa"/>
              <w:right w:w="70" w:type="dxa"/>
            </w:tblCellMar>
            <w:tblLook w:val="0000"/>
          </w:tblPr>
        </w:tblPrChange>
      </w:tblPr>
      <w:tblGrid>
        <w:gridCol w:w="1701"/>
        <w:gridCol w:w="2551"/>
        <w:gridCol w:w="2948"/>
        <w:gridCol w:w="2268"/>
        <w:tblGridChange w:id="964">
          <w:tblGrid>
            <w:gridCol w:w="1701"/>
            <w:gridCol w:w="2551"/>
            <w:gridCol w:w="2552"/>
            <w:gridCol w:w="2268"/>
          </w:tblGrid>
        </w:tblGridChange>
      </w:tblGrid>
      <w:tr w:rsidR="00DC09C6" w:rsidRPr="00CD0041" w:rsidTr="00DC09C6">
        <w:trPr>
          <w:tblHeader/>
          <w:trPrChange w:id="965" w:author="marc" w:date="2010-12-09T17:21:00Z">
            <w:trPr>
              <w:tblHeader/>
            </w:trPr>
          </w:trPrChange>
        </w:trPr>
        <w:tc>
          <w:tcPr>
            <w:tcW w:w="1701" w:type="dxa"/>
            <w:tcBorders>
              <w:top w:val="single" w:sz="4" w:space="0" w:color="000000"/>
              <w:left w:val="single" w:sz="4" w:space="0" w:color="000000"/>
              <w:bottom w:val="single" w:sz="4" w:space="0" w:color="000000"/>
            </w:tcBorders>
            <w:shd w:val="pct5" w:color="auto" w:fill="auto"/>
            <w:tcPrChange w:id="966" w:author="marc" w:date="2010-12-09T17:21:00Z">
              <w:tcPr>
                <w:tcW w:w="1701" w:type="dxa"/>
                <w:tcBorders>
                  <w:top w:val="single" w:sz="4" w:space="0" w:color="000000"/>
                  <w:left w:val="single" w:sz="4" w:space="0" w:color="000000"/>
                  <w:bottom w:val="single" w:sz="4" w:space="0" w:color="000000"/>
                </w:tcBorders>
                <w:shd w:val="pct5" w:color="auto" w:fill="auto"/>
              </w:tcPr>
            </w:tcPrChange>
          </w:tcPr>
          <w:p w:rsidR="00DC09C6" w:rsidRPr="00CD0041" w:rsidRDefault="00D80070" w:rsidP="00DC09C6">
            <w:pPr>
              <w:jc w:val="center"/>
              <w:rPr>
                <w:b/>
                <w:bCs/>
                <w:szCs w:val="20"/>
                <w:lang w:val="en-GB"/>
                <w:rPrChange w:id="967" w:author="Nigel Laflin" w:date="2011-04-13T14:09:00Z">
                  <w:rPr>
                    <w:b/>
                    <w:bCs/>
                    <w:szCs w:val="20"/>
                  </w:rPr>
                </w:rPrChange>
              </w:rPr>
            </w:pPr>
            <w:r w:rsidRPr="00D80070">
              <w:rPr>
                <w:b/>
                <w:szCs w:val="20"/>
                <w:lang w:val="en-GB"/>
                <w:rPrChange w:id="968" w:author="Nigel Laflin" w:date="2011-04-13T14:09:00Z">
                  <w:rPr>
                    <w:rFonts w:ascii="Arial" w:hAnsi="Arial"/>
                    <w:b/>
                    <w:sz w:val="24"/>
                    <w:szCs w:val="20"/>
                    <w:vertAlign w:val="superscript"/>
                    <w:lang w:val="nl-NL" w:eastAsia="nl-NL"/>
                  </w:rPr>
                </w:rPrChange>
              </w:rPr>
              <w:lastRenderedPageBreak/>
              <w:t>LF/MF/HF Bands</w:t>
            </w:r>
          </w:p>
        </w:tc>
        <w:tc>
          <w:tcPr>
            <w:tcW w:w="2551" w:type="dxa"/>
            <w:tcBorders>
              <w:top w:val="single" w:sz="4" w:space="0" w:color="000000"/>
              <w:left w:val="single" w:sz="4" w:space="0" w:color="000000"/>
              <w:bottom w:val="single" w:sz="4" w:space="0" w:color="000000"/>
            </w:tcBorders>
            <w:shd w:val="pct5" w:color="auto" w:fill="auto"/>
            <w:vAlign w:val="center"/>
            <w:tcPrChange w:id="969" w:author="marc" w:date="2010-12-09T17:21:00Z">
              <w:tcPr>
                <w:tcW w:w="2551" w:type="dxa"/>
                <w:tcBorders>
                  <w:top w:val="single" w:sz="4" w:space="0" w:color="000000"/>
                  <w:left w:val="single" w:sz="4" w:space="0" w:color="000000"/>
                  <w:bottom w:val="single" w:sz="4" w:space="0" w:color="000000"/>
                </w:tcBorders>
                <w:shd w:val="pct5" w:color="auto" w:fill="auto"/>
                <w:vAlign w:val="center"/>
              </w:tcPr>
            </w:tcPrChange>
          </w:tcPr>
          <w:p w:rsidR="00DC09C6" w:rsidRPr="00CD0041" w:rsidRDefault="00D80070" w:rsidP="00DC09C6">
            <w:pPr>
              <w:jc w:val="center"/>
              <w:rPr>
                <w:b/>
                <w:szCs w:val="20"/>
                <w:lang w:val="en-GB"/>
                <w:rPrChange w:id="970" w:author="Nigel Laflin" w:date="2011-04-13T14:09:00Z">
                  <w:rPr>
                    <w:b/>
                    <w:szCs w:val="20"/>
                  </w:rPr>
                </w:rPrChange>
              </w:rPr>
            </w:pPr>
            <w:r w:rsidRPr="00D80070">
              <w:rPr>
                <w:b/>
                <w:szCs w:val="20"/>
                <w:lang w:val="en-GB"/>
                <w:rPrChange w:id="971" w:author="Nigel Laflin" w:date="2011-04-13T14:09:00Z">
                  <w:rPr>
                    <w:rFonts w:ascii="Arial" w:hAnsi="Arial"/>
                    <w:b/>
                    <w:sz w:val="24"/>
                    <w:szCs w:val="20"/>
                    <w:vertAlign w:val="superscript"/>
                    <w:lang w:val="nl-NL" w:eastAsia="nl-NL"/>
                  </w:rPr>
                </w:rPrChange>
              </w:rPr>
              <w:t>Analogue AM</w:t>
            </w:r>
          </w:p>
        </w:tc>
        <w:tc>
          <w:tcPr>
            <w:tcW w:w="2948" w:type="dxa"/>
            <w:tcBorders>
              <w:top w:val="single" w:sz="4" w:space="0" w:color="000000"/>
              <w:left w:val="single" w:sz="4" w:space="0" w:color="000000"/>
              <w:bottom w:val="single" w:sz="4" w:space="0" w:color="000000"/>
            </w:tcBorders>
            <w:shd w:val="pct5" w:color="auto" w:fill="auto"/>
            <w:vAlign w:val="center"/>
            <w:tcPrChange w:id="972" w:author="marc" w:date="2010-12-09T17:21:00Z">
              <w:tcPr>
                <w:tcW w:w="2552" w:type="dxa"/>
                <w:tcBorders>
                  <w:top w:val="single" w:sz="4" w:space="0" w:color="000000"/>
                  <w:left w:val="single" w:sz="4" w:space="0" w:color="000000"/>
                  <w:bottom w:val="single" w:sz="4" w:space="0" w:color="000000"/>
                </w:tcBorders>
                <w:shd w:val="pct5" w:color="auto" w:fill="auto"/>
                <w:vAlign w:val="center"/>
              </w:tcPr>
            </w:tcPrChange>
          </w:tcPr>
          <w:p w:rsidR="00DC09C6" w:rsidRPr="00CD0041" w:rsidRDefault="00D80070" w:rsidP="00DC09C6">
            <w:pPr>
              <w:jc w:val="center"/>
              <w:rPr>
                <w:b/>
                <w:szCs w:val="20"/>
                <w:lang w:val="en-GB"/>
                <w:rPrChange w:id="973" w:author="Nigel Laflin" w:date="2011-04-13T14:09:00Z">
                  <w:rPr>
                    <w:b/>
                    <w:szCs w:val="20"/>
                  </w:rPr>
                </w:rPrChange>
              </w:rPr>
            </w:pPr>
            <w:r w:rsidRPr="00D80070">
              <w:rPr>
                <w:b/>
                <w:szCs w:val="20"/>
                <w:lang w:val="en-GB"/>
                <w:rPrChange w:id="974" w:author="Nigel Laflin" w:date="2011-04-13T14:09:00Z">
                  <w:rPr>
                    <w:rFonts w:ascii="Arial" w:hAnsi="Arial"/>
                    <w:b/>
                    <w:sz w:val="24"/>
                    <w:szCs w:val="20"/>
                    <w:vertAlign w:val="superscript"/>
                    <w:lang w:val="nl-NL" w:eastAsia="nl-NL"/>
                  </w:rPr>
                </w:rPrChange>
              </w:rPr>
              <w:t xml:space="preserve">DRM </w:t>
            </w:r>
            <w:r w:rsidRPr="00D80070">
              <w:rPr>
                <w:b/>
                <w:szCs w:val="20"/>
                <w:lang w:val="en-GB"/>
                <w:rPrChange w:id="975" w:author="Nigel Laflin" w:date="2011-04-13T14:09:00Z">
                  <w:rPr>
                    <w:rFonts w:ascii="Arial" w:hAnsi="Arial"/>
                    <w:b/>
                    <w:sz w:val="24"/>
                    <w:szCs w:val="20"/>
                    <w:vertAlign w:val="superscript"/>
                    <w:lang w:val="nl-NL" w:eastAsia="nl-NL"/>
                  </w:rPr>
                </w:rPrChange>
              </w:rPr>
              <w:br/>
              <w:t>(DRM30 configuration)</w:t>
            </w:r>
          </w:p>
        </w:tc>
        <w:tc>
          <w:tcPr>
            <w:tcW w:w="2268" w:type="dxa"/>
            <w:tcBorders>
              <w:top w:val="single" w:sz="4" w:space="0" w:color="000000"/>
              <w:left w:val="single" w:sz="4" w:space="0" w:color="000000"/>
              <w:bottom w:val="single" w:sz="4" w:space="0" w:color="000000"/>
              <w:right w:val="single" w:sz="4" w:space="0" w:color="000000"/>
            </w:tcBorders>
            <w:shd w:val="pct5" w:color="auto" w:fill="auto"/>
            <w:vAlign w:val="center"/>
            <w:tcPrChange w:id="976" w:author="marc" w:date="2010-12-09T17:21:00Z">
              <w:tcPr>
                <w:tcW w:w="2268" w:type="dxa"/>
                <w:tcBorders>
                  <w:top w:val="single" w:sz="4" w:space="0" w:color="000000"/>
                  <w:left w:val="single" w:sz="4" w:space="0" w:color="000000"/>
                  <w:bottom w:val="single" w:sz="4" w:space="0" w:color="000000"/>
                  <w:right w:val="single" w:sz="4" w:space="0" w:color="000000"/>
                </w:tcBorders>
                <w:shd w:val="pct5" w:color="auto" w:fill="auto"/>
                <w:vAlign w:val="center"/>
              </w:tcPr>
            </w:tcPrChange>
          </w:tcPr>
          <w:p w:rsidR="00DC09C6" w:rsidRPr="00CD0041" w:rsidRDefault="00D80070" w:rsidP="00DC09C6">
            <w:pPr>
              <w:jc w:val="center"/>
              <w:rPr>
                <w:b/>
                <w:szCs w:val="20"/>
                <w:lang w:val="en-GB"/>
                <w:rPrChange w:id="977" w:author="Nigel Laflin" w:date="2011-04-13T14:09:00Z">
                  <w:rPr>
                    <w:b/>
                    <w:szCs w:val="20"/>
                  </w:rPr>
                </w:rPrChange>
              </w:rPr>
            </w:pPr>
            <w:r w:rsidRPr="00D80070">
              <w:rPr>
                <w:b/>
                <w:szCs w:val="20"/>
                <w:lang w:val="en-GB"/>
                <w:rPrChange w:id="978" w:author="Nigel Laflin" w:date="2011-04-13T14:09:00Z">
                  <w:rPr>
                    <w:rFonts w:ascii="Arial" w:hAnsi="Arial"/>
                    <w:b/>
                    <w:sz w:val="24"/>
                    <w:szCs w:val="20"/>
                    <w:vertAlign w:val="superscript"/>
                    <w:lang w:val="nl-NL" w:eastAsia="nl-NL"/>
                  </w:rPr>
                </w:rPrChange>
              </w:rPr>
              <w:t>HD Radio AM</w:t>
            </w:r>
            <w:r w:rsidRPr="00D80070">
              <w:rPr>
                <w:b/>
                <w:szCs w:val="20"/>
                <w:lang w:val="en-GB"/>
                <w:rPrChange w:id="979" w:author="Nigel Laflin" w:date="2011-04-13T14:09:00Z">
                  <w:rPr>
                    <w:rFonts w:ascii="Arial" w:hAnsi="Arial"/>
                    <w:b/>
                    <w:sz w:val="24"/>
                    <w:szCs w:val="20"/>
                    <w:vertAlign w:val="superscript"/>
                    <w:lang w:val="nl-NL" w:eastAsia="nl-NL"/>
                  </w:rPr>
                </w:rPrChange>
              </w:rPr>
              <w:br/>
              <w:t>(hybrid A/D, MF Band only)</w:t>
            </w:r>
          </w:p>
        </w:tc>
      </w:tr>
      <w:tr w:rsidR="00DC09C6" w:rsidRPr="00CD0041" w:rsidTr="00DC09C6">
        <w:tc>
          <w:tcPr>
            <w:tcW w:w="1701" w:type="dxa"/>
            <w:tcBorders>
              <w:top w:val="single" w:sz="4" w:space="0" w:color="000000"/>
              <w:left w:val="single" w:sz="4" w:space="0" w:color="000000"/>
              <w:bottom w:val="single" w:sz="4" w:space="0" w:color="000000"/>
            </w:tcBorders>
            <w:tcPrChange w:id="980" w:author="marc" w:date="2010-12-09T17:21:00Z">
              <w:tcPr>
                <w:tcW w:w="170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981" w:author="Nigel Laflin" w:date="2011-04-13T14:09:00Z">
                  <w:rPr>
                    <w:rFonts w:ascii="Times New Roman" w:eastAsia="Times New Roman" w:hAnsi="Times New Roman"/>
                    <w:sz w:val="20"/>
                    <w:szCs w:val="24"/>
                    <w:vertAlign w:val="superscript"/>
                    <w:lang w:val="nl-NL" w:eastAsia="nl-NL"/>
                  </w:rPr>
                </w:rPrChange>
              </w:rPr>
              <w:t>functionality</w:t>
            </w:r>
          </w:p>
        </w:tc>
        <w:tc>
          <w:tcPr>
            <w:tcW w:w="2551" w:type="dxa"/>
            <w:tcBorders>
              <w:top w:val="single" w:sz="4" w:space="0" w:color="000000"/>
              <w:left w:val="single" w:sz="4" w:space="0" w:color="000000"/>
              <w:bottom w:val="single" w:sz="4" w:space="0" w:color="000000"/>
            </w:tcBorders>
            <w:tcPrChange w:id="982" w:author="marc" w:date="2010-12-09T17:21:00Z">
              <w:tcPr>
                <w:tcW w:w="255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983" w:author="Nigel Laflin" w:date="2011-04-13T14:09:00Z">
                  <w:rPr>
                    <w:rFonts w:ascii="Times New Roman" w:eastAsia="Times New Roman" w:hAnsi="Times New Roman"/>
                    <w:sz w:val="20"/>
                    <w:szCs w:val="24"/>
                    <w:vertAlign w:val="superscript"/>
                    <w:lang w:val="nl-NL" w:eastAsia="nl-NL"/>
                  </w:rPr>
                </w:rPrChange>
              </w:rPr>
              <w:t>- fixed, portable (indoor and outdoor), mobile reception</w:t>
            </w:r>
          </w:p>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984" w:author="Nigel Laflin" w:date="2011-04-13T14:09:00Z">
                  <w:rPr>
                    <w:rFonts w:ascii="Times New Roman" w:eastAsia="Times New Roman" w:hAnsi="Times New Roman"/>
                    <w:sz w:val="20"/>
                    <w:szCs w:val="24"/>
                    <w:vertAlign w:val="superscript"/>
                    <w:lang w:val="nl-NL" w:eastAsia="nl-NL"/>
                  </w:rPr>
                </w:rPrChange>
              </w:rPr>
              <w:t>-  mono</w:t>
            </w:r>
          </w:p>
        </w:tc>
        <w:tc>
          <w:tcPr>
            <w:tcW w:w="2948" w:type="dxa"/>
            <w:tcBorders>
              <w:top w:val="single" w:sz="4" w:space="0" w:color="000000"/>
              <w:left w:val="single" w:sz="4" w:space="0" w:color="000000"/>
              <w:bottom w:val="single" w:sz="4" w:space="0" w:color="000000"/>
            </w:tcBorders>
            <w:tcPrChange w:id="985" w:author="marc" w:date="2010-12-09T17:21:00Z">
              <w:tcPr>
                <w:tcW w:w="2552"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snapToGrid w:val="0"/>
              <w:spacing w:after="60"/>
              <w:ind w:left="0" w:firstLine="0"/>
              <w:rPr>
                <w:rFonts w:ascii="Times New Roman" w:hAnsi="Times New Roman"/>
                <w:sz w:val="20"/>
              </w:rPr>
            </w:pPr>
            <w:r w:rsidRPr="00D80070">
              <w:rPr>
                <w:rFonts w:ascii="Times New Roman" w:hAnsi="Times New Roman"/>
                <w:sz w:val="20"/>
                <w:rPrChange w:id="986" w:author="Nigel Laflin" w:date="2011-04-13T14:09:00Z">
                  <w:rPr>
                    <w:rFonts w:ascii="Times New Roman" w:eastAsia="Times New Roman" w:hAnsi="Times New Roman"/>
                    <w:sz w:val="20"/>
                    <w:szCs w:val="24"/>
                    <w:vertAlign w:val="superscript"/>
                    <w:lang w:val="nl-NL" w:eastAsia="nl-NL"/>
                  </w:rPr>
                </w:rPrChange>
              </w:rPr>
              <w:t>- fixed, portable (indoor and outdoor), mobile reception</w:t>
            </w:r>
          </w:p>
          <w:p w:rsidR="00DC09C6" w:rsidRPr="00CD0041" w:rsidRDefault="00D80070" w:rsidP="00DC09C6">
            <w:pPr>
              <w:pStyle w:val="BodyText"/>
              <w:snapToGrid w:val="0"/>
              <w:spacing w:after="60"/>
              <w:ind w:left="0" w:firstLine="0"/>
              <w:rPr>
                <w:rFonts w:ascii="Times New Roman" w:hAnsi="Times New Roman"/>
                <w:sz w:val="20"/>
              </w:rPr>
            </w:pPr>
            <w:r w:rsidRPr="00D80070">
              <w:rPr>
                <w:rFonts w:ascii="Times New Roman" w:hAnsi="Times New Roman"/>
                <w:sz w:val="20"/>
                <w:rPrChange w:id="987" w:author="Nigel Laflin" w:date="2011-04-13T14:09:00Z">
                  <w:rPr>
                    <w:rFonts w:ascii="Times New Roman" w:eastAsia="Times New Roman" w:hAnsi="Times New Roman"/>
                    <w:sz w:val="20"/>
                    <w:szCs w:val="24"/>
                    <w:vertAlign w:val="superscript"/>
                    <w:lang w:val="nl-NL" w:eastAsia="nl-NL"/>
                  </w:rPr>
                </w:rPrChange>
              </w:rPr>
              <w:t>- mono, stereo (surround sound e.g. in double channels)</w:t>
            </w:r>
          </w:p>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988" w:author="Nigel Laflin" w:date="2011-04-13T14:09:00Z">
                  <w:rPr>
                    <w:rFonts w:ascii="Times New Roman" w:eastAsia="Times New Roman" w:hAnsi="Times New Roman"/>
                    <w:sz w:val="20"/>
                    <w:szCs w:val="24"/>
                    <w:vertAlign w:val="superscript"/>
                    <w:lang w:val="nl-NL" w:eastAsia="nl-NL"/>
                  </w:rPr>
                </w:rPrChange>
              </w:rPr>
              <w:t xml:space="preserve">- </w:t>
            </w:r>
            <w:proofErr w:type="gramStart"/>
            <w:r w:rsidRPr="00D80070">
              <w:rPr>
                <w:rFonts w:ascii="Times New Roman" w:hAnsi="Times New Roman"/>
                <w:sz w:val="20"/>
                <w:rPrChange w:id="989" w:author="Nigel Laflin" w:date="2011-04-13T14:09:00Z">
                  <w:rPr>
                    <w:rFonts w:ascii="Times New Roman" w:eastAsia="Times New Roman" w:hAnsi="Times New Roman"/>
                    <w:sz w:val="20"/>
                    <w:szCs w:val="24"/>
                    <w:vertAlign w:val="superscript"/>
                    <w:lang w:val="nl-NL" w:eastAsia="nl-NL"/>
                  </w:rPr>
                </w:rPrChange>
              </w:rPr>
              <w:t>full</w:t>
            </w:r>
            <w:proofErr w:type="gramEnd"/>
            <w:r w:rsidRPr="00D80070">
              <w:rPr>
                <w:rFonts w:ascii="Times New Roman" w:hAnsi="Times New Roman"/>
                <w:sz w:val="20"/>
                <w:rPrChange w:id="990" w:author="Nigel Laflin" w:date="2011-04-13T14:09:00Z">
                  <w:rPr>
                    <w:rFonts w:ascii="Times New Roman" w:eastAsia="Times New Roman" w:hAnsi="Times New Roman"/>
                    <w:sz w:val="20"/>
                    <w:szCs w:val="24"/>
                    <w:vertAlign w:val="superscript"/>
                    <w:lang w:val="nl-NL" w:eastAsia="nl-NL"/>
                  </w:rPr>
                </w:rPrChange>
              </w:rPr>
              <w:t xml:space="preserve"> range of standardized multimedia and data services (DAB compatible): advanced text, images, EPG, traffic, individual B2B data, etc.</w:t>
            </w:r>
          </w:p>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991" w:author="Nigel Laflin" w:date="2011-04-13T14:09:00Z">
                  <w:rPr>
                    <w:rFonts w:ascii="Times New Roman" w:eastAsia="Times New Roman" w:hAnsi="Times New Roman"/>
                    <w:sz w:val="20"/>
                    <w:szCs w:val="24"/>
                    <w:vertAlign w:val="superscript"/>
                    <w:lang w:val="nl-NL" w:eastAsia="nl-NL"/>
                  </w:rPr>
                </w:rPrChange>
              </w:rPr>
              <w:t>- emergency alert/warning with receiver re-tuning, audio and (multi-lingual) text information</w:t>
            </w:r>
          </w:p>
        </w:tc>
        <w:tc>
          <w:tcPr>
            <w:tcW w:w="2268" w:type="dxa"/>
            <w:tcBorders>
              <w:top w:val="single" w:sz="4" w:space="0" w:color="000000"/>
              <w:left w:val="single" w:sz="4" w:space="0" w:color="000000"/>
              <w:bottom w:val="single" w:sz="4" w:space="0" w:color="000000"/>
              <w:right w:val="single" w:sz="4" w:space="0" w:color="000000"/>
            </w:tcBorders>
            <w:tcPrChange w:id="992" w:author="marc" w:date="2010-12-09T17:21:00Z">
              <w:tcPr>
                <w:tcW w:w="2268" w:type="dxa"/>
                <w:tcBorders>
                  <w:top w:val="single" w:sz="4" w:space="0" w:color="000000"/>
                  <w:left w:val="single" w:sz="4" w:space="0" w:color="000000"/>
                  <w:bottom w:val="single" w:sz="4" w:space="0" w:color="000000"/>
                  <w:right w:val="single" w:sz="4" w:space="0" w:color="000000"/>
                </w:tcBorders>
              </w:tcPr>
            </w:tcPrChange>
          </w:tcPr>
          <w:p w:rsidR="00DC09C6" w:rsidRPr="00CD0041" w:rsidRDefault="00D80070" w:rsidP="00DC09C6">
            <w:pPr>
              <w:pStyle w:val="BodyText"/>
              <w:spacing w:before="120"/>
              <w:ind w:left="994" w:hanging="994"/>
              <w:rPr>
                <w:rFonts w:ascii="Times New Roman" w:hAnsi="Times New Roman"/>
                <w:sz w:val="20"/>
              </w:rPr>
            </w:pPr>
            <w:r w:rsidRPr="00D80070">
              <w:rPr>
                <w:rFonts w:ascii="Times New Roman" w:hAnsi="Times New Roman"/>
                <w:sz w:val="20"/>
                <w:rPrChange w:id="993" w:author="Nigel Laflin" w:date="2011-04-13T14:09:00Z">
                  <w:rPr>
                    <w:rFonts w:ascii="Times New Roman" w:eastAsia="Times New Roman" w:hAnsi="Times New Roman"/>
                    <w:sz w:val="20"/>
                    <w:szCs w:val="24"/>
                    <w:vertAlign w:val="superscript"/>
                    <w:lang w:val="nl-NL" w:eastAsia="nl-NL"/>
                  </w:rPr>
                </w:rPrChange>
              </w:rPr>
              <w:t>-  stereo; simulcast</w:t>
            </w:r>
          </w:p>
          <w:p w:rsidR="00DC09C6" w:rsidRPr="00CD0041" w:rsidRDefault="00D80070" w:rsidP="00DC09C6">
            <w:pPr>
              <w:pStyle w:val="BodyText"/>
              <w:ind w:left="0" w:firstLine="0"/>
              <w:rPr>
                <w:rFonts w:ascii="Times New Roman" w:hAnsi="Times New Roman"/>
                <w:b/>
                <w:sz w:val="20"/>
              </w:rPr>
            </w:pPr>
            <w:r w:rsidRPr="00D80070">
              <w:rPr>
                <w:rFonts w:ascii="Times New Roman" w:hAnsi="Times New Roman"/>
                <w:sz w:val="20"/>
                <w:rPrChange w:id="994" w:author="Nigel Laflin" w:date="2011-04-13T14:09:00Z">
                  <w:rPr>
                    <w:rFonts w:ascii="Times New Roman" w:eastAsia="Times New Roman" w:hAnsi="Times New Roman"/>
                    <w:sz w:val="20"/>
                    <w:szCs w:val="24"/>
                    <w:vertAlign w:val="superscript"/>
                    <w:lang w:val="nl-NL" w:eastAsia="nl-NL"/>
                  </w:rPr>
                </w:rPrChange>
              </w:rPr>
              <w:t>-  every device category,  anywhere</w:t>
            </w:r>
          </w:p>
        </w:tc>
      </w:tr>
      <w:tr w:rsidR="00DC09C6" w:rsidRPr="00CD0041" w:rsidTr="00DC09C6">
        <w:tc>
          <w:tcPr>
            <w:tcW w:w="1701" w:type="dxa"/>
            <w:tcBorders>
              <w:top w:val="single" w:sz="4" w:space="0" w:color="000000"/>
              <w:left w:val="single" w:sz="4" w:space="0" w:color="000000"/>
              <w:bottom w:val="single" w:sz="4" w:space="0" w:color="000000"/>
            </w:tcBorders>
            <w:tcPrChange w:id="995" w:author="marc" w:date="2010-12-09T17:21:00Z">
              <w:tcPr>
                <w:tcW w:w="170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996" w:author="Nigel Laflin" w:date="2011-04-13T14:09:00Z">
                  <w:rPr>
                    <w:rFonts w:ascii="Times New Roman" w:eastAsia="Times New Roman" w:hAnsi="Times New Roman"/>
                    <w:sz w:val="20"/>
                    <w:szCs w:val="24"/>
                    <w:vertAlign w:val="superscript"/>
                    <w:lang w:val="nl-NL" w:eastAsia="nl-NL"/>
                  </w:rPr>
                </w:rPrChange>
              </w:rPr>
              <w:t>coverage</w:t>
            </w:r>
          </w:p>
        </w:tc>
        <w:tc>
          <w:tcPr>
            <w:tcW w:w="2551" w:type="dxa"/>
            <w:tcBorders>
              <w:top w:val="single" w:sz="4" w:space="0" w:color="000000"/>
              <w:left w:val="single" w:sz="4" w:space="0" w:color="000000"/>
              <w:bottom w:val="single" w:sz="4" w:space="0" w:color="000000"/>
            </w:tcBorders>
            <w:tcPrChange w:id="997" w:author="marc" w:date="2010-12-09T17:21:00Z">
              <w:tcPr>
                <w:tcW w:w="255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998" w:author="Nigel Laflin" w:date="2011-04-13T14:09:00Z">
                  <w:rPr>
                    <w:rFonts w:ascii="Times New Roman" w:eastAsia="Times New Roman" w:hAnsi="Times New Roman"/>
                    <w:sz w:val="20"/>
                    <w:szCs w:val="24"/>
                    <w:vertAlign w:val="superscript"/>
                    <w:lang w:val="nl-NL" w:eastAsia="nl-NL"/>
                  </w:rPr>
                </w:rPrChange>
              </w:rPr>
              <w:t>community</w:t>
            </w:r>
            <w:r w:rsidRPr="00D80070">
              <w:rPr>
                <w:rStyle w:val="FootnoteReference"/>
                <w:rFonts w:ascii="Times New Roman" w:hAnsi="Times New Roman"/>
                <w:sz w:val="20"/>
                <w:rPrChange w:id="999" w:author="Nigel Laflin" w:date="2011-04-13T14:09:00Z">
                  <w:rPr>
                    <w:rStyle w:val="FootnoteReference"/>
                    <w:rFonts w:ascii="Times New Roman" w:eastAsia="Times New Roman" w:hAnsi="Times New Roman"/>
                    <w:sz w:val="20"/>
                    <w:szCs w:val="24"/>
                    <w:lang w:val="nl-NL" w:eastAsia="nl-NL"/>
                  </w:rPr>
                </w:rPrChange>
              </w:rPr>
              <w:footnoteReference w:id="5"/>
            </w:r>
            <w:r w:rsidRPr="00D80070">
              <w:rPr>
                <w:rFonts w:ascii="Times New Roman" w:hAnsi="Times New Roman"/>
                <w:sz w:val="20"/>
                <w:rPrChange w:id="1000" w:author="Nigel Laflin" w:date="2011-04-13T14:09:00Z">
                  <w:rPr>
                    <w:rFonts w:ascii="Times New Roman" w:eastAsia="Times New Roman" w:hAnsi="Times New Roman"/>
                    <w:sz w:val="20"/>
                    <w:szCs w:val="24"/>
                    <w:vertAlign w:val="superscript"/>
                    <w:lang w:val="nl-NL" w:eastAsia="nl-NL"/>
                  </w:rPr>
                </w:rPrChange>
              </w:rPr>
              <w:t>, local, regional, nationwide</w:t>
            </w:r>
            <w:r w:rsidRPr="00D80070">
              <w:rPr>
                <w:rStyle w:val="FootnoteReference"/>
                <w:rFonts w:ascii="Times New Roman" w:hAnsi="Times New Roman"/>
                <w:sz w:val="20"/>
                <w:rPrChange w:id="1001" w:author="Nigel Laflin" w:date="2011-04-13T14:09:00Z">
                  <w:rPr>
                    <w:rStyle w:val="FootnoteReference"/>
                    <w:rFonts w:ascii="Times New Roman" w:eastAsia="Times New Roman" w:hAnsi="Times New Roman"/>
                    <w:sz w:val="20"/>
                    <w:szCs w:val="24"/>
                    <w:lang w:val="nl-NL" w:eastAsia="nl-NL"/>
                  </w:rPr>
                </w:rPrChange>
              </w:rPr>
              <w:footnoteReference w:id="6"/>
            </w:r>
            <w:r w:rsidRPr="00D80070">
              <w:rPr>
                <w:rFonts w:ascii="Times New Roman" w:hAnsi="Times New Roman"/>
                <w:sz w:val="20"/>
                <w:rPrChange w:id="1002" w:author="Nigel Laflin" w:date="2011-04-13T14:09:00Z">
                  <w:rPr>
                    <w:rFonts w:ascii="Times New Roman" w:eastAsia="Times New Roman" w:hAnsi="Times New Roman"/>
                    <w:sz w:val="20"/>
                    <w:szCs w:val="24"/>
                    <w:vertAlign w:val="superscript"/>
                    <w:lang w:val="nl-NL" w:eastAsia="nl-NL"/>
                  </w:rPr>
                </w:rPrChange>
              </w:rPr>
              <w:t>, international</w:t>
            </w:r>
          </w:p>
        </w:tc>
        <w:tc>
          <w:tcPr>
            <w:tcW w:w="2948" w:type="dxa"/>
            <w:tcBorders>
              <w:top w:val="single" w:sz="4" w:space="0" w:color="000000"/>
              <w:left w:val="single" w:sz="4" w:space="0" w:color="000000"/>
              <w:bottom w:val="single" w:sz="4" w:space="0" w:color="000000"/>
            </w:tcBorders>
            <w:tcPrChange w:id="1003" w:author="marc" w:date="2010-12-09T17:21:00Z">
              <w:tcPr>
                <w:tcW w:w="2552"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snapToGrid w:val="0"/>
              <w:spacing w:before="60" w:after="60"/>
              <w:ind w:left="0" w:firstLine="0"/>
              <w:rPr>
                <w:rFonts w:ascii="Times New Roman" w:hAnsi="Times New Roman"/>
                <w:sz w:val="20"/>
              </w:rPr>
            </w:pPr>
            <w:r w:rsidRPr="00D80070">
              <w:rPr>
                <w:rFonts w:ascii="Times New Roman" w:hAnsi="Times New Roman"/>
                <w:sz w:val="20"/>
                <w:rPrChange w:id="1004" w:author="Nigel Laflin" w:date="2011-04-13T14:09:00Z">
                  <w:rPr>
                    <w:rFonts w:ascii="Times New Roman" w:eastAsia="Times New Roman" w:hAnsi="Times New Roman"/>
                    <w:sz w:val="20"/>
                    <w:szCs w:val="24"/>
                    <w:vertAlign w:val="superscript"/>
                    <w:lang w:val="nl-NL" w:eastAsia="nl-NL"/>
                  </w:rPr>
                </w:rPrChange>
              </w:rPr>
              <w:t>- community/local (26 MHz, low-power MF), regional, nationwide, international</w:t>
            </w:r>
          </w:p>
        </w:tc>
        <w:tc>
          <w:tcPr>
            <w:tcW w:w="2268" w:type="dxa"/>
            <w:tcBorders>
              <w:top w:val="single" w:sz="4" w:space="0" w:color="000000"/>
              <w:left w:val="single" w:sz="4" w:space="0" w:color="000000"/>
              <w:bottom w:val="single" w:sz="4" w:space="0" w:color="000000"/>
              <w:right w:val="single" w:sz="4" w:space="0" w:color="000000"/>
            </w:tcBorders>
            <w:tcPrChange w:id="1005" w:author="marc" w:date="2010-12-09T17:21:00Z">
              <w:tcPr>
                <w:tcW w:w="2268" w:type="dxa"/>
                <w:tcBorders>
                  <w:top w:val="single" w:sz="4" w:space="0" w:color="000000"/>
                  <w:left w:val="single" w:sz="4" w:space="0" w:color="000000"/>
                  <w:bottom w:val="single" w:sz="4" w:space="0" w:color="000000"/>
                  <w:right w:val="single" w:sz="4" w:space="0" w:color="000000"/>
                </w:tcBorders>
              </w:tcPr>
            </w:tcPrChange>
          </w:tcPr>
          <w:p w:rsidR="00DC09C6" w:rsidRPr="00CD0041" w:rsidRDefault="00D80070" w:rsidP="00DC09C6">
            <w:pPr>
              <w:pStyle w:val="BodyText"/>
              <w:rPr>
                <w:rFonts w:ascii="Times New Roman" w:hAnsi="Times New Roman"/>
                <w:sz w:val="20"/>
              </w:rPr>
            </w:pPr>
            <w:r w:rsidRPr="00D80070">
              <w:rPr>
                <w:rFonts w:ascii="Times New Roman" w:hAnsi="Times New Roman"/>
                <w:sz w:val="20"/>
                <w:rPrChange w:id="1006" w:author="Nigel Laflin" w:date="2011-04-13T14:09:00Z">
                  <w:rPr>
                    <w:rFonts w:ascii="Times New Roman" w:eastAsia="Times New Roman" w:hAnsi="Times New Roman"/>
                    <w:sz w:val="20"/>
                    <w:szCs w:val="24"/>
                    <w:vertAlign w:val="superscript"/>
                    <w:lang w:val="nl-NL" w:eastAsia="nl-NL"/>
                  </w:rPr>
                </w:rPrChange>
              </w:rPr>
              <w:t>Similar to analogue AM</w:t>
            </w:r>
          </w:p>
        </w:tc>
      </w:tr>
      <w:tr w:rsidR="00DC09C6" w:rsidRPr="00CD0041" w:rsidTr="00DC09C6">
        <w:tc>
          <w:tcPr>
            <w:tcW w:w="1701" w:type="dxa"/>
            <w:tcBorders>
              <w:top w:val="single" w:sz="4" w:space="0" w:color="000000"/>
              <w:left w:val="single" w:sz="4" w:space="0" w:color="000000"/>
              <w:bottom w:val="single" w:sz="4" w:space="0" w:color="000000"/>
            </w:tcBorders>
            <w:tcPrChange w:id="1007" w:author="marc" w:date="2010-12-09T17:21:00Z">
              <w:tcPr>
                <w:tcW w:w="170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
            </w:pPr>
            <w:proofErr w:type="spellStart"/>
            <w:r w:rsidRPr="00D80070">
              <w:rPr>
                <w:rFonts w:ascii="Times New Roman" w:hAnsi="Times New Roman"/>
                <w:sz w:val="20"/>
                <w:rPrChange w:id="1008" w:author="Nigel Laflin" w:date="2011-04-13T14:09:00Z">
                  <w:rPr>
                    <w:rFonts w:ascii="Times New Roman" w:eastAsia="Times New Roman" w:hAnsi="Times New Roman"/>
                    <w:sz w:val="20"/>
                    <w:szCs w:val="24"/>
                    <w:vertAlign w:val="superscript"/>
                    <w:lang w:val="nl-NL" w:eastAsia="nl-NL"/>
                  </w:rPr>
                </w:rPrChange>
              </w:rPr>
              <w:t>QoS</w:t>
            </w:r>
            <w:proofErr w:type="spellEnd"/>
          </w:p>
        </w:tc>
        <w:tc>
          <w:tcPr>
            <w:tcW w:w="2551" w:type="dxa"/>
            <w:tcBorders>
              <w:top w:val="single" w:sz="4" w:space="0" w:color="000000"/>
              <w:left w:val="single" w:sz="4" w:space="0" w:color="000000"/>
              <w:bottom w:val="single" w:sz="4" w:space="0" w:color="000000"/>
            </w:tcBorders>
            <w:tcPrChange w:id="1009" w:author="marc" w:date="2010-12-09T17:21:00Z">
              <w:tcPr>
                <w:tcW w:w="255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010" w:author="Nigel Laflin" w:date="2011-04-13T14:09:00Z">
                  <w:rPr>
                    <w:rFonts w:ascii="Times New Roman" w:eastAsia="Times New Roman" w:hAnsi="Times New Roman"/>
                    <w:sz w:val="20"/>
                    <w:szCs w:val="24"/>
                    <w:vertAlign w:val="superscript"/>
                    <w:lang w:val="nl-NL" w:eastAsia="nl-NL"/>
                  </w:rPr>
                </w:rPrChange>
              </w:rPr>
              <w:t>- low audio quality</w:t>
            </w:r>
          </w:p>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011" w:author="Nigel Laflin" w:date="2011-04-13T14:09:00Z">
                  <w:rPr>
                    <w:rFonts w:ascii="Times New Roman" w:eastAsia="Times New Roman" w:hAnsi="Times New Roman"/>
                    <w:sz w:val="20"/>
                    <w:szCs w:val="24"/>
                    <w:vertAlign w:val="superscript"/>
                    <w:lang w:val="nl-NL" w:eastAsia="nl-NL"/>
                  </w:rPr>
                </w:rPrChange>
              </w:rPr>
              <w:t>- graceful degradation</w:t>
            </w:r>
          </w:p>
        </w:tc>
        <w:tc>
          <w:tcPr>
            <w:tcW w:w="2948" w:type="dxa"/>
            <w:tcBorders>
              <w:top w:val="single" w:sz="4" w:space="0" w:color="000000"/>
              <w:left w:val="single" w:sz="4" w:space="0" w:color="000000"/>
              <w:bottom w:val="single" w:sz="4" w:space="0" w:color="000000"/>
            </w:tcBorders>
            <w:tcPrChange w:id="1012" w:author="marc" w:date="2010-12-09T17:21:00Z">
              <w:tcPr>
                <w:tcW w:w="2552"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snapToGrid w:val="0"/>
              <w:spacing w:before="60" w:after="60"/>
              <w:ind w:left="0" w:firstLine="0"/>
              <w:rPr>
                <w:rFonts w:ascii="Times New Roman" w:hAnsi="Times New Roman"/>
                <w:sz w:val="20"/>
              </w:rPr>
            </w:pPr>
            <w:r w:rsidRPr="00D80070">
              <w:rPr>
                <w:rFonts w:ascii="Times New Roman" w:hAnsi="Times New Roman"/>
                <w:sz w:val="20"/>
                <w:rPrChange w:id="1013" w:author="Nigel Laflin" w:date="2011-04-13T14:09:00Z">
                  <w:rPr>
                    <w:rFonts w:ascii="Times New Roman" w:eastAsia="Times New Roman" w:hAnsi="Times New Roman"/>
                    <w:sz w:val="20"/>
                    <w:szCs w:val="24"/>
                    <w:vertAlign w:val="superscript"/>
                    <w:lang w:val="nl-NL" w:eastAsia="nl-NL"/>
                  </w:rPr>
                </w:rPrChange>
              </w:rPr>
              <w:t>- FM like audio quality or better, undisturbed</w:t>
            </w:r>
          </w:p>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014" w:author="Nigel Laflin" w:date="2011-04-13T14:09:00Z">
                  <w:rPr>
                    <w:rFonts w:ascii="Times New Roman" w:eastAsia="Times New Roman" w:hAnsi="Times New Roman"/>
                    <w:sz w:val="20"/>
                    <w:szCs w:val="24"/>
                    <w:vertAlign w:val="superscript"/>
                    <w:lang w:val="nl-NL" w:eastAsia="nl-NL"/>
                  </w:rPr>
                </w:rPrChange>
              </w:rPr>
              <w:t>- soft fade-out/fade-in of audio</w:t>
            </w:r>
          </w:p>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015" w:author="Nigel Laflin" w:date="2011-04-13T14:09:00Z">
                  <w:rPr>
                    <w:rFonts w:ascii="Times New Roman" w:eastAsia="Times New Roman" w:hAnsi="Times New Roman"/>
                    <w:sz w:val="20"/>
                    <w:szCs w:val="24"/>
                    <w:vertAlign w:val="superscript"/>
                    <w:lang w:val="nl-NL" w:eastAsia="nl-NL"/>
                  </w:rPr>
                </w:rPrChange>
              </w:rPr>
              <w:t>- seamless switching DRM-DRM, DRM-FM, DRM-AM, DRM-DAB supported</w:t>
            </w:r>
          </w:p>
        </w:tc>
        <w:tc>
          <w:tcPr>
            <w:tcW w:w="2268" w:type="dxa"/>
            <w:tcBorders>
              <w:top w:val="single" w:sz="4" w:space="0" w:color="000000"/>
              <w:left w:val="single" w:sz="4" w:space="0" w:color="000000"/>
              <w:bottom w:val="single" w:sz="4" w:space="0" w:color="000000"/>
              <w:right w:val="single" w:sz="4" w:space="0" w:color="000000"/>
            </w:tcBorders>
            <w:tcPrChange w:id="1016" w:author="marc" w:date="2010-12-09T17:21:00Z">
              <w:tcPr>
                <w:tcW w:w="2268" w:type="dxa"/>
                <w:tcBorders>
                  <w:top w:val="single" w:sz="4" w:space="0" w:color="000000"/>
                  <w:left w:val="single" w:sz="4" w:space="0" w:color="000000"/>
                  <w:bottom w:val="single" w:sz="4" w:space="0" w:color="000000"/>
                  <w:right w:val="single" w:sz="4" w:space="0" w:color="000000"/>
                </w:tcBorders>
              </w:tcPr>
            </w:tcPrChange>
          </w:tcPr>
          <w:p w:rsidR="00DC09C6" w:rsidRPr="00CD0041" w:rsidRDefault="00D80070" w:rsidP="00DC09C6">
            <w:pPr>
              <w:pStyle w:val="BodyText"/>
              <w:spacing w:before="120"/>
              <w:ind w:left="0" w:firstLine="0"/>
              <w:rPr>
                <w:rFonts w:ascii="Times New Roman" w:hAnsi="Times New Roman"/>
                <w:sz w:val="20"/>
              </w:rPr>
            </w:pPr>
            <w:r w:rsidRPr="00D80070">
              <w:rPr>
                <w:rFonts w:ascii="Times New Roman" w:hAnsi="Times New Roman"/>
                <w:sz w:val="20"/>
                <w:rPrChange w:id="1017" w:author="Nigel Laflin" w:date="2011-04-13T14:09:00Z">
                  <w:rPr>
                    <w:rFonts w:ascii="Times New Roman" w:eastAsia="Times New Roman" w:hAnsi="Times New Roman"/>
                    <w:sz w:val="20"/>
                    <w:szCs w:val="24"/>
                    <w:vertAlign w:val="superscript"/>
                    <w:lang w:val="nl-NL" w:eastAsia="nl-NL"/>
                  </w:rPr>
                </w:rPrChange>
              </w:rPr>
              <w:t xml:space="preserve">- FM-like quality; graceful degradation; </w:t>
            </w:r>
          </w:p>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018" w:author="Nigel Laflin" w:date="2011-04-13T14:09:00Z">
                  <w:rPr>
                    <w:rFonts w:ascii="Times New Roman" w:eastAsia="Times New Roman" w:hAnsi="Times New Roman"/>
                    <w:sz w:val="20"/>
                    <w:szCs w:val="24"/>
                    <w:vertAlign w:val="superscript"/>
                    <w:lang w:val="nl-NL" w:eastAsia="nl-NL"/>
                  </w:rPr>
                </w:rPrChange>
              </w:rPr>
              <w:t xml:space="preserve">- blending between analogue and digital </w:t>
            </w:r>
          </w:p>
        </w:tc>
      </w:tr>
      <w:tr w:rsidR="00DC09C6" w:rsidRPr="00CD0041" w:rsidTr="00DC09C6">
        <w:tc>
          <w:tcPr>
            <w:tcW w:w="1701" w:type="dxa"/>
            <w:tcBorders>
              <w:top w:val="single" w:sz="4" w:space="0" w:color="000000"/>
              <w:left w:val="single" w:sz="4" w:space="0" w:color="000000"/>
              <w:bottom w:val="single" w:sz="4" w:space="0" w:color="000000"/>
            </w:tcBorders>
            <w:tcPrChange w:id="1019" w:author="marc" w:date="2010-12-09T17:21:00Z">
              <w:tcPr>
                <w:tcW w:w="170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020" w:author="Nigel Laflin" w:date="2011-04-13T14:09:00Z">
                  <w:rPr>
                    <w:rFonts w:ascii="Times New Roman" w:eastAsia="Times New Roman" w:hAnsi="Times New Roman"/>
                    <w:sz w:val="20"/>
                    <w:szCs w:val="24"/>
                    <w:vertAlign w:val="superscript"/>
                    <w:lang w:val="nl-NL" w:eastAsia="nl-NL"/>
                  </w:rPr>
                </w:rPrChange>
              </w:rPr>
              <w:t>availability of equipment</w:t>
            </w:r>
          </w:p>
        </w:tc>
        <w:tc>
          <w:tcPr>
            <w:tcW w:w="2551" w:type="dxa"/>
            <w:tcBorders>
              <w:top w:val="single" w:sz="4" w:space="0" w:color="000000"/>
              <w:left w:val="single" w:sz="4" w:space="0" w:color="000000"/>
              <w:bottom w:val="single" w:sz="4" w:space="0" w:color="000000"/>
            </w:tcBorders>
            <w:tcPrChange w:id="1021" w:author="marc" w:date="2010-12-09T17:21:00Z">
              <w:tcPr>
                <w:tcW w:w="255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022" w:author="Nigel Laflin" w:date="2011-04-13T14:09:00Z">
                  <w:rPr>
                    <w:rFonts w:ascii="Times New Roman" w:eastAsia="Times New Roman" w:hAnsi="Times New Roman"/>
                    <w:sz w:val="20"/>
                    <w:szCs w:val="24"/>
                    <w:vertAlign w:val="superscript"/>
                    <w:lang w:val="nl-NL" w:eastAsia="nl-NL"/>
                  </w:rPr>
                </w:rPrChange>
              </w:rPr>
              <w:t>good, both receivers and transmitters</w:t>
            </w:r>
          </w:p>
        </w:tc>
        <w:tc>
          <w:tcPr>
            <w:tcW w:w="2948" w:type="dxa"/>
            <w:tcBorders>
              <w:top w:val="single" w:sz="4" w:space="0" w:color="000000"/>
              <w:left w:val="single" w:sz="4" w:space="0" w:color="000000"/>
              <w:bottom w:val="single" w:sz="4" w:space="0" w:color="000000"/>
            </w:tcBorders>
            <w:tcPrChange w:id="1023" w:author="marc" w:date="2010-12-09T17:21:00Z">
              <w:tcPr>
                <w:tcW w:w="2552"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tabs>
                <w:tab w:val="center" w:pos="4153"/>
                <w:tab w:val="right" w:pos="8306"/>
              </w:tabs>
              <w:snapToGrid w:val="0"/>
              <w:spacing w:after="60"/>
              <w:rPr>
                <w:rFonts w:ascii="Times New Roman" w:hAnsi="Times New Roman"/>
                <w:sz w:val="20"/>
              </w:rPr>
            </w:pPr>
            <w:r w:rsidRPr="00D80070">
              <w:rPr>
                <w:rFonts w:ascii="Times New Roman" w:hAnsi="Times New Roman"/>
                <w:sz w:val="20"/>
                <w:rPrChange w:id="1024" w:author="Nigel Laflin" w:date="2011-04-13T14:09:00Z">
                  <w:rPr>
                    <w:rFonts w:ascii="Times New Roman" w:eastAsia="Times New Roman" w:hAnsi="Times New Roman"/>
                    <w:sz w:val="20"/>
                    <w:szCs w:val="24"/>
                    <w:vertAlign w:val="superscript"/>
                    <w:lang w:val="nl-NL" w:eastAsia="nl-NL"/>
                  </w:rPr>
                </w:rPrChange>
              </w:rPr>
              <w:t>- good on transmitter site</w:t>
            </w:r>
          </w:p>
          <w:p w:rsidR="00DC09C6" w:rsidRPr="00CD0041" w:rsidRDefault="00D80070" w:rsidP="00DC09C6">
            <w:pPr>
              <w:pStyle w:val="BodyText"/>
              <w:tabs>
                <w:tab w:val="center" w:pos="4153"/>
                <w:tab w:val="right" w:pos="8306"/>
              </w:tabs>
              <w:snapToGrid w:val="0"/>
              <w:spacing w:after="60"/>
              <w:ind w:left="0" w:firstLine="0"/>
              <w:rPr>
                <w:rFonts w:ascii="Times New Roman" w:hAnsi="Times New Roman"/>
                <w:sz w:val="20"/>
              </w:rPr>
            </w:pPr>
            <w:r w:rsidRPr="00D80070">
              <w:rPr>
                <w:rFonts w:ascii="Times New Roman" w:hAnsi="Times New Roman"/>
                <w:sz w:val="20"/>
                <w:rPrChange w:id="1025" w:author="Nigel Laflin" w:date="2011-04-13T14:09:00Z">
                  <w:rPr>
                    <w:rFonts w:ascii="Times New Roman" w:eastAsia="Times New Roman" w:hAnsi="Times New Roman"/>
                    <w:sz w:val="20"/>
                    <w:szCs w:val="24"/>
                    <w:vertAlign w:val="superscript"/>
                    <w:lang w:val="nl-NL" w:eastAsia="nl-NL"/>
                  </w:rPr>
                </w:rPrChange>
              </w:rPr>
              <w:t>- initial receivers in the market</w:t>
            </w:r>
          </w:p>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026" w:author="Nigel Laflin" w:date="2011-04-13T14:09:00Z">
                  <w:rPr>
                    <w:rFonts w:ascii="Times New Roman" w:eastAsia="Times New Roman" w:hAnsi="Times New Roman"/>
                    <w:sz w:val="20"/>
                    <w:szCs w:val="24"/>
                    <w:vertAlign w:val="superscript"/>
                    <w:lang w:val="nl-NL" w:eastAsia="nl-NL"/>
                  </w:rPr>
                </w:rPrChange>
              </w:rPr>
              <w:t>- dedicated chipsets being developed to enable mass-market receivers</w:t>
            </w:r>
          </w:p>
        </w:tc>
        <w:tc>
          <w:tcPr>
            <w:tcW w:w="2268" w:type="dxa"/>
            <w:tcBorders>
              <w:top w:val="single" w:sz="4" w:space="0" w:color="000000"/>
              <w:left w:val="single" w:sz="4" w:space="0" w:color="000000"/>
              <w:bottom w:val="single" w:sz="4" w:space="0" w:color="000000"/>
              <w:right w:val="single" w:sz="4" w:space="0" w:color="000000"/>
            </w:tcBorders>
            <w:tcPrChange w:id="1027" w:author="marc" w:date="2010-12-09T17:21:00Z">
              <w:tcPr>
                <w:tcW w:w="2268" w:type="dxa"/>
                <w:tcBorders>
                  <w:top w:val="single" w:sz="4" w:space="0" w:color="000000"/>
                  <w:left w:val="single" w:sz="4" w:space="0" w:color="000000"/>
                  <w:bottom w:val="single" w:sz="4" w:space="0" w:color="000000"/>
                  <w:right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028" w:author="Nigel Laflin" w:date="2011-04-13T14:09:00Z">
                  <w:rPr>
                    <w:rFonts w:ascii="Times New Roman" w:eastAsia="Times New Roman" w:hAnsi="Times New Roman"/>
                    <w:sz w:val="20"/>
                    <w:szCs w:val="24"/>
                    <w:vertAlign w:val="superscript"/>
                    <w:lang w:val="nl-NL" w:eastAsia="nl-NL"/>
                  </w:rPr>
                </w:rPrChange>
              </w:rPr>
              <w:t>Broadly available over 6 years for 10 kHz bandwidth</w:t>
            </w:r>
          </w:p>
        </w:tc>
      </w:tr>
      <w:tr w:rsidR="00DC09C6" w:rsidRPr="00CD0041" w:rsidTr="00DC09C6">
        <w:tc>
          <w:tcPr>
            <w:tcW w:w="1701" w:type="dxa"/>
            <w:tcBorders>
              <w:top w:val="single" w:sz="4" w:space="0" w:color="000000"/>
              <w:left w:val="single" w:sz="4" w:space="0" w:color="000000"/>
              <w:bottom w:val="single" w:sz="4" w:space="0" w:color="000000"/>
            </w:tcBorders>
            <w:tcPrChange w:id="1029" w:author="marc" w:date="2010-12-09T17:21:00Z">
              <w:tcPr>
                <w:tcW w:w="170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030" w:author="Nigel Laflin" w:date="2011-04-13T14:09:00Z">
                  <w:rPr>
                    <w:rFonts w:ascii="Times New Roman" w:eastAsia="Times New Roman" w:hAnsi="Times New Roman"/>
                    <w:sz w:val="20"/>
                    <w:szCs w:val="24"/>
                    <w:vertAlign w:val="superscript"/>
                    <w:lang w:val="nl-NL" w:eastAsia="nl-NL"/>
                  </w:rPr>
                </w:rPrChange>
              </w:rPr>
              <w:t>costs</w:t>
            </w:r>
          </w:p>
        </w:tc>
        <w:tc>
          <w:tcPr>
            <w:tcW w:w="2551" w:type="dxa"/>
            <w:tcBorders>
              <w:top w:val="single" w:sz="4" w:space="0" w:color="000000"/>
              <w:left w:val="single" w:sz="4" w:space="0" w:color="000000"/>
              <w:bottom w:val="single" w:sz="4" w:space="0" w:color="000000"/>
            </w:tcBorders>
            <w:tcPrChange w:id="1031" w:author="marc" w:date="2010-12-09T17:21:00Z">
              <w:tcPr>
                <w:tcW w:w="255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032" w:author="Nigel Laflin" w:date="2011-04-13T14:09:00Z">
                  <w:rPr>
                    <w:rFonts w:ascii="Times New Roman" w:eastAsia="Times New Roman" w:hAnsi="Times New Roman"/>
                    <w:sz w:val="20"/>
                    <w:szCs w:val="24"/>
                    <w:vertAlign w:val="superscript"/>
                    <w:lang w:val="nl-NL" w:eastAsia="nl-NL"/>
                  </w:rPr>
                </w:rPrChange>
              </w:rPr>
              <w:t>- high transmission costs</w:t>
            </w:r>
          </w:p>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033" w:author="Nigel Laflin" w:date="2011-04-13T14:09:00Z">
                  <w:rPr>
                    <w:rFonts w:ascii="Times New Roman" w:eastAsia="Times New Roman" w:hAnsi="Times New Roman"/>
                    <w:sz w:val="20"/>
                    <w:szCs w:val="24"/>
                    <w:vertAlign w:val="superscript"/>
                    <w:lang w:val="nl-NL" w:eastAsia="nl-NL"/>
                  </w:rPr>
                </w:rPrChange>
              </w:rPr>
              <w:t>- most common receivers are inexpensive</w:t>
            </w:r>
          </w:p>
        </w:tc>
        <w:tc>
          <w:tcPr>
            <w:tcW w:w="2948" w:type="dxa"/>
            <w:tcBorders>
              <w:top w:val="single" w:sz="4" w:space="0" w:color="000000"/>
              <w:left w:val="single" w:sz="4" w:space="0" w:color="000000"/>
              <w:bottom w:val="single" w:sz="4" w:space="0" w:color="000000"/>
            </w:tcBorders>
            <w:tcPrChange w:id="1034" w:author="marc" w:date="2010-12-09T17:21:00Z">
              <w:tcPr>
                <w:tcW w:w="2552"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snapToGrid w:val="0"/>
              <w:spacing w:before="60" w:after="60"/>
              <w:ind w:left="0" w:firstLine="0"/>
              <w:rPr>
                <w:rFonts w:ascii="Times New Roman" w:hAnsi="Times New Roman"/>
                <w:sz w:val="20"/>
              </w:rPr>
            </w:pPr>
            <w:r w:rsidRPr="00D80070">
              <w:rPr>
                <w:rFonts w:ascii="Times New Roman" w:hAnsi="Times New Roman"/>
                <w:sz w:val="20"/>
                <w:rPrChange w:id="1035" w:author="Nigel Laflin" w:date="2011-04-13T14:09:00Z">
                  <w:rPr>
                    <w:rFonts w:ascii="Times New Roman" w:eastAsia="Times New Roman" w:hAnsi="Times New Roman"/>
                    <w:sz w:val="20"/>
                    <w:szCs w:val="24"/>
                    <w:vertAlign w:val="superscript"/>
                    <w:lang w:val="nl-NL" w:eastAsia="nl-NL"/>
                  </w:rPr>
                </w:rPrChange>
              </w:rPr>
              <w:t xml:space="preserve">- medium transmission cost for high-power transmitters (e.g. international coverage), lower than </w:t>
            </w:r>
            <w:proofErr w:type="spellStart"/>
            <w:r w:rsidRPr="00D80070">
              <w:rPr>
                <w:rFonts w:ascii="Times New Roman" w:hAnsi="Times New Roman"/>
                <w:sz w:val="20"/>
                <w:rPrChange w:id="1036" w:author="Nigel Laflin" w:date="2011-04-13T14:09:00Z">
                  <w:rPr>
                    <w:rFonts w:ascii="Times New Roman" w:eastAsia="Times New Roman" w:hAnsi="Times New Roman"/>
                    <w:sz w:val="20"/>
                    <w:szCs w:val="24"/>
                    <w:vertAlign w:val="superscript"/>
                    <w:lang w:val="nl-NL" w:eastAsia="nl-NL"/>
                  </w:rPr>
                </w:rPrChange>
              </w:rPr>
              <w:t>analog</w:t>
            </w:r>
            <w:proofErr w:type="spellEnd"/>
          </w:p>
          <w:p w:rsidR="00DC09C6" w:rsidRPr="00CD0041" w:rsidRDefault="00D80070" w:rsidP="00DC09C6">
            <w:pPr>
              <w:pStyle w:val="BodyText"/>
              <w:snapToGrid w:val="0"/>
              <w:spacing w:before="60" w:after="60"/>
              <w:ind w:left="0" w:firstLine="0"/>
              <w:rPr>
                <w:rFonts w:ascii="Times New Roman" w:hAnsi="Times New Roman"/>
                <w:sz w:val="20"/>
              </w:rPr>
            </w:pPr>
            <w:r w:rsidRPr="00D80070">
              <w:rPr>
                <w:rFonts w:ascii="Times New Roman" w:hAnsi="Times New Roman"/>
                <w:sz w:val="20"/>
                <w:rPrChange w:id="1037" w:author="Nigel Laflin" w:date="2011-04-13T14:09:00Z">
                  <w:rPr>
                    <w:rFonts w:ascii="Times New Roman" w:eastAsia="Times New Roman" w:hAnsi="Times New Roman"/>
                    <w:sz w:val="20"/>
                    <w:szCs w:val="24"/>
                    <w:vertAlign w:val="superscript"/>
                    <w:lang w:val="nl-NL" w:eastAsia="nl-NL"/>
                  </w:rPr>
                </w:rPrChange>
              </w:rPr>
              <w:t>- existing transmitters and infrastructure can often be upgraded to digital</w:t>
            </w:r>
          </w:p>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038" w:author="Nigel Laflin" w:date="2011-04-13T14:09:00Z">
                  <w:rPr>
                    <w:rFonts w:ascii="Times New Roman" w:eastAsia="Times New Roman" w:hAnsi="Times New Roman"/>
                    <w:sz w:val="20"/>
                    <w:szCs w:val="24"/>
                    <w:vertAlign w:val="superscript"/>
                    <w:lang w:val="nl-NL" w:eastAsia="nl-NL"/>
                  </w:rPr>
                </w:rPrChange>
              </w:rPr>
              <w:t>- free open source implementations available both on transmitter and receiver side</w:t>
            </w:r>
          </w:p>
        </w:tc>
        <w:tc>
          <w:tcPr>
            <w:tcW w:w="2268" w:type="dxa"/>
            <w:tcBorders>
              <w:top w:val="single" w:sz="4" w:space="0" w:color="000000"/>
              <w:left w:val="single" w:sz="4" w:space="0" w:color="000000"/>
              <w:bottom w:val="single" w:sz="4" w:space="0" w:color="000000"/>
              <w:right w:val="single" w:sz="4" w:space="0" w:color="000000"/>
            </w:tcBorders>
            <w:tcPrChange w:id="1039" w:author="marc" w:date="2010-12-09T17:21:00Z">
              <w:tcPr>
                <w:tcW w:w="2268" w:type="dxa"/>
                <w:tcBorders>
                  <w:top w:val="single" w:sz="4" w:space="0" w:color="000000"/>
                  <w:left w:val="single" w:sz="4" w:space="0" w:color="000000"/>
                  <w:bottom w:val="single" w:sz="4" w:space="0" w:color="000000"/>
                  <w:right w:val="single" w:sz="4" w:space="0" w:color="000000"/>
                </w:tcBorders>
              </w:tcPr>
            </w:tcPrChange>
          </w:tcPr>
          <w:p w:rsidR="00DC09C6" w:rsidRPr="00CD0041" w:rsidRDefault="00D80070" w:rsidP="00DC09C6">
            <w:pPr>
              <w:pStyle w:val="BodyText"/>
              <w:spacing w:before="120"/>
              <w:ind w:left="0" w:firstLine="0"/>
              <w:rPr>
                <w:rFonts w:ascii="Times New Roman" w:hAnsi="Times New Roman"/>
                <w:sz w:val="20"/>
              </w:rPr>
            </w:pPr>
            <w:r w:rsidRPr="00D80070">
              <w:rPr>
                <w:rFonts w:ascii="Times New Roman" w:hAnsi="Times New Roman"/>
                <w:sz w:val="20"/>
                <w:rPrChange w:id="1040" w:author="Nigel Laflin" w:date="2011-04-13T14:09:00Z">
                  <w:rPr>
                    <w:rFonts w:ascii="Times New Roman" w:eastAsia="Times New Roman" w:hAnsi="Times New Roman"/>
                    <w:sz w:val="20"/>
                    <w:szCs w:val="24"/>
                    <w:vertAlign w:val="superscript"/>
                    <w:lang w:val="nl-NL" w:eastAsia="nl-NL"/>
                  </w:rPr>
                </w:rPrChange>
              </w:rPr>
              <w:t>- Low broadcasting operating costs</w:t>
            </w:r>
          </w:p>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041" w:author="Nigel Laflin" w:date="2011-04-13T14:09:00Z">
                  <w:rPr>
                    <w:rFonts w:ascii="Times New Roman" w:eastAsia="Times New Roman" w:hAnsi="Times New Roman"/>
                    <w:sz w:val="20"/>
                    <w:szCs w:val="24"/>
                    <w:vertAlign w:val="superscript"/>
                    <w:lang w:val="nl-NL" w:eastAsia="nl-NL"/>
                  </w:rPr>
                </w:rPrChange>
              </w:rPr>
              <w:t>- Receivers at all levels; higher than analogue</w:t>
            </w:r>
          </w:p>
        </w:tc>
      </w:tr>
      <w:tr w:rsidR="00DC09C6" w:rsidRPr="00CD0041" w:rsidTr="00DC09C6">
        <w:tc>
          <w:tcPr>
            <w:tcW w:w="1701" w:type="dxa"/>
            <w:tcBorders>
              <w:top w:val="single" w:sz="4" w:space="0" w:color="000000"/>
              <w:left w:val="single" w:sz="4" w:space="0" w:color="000000"/>
              <w:bottom w:val="single" w:sz="4" w:space="0" w:color="000000"/>
            </w:tcBorders>
            <w:tcPrChange w:id="1042" w:author="marc" w:date="2010-12-09T17:21:00Z">
              <w:tcPr>
                <w:tcW w:w="170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043" w:author="Nigel Laflin" w:date="2011-04-13T14:09:00Z">
                  <w:rPr>
                    <w:rFonts w:ascii="Times New Roman" w:eastAsia="Times New Roman" w:hAnsi="Times New Roman"/>
                    <w:sz w:val="20"/>
                    <w:szCs w:val="24"/>
                    <w:vertAlign w:val="superscript"/>
                    <w:lang w:val="nl-NL" w:eastAsia="nl-NL"/>
                  </w:rPr>
                </w:rPrChange>
              </w:rPr>
              <w:lastRenderedPageBreak/>
              <w:t>capacity</w:t>
            </w:r>
          </w:p>
        </w:tc>
        <w:tc>
          <w:tcPr>
            <w:tcW w:w="2551" w:type="dxa"/>
            <w:tcBorders>
              <w:top w:val="single" w:sz="4" w:space="0" w:color="000000"/>
              <w:left w:val="single" w:sz="4" w:space="0" w:color="000000"/>
              <w:bottom w:val="single" w:sz="4" w:space="0" w:color="000000"/>
            </w:tcBorders>
            <w:tcPrChange w:id="1044" w:author="marc" w:date="2010-12-09T17:21:00Z">
              <w:tcPr>
                <w:tcW w:w="255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Change w:id="1045" w:author="Nigel Laflin" w:date="2011-04-13T14:09:00Z">
                  <w:rPr>
                    <w:rFonts w:ascii="Times New Roman" w:hAnsi="Times New Roman"/>
                    <w:sz w:val="20"/>
                    <w:lang w:val="it-IT"/>
                  </w:rPr>
                </w:rPrChange>
              </w:rPr>
            </w:pPr>
            <w:r w:rsidRPr="00D80070">
              <w:rPr>
                <w:rFonts w:ascii="Times New Roman" w:hAnsi="Times New Roman"/>
                <w:sz w:val="20"/>
                <w:rPrChange w:id="1046" w:author="Nigel Laflin" w:date="2011-04-13T14:09:00Z">
                  <w:rPr>
                    <w:rFonts w:ascii="Times New Roman" w:eastAsia="Times New Roman" w:hAnsi="Times New Roman"/>
                    <w:sz w:val="20"/>
                    <w:szCs w:val="24"/>
                    <w:vertAlign w:val="superscript"/>
                    <w:lang w:val="it-IT" w:eastAsia="nl-NL"/>
                  </w:rPr>
                </w:rPrChange>
              </w:rPr>
              <w:t>one audio service per channel</w:t>
            </w:r>
          </w:p>
        </w:tc>
        <w:tc>
          <w:tcPr>
            <w:tcW w:w="2948" w:type="dxa"/>
            <w:tcBorders>
              <w:top w:val="single" w:sz="4" w:space="0" w:color="000000"/>
              <w:left w:val="single" w:sz="4" w:space="0" w:color="000000"/>
              <w:bottom w:val="single" w:sz="4" w:space="0" w:color="000000"/>
            </w:tcBorders>
            <w:tcPrChange w:id="1047" w:author="marc" w:date="2010-12-09T17:21:00Z">
              <w:tcPr>
                <w:tcW w:w="2552"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snapToGrid w:val="0"/>
              <w:spacing w:before="60" w:after="60"/>
              <w:ind w:left="0" w:firstLine="0"/>
              <w:rPr>
                <w:rFonts w:ascii="Times New Roman" w:hAnsi="Times New Roman"/>
                <w:sz w:val="20"/>
              </w:rPr>
            </w:pPr>
            <w:r w:rsidRPr="00D80070">
              <w:rPr>
                <w:rFonts w:ascii="Times New Roman" w:hAnsi="Times New Roman"/>
                <w:sz w:val="20"/>
                <w:rPrChange w:id="1048" w:author="Nigel Laflin" w:date="2011-04-13T14:09:00Z">
                  <w:rPr>
                    <w:rFonts w:ascii="Times New Roman" w:eastAsia="Times New Roman" w:hAnsi="Times New Roman"/>
                    <w:sz w:val="20"/>
                    <w:szCs w:val="24"/>
                    <w:vertAlign w:val="superscript"/>
                    <w:lang w:val="nl-NL" w:eastAsia="nl-NL"/>
                  </w:rPr>
                </w:rPrChange>
              </w:rPr>
              <w:t xml:space="preserve">- up to 4 audio services per channel </w:t>
            </w:r>
          </w:p>
          <w:p w:rsidR="00DC09C6" w:rsidRPr="00CD0041" w:rsidRDefault="00D80070" w:rsidP="00DC09C6">
            <w:pPr>
              <w:pStyle w:val="BodyText"/>
              <w:snapToGrid w:val="0"/>
              <w:spacing w:before="60" w:after="60"/>
              <w:ind w:left="0" w:firstLine="0"/>
              <w:rPr>
                <w:rFonts w:ascii="Times New Roman" w:hAnsi="Times New Roman"/>
                <w:sz w:val="20"/>
              </w:rPr>
            </w:pPr>
            <w:r w:rsidRPr="00D80070">
              <w:rPr>
                <w:rFonts w:ascii="Times New Roman" w:hAnsi="Times New Roman"/>
                <w:sz w:val="20"/>
                <w:rPrChange w:id="1049" w:author="Nigel Laflin" w:date="2011-04-13T14:09:00Z">
                  <w:rPr>
                    <w:rFonts w:ascii="Times New Roman" w:eastAsia="Times New Roman" w:hAnsi="Times New Roman"/>
                    <w:sz w:val="20"/>
                    <w:szCs w:val="24"/>
                    <w:vertAlign w:val="superscript"/>
                    <w:lang w:val="nl-NL" w:eastAsia="nl-NL"/>
                  </w:rPr>
                </w:rPrChange>
              </w:rPr>
              <w:t>- up to 35 kbps for European single channels, up to 72 kbps for double channels</w:t>
            </w:r>
          </w:p>
          <w:p w:rsidR="00DC09C6" w:rsidRPr="00CD0041" w:rsidRDefault="00D80070" w:rsidP="00DC09C6">
            <w:pPr>
              <w:pStyle w:val="BodyText"/>
              <w:ind w:left="0" w:firstLine="0"/>
              <w:rPr>
                <w:rFonts w:ascii="Times New Roman" w:hAnsi="Times New Roman"/>
                <w:sz w:val="20"/>
                <w:rPrChange w:id="1050" w:author="Nigel Laflin" w:date="2011-04-13T14:09:00Z">
                  <w:rPr>
                    <w:rFonts w:ascii="Times New Roman" w:hAnsi="Times New Roman"/>
                    <w:sz w:val="20"/>
                    <w:lang w:val="it-IT"/>
                  </w:rPr>
                </w:rPrChange>
              </w:rPr>
            </w:pPr>
            <w:r w:rsidRPr="00D80070">
              <w:rPr>
                <w:rFonts w:ascii="Times New Roman" w:hAnsi="Times New Roman"/>
                <w:sz w:val="20"/>
                <w:rPrChange w:id="1051" w:author="Nigel Laflin" w:date="2011-04-13T14:09:00Z">
                  <w:rPr>
                    <w:rFonts w:ascii="Times New Roman" w:eastAsia="Times New Roman" w:hAnsi="Times New Roman"/>
                    <w:sz w:val="20"/>
                    <w:szCs w:val="24"/>
                    <w:vertAlign w:val="superscript"/>
                    <w:lang w:val="nl-NL" w:eastAsia="nl-NL"/>
                  </w:rPr>
                </w:rPrChange>
              </w:rPr>
              <w:t>- low-</w:t>
            </w:r>
            <w:proofErr w:type="spellStart"/>
            <w:r w:rsidRPr="00D80070">
              <w:rPr>
                <w:rFonts w:ascii="Times New Roman" w:hAnsi="Times New Roman"/>
                <w:sz w:val="20"/>
                <w:rPrChange w:id="1052" w:author="Nigel Laflin" w:date="2011-04-13T14:09:00Z">
                  <w:rPr>
                    <w:rFonts w:ascii="Times New Roman" w:eastAsia="Times New Roman" w:hAnsi="Times New Roman"/>
                    <w:sz w:val="20"/>
                    <w:szCs w:val="24"/>
                    <w:vertAlign w:val="superscript"/>
                    <w:lang w:val="nl-NL" w:eastAsia="nl-NL"/>
                  </w:rPr>
                </w:rPrChange>
              </w:rPr>
              <w:t>bitrate</w:t>
            </w:r>
            <w:proofErr w:type="spellEnd"/>
            <w:r w:rsidRPr="00D80070">
              <w:rPr>
                <w:rFonts w:ascii="Times New Roman" w:hAnsi="Times New Roman"/>
                <w:sz w:val="20"/>
                <w:rPrChange w:id="1053" w:author="Nigel Laflin" w:date="2011-04-13T14:09:00Z">
                  <w:rPr>
                    <w:rFonts w:ascii="Times New Roman" w:eastAsia="Times New Roman" w:hAnsi="Times New Roman"/>
                    <w:sz w:val="20"/>
                    <w:szCs w:val="24"/>
                    <w:vertAlign w:val="superscript"/>
                    <w:lang w:val="nl-NL" w:eastAsia="nl-NL"/>
                  </w:rPr>
                </w:rPrChange>
              </w:rPr>
              <w:t xml:space="preserve"> data services like advanced text and TMC</w:t>
            </w:r>
          </w:p>
        </w:tc>
        <w:tc>
          <w:tcPr>
            <w:tcW w:w="2268" w:type="dxa"/>
            <w:tcBorders>
              <w:top w:val="single" w:sz="4" w:space="0" w:color="000000"/>
              <w:left w:val="single" w:sz="4" w:space="0" w:color="000000"/>
              <w:bottom w:val="single" w:sz="4" w:space="0" w:color="000000"/>
              <w:right w:val="single" w:sz="4" w:space="0" w:color="000000"/>
            </w:tcBorders>
            <w:tcPrChange w:id="1054" w:author="marc" w:date="2010-12-09T17:21:00Z">
              <w:tcPr>
                <w:tcW w:w="2268" w:type="dxa"/>
                <w:tcBorders>
                  <w:top w:val="single" w:sz="4" w:space="0" w:color="000000"/>
                  <w:left w:val="single" w:sz="4" w:space="0" w:color="000000"/>
                  <w:bottom w:val="single" w:sz="4" w:space="0" w:color="000000"/>
                  <w:right w:val="single" w:sz="4" w:space="0" w:color="000000"/>
                </w:tcBorders>
              </w:tcPr>
            </w:tcPrChange>
          </w:tcPr>
          <w:p w:rsidR="00DC09C6" w:rsidRPr="00CD0041" w:rsidRDefault="00D80070" w:rsidP="00DC09C6">
            <w:pPr>
              <w:pStyle w:val="BodyText"/>
              <w:ind w:left="0" w:firstLine="0"/>
              <w:rPr>
                <w:rFonts w:ascii="Times New Roman" w:hAnsi="Times New Roman"/>
                <w:sz w:val="20"/>
                <w:rPrChange w:id="1055" w:author="Nigel Laflin" w:date="2011-04-13T14:09:00Z">
                  <w:rPr>
                    <w:rFonts w:ascii="Times New Roman" w:hAnsi="Times New Roman"/>
                    <w:sz w:val="20"/>
                    <w:lang w:val="it-IT"/>
                  </w:rPr>
                </w:rPrChange>
              </w:rPr>
            </w:pPr>
            <w:r w:rsidRPr="00D80070">
              <w:rPr>
                <w:rFonts w:ascii="Times New Roman" w:hAnsi="Times New Roman"/>
                <w:sz w:val="20"/>
                <w:rPrChange w:id="1056" w:author="Nigel Laflin" w:date="2011-04-13T14:09:00Z">
                  <w:rPr>
                    <w:rFonts w:ascii="Times New Roman" w:eastAsia="Times New Roman" w:hAnsi="Times New Roman"/>
                    <w:sz w:val="20"/>
                    <w:szCs w:val="24"/>
                    <w:vertAlign w:val="superscript"/>
                    <w:lang w:val="it-IT" w:eastAsia="nl-NL"/>
                  </w:rPr>
                </w:rPrChange>
              </w:rPr>
              <w:t>2 audio services; data services</w:t>
            </w:r>
          </w:p>
        </w:tc>
      </w:tr>
      <w:tr w:rsidR="00DC09C6" w:rsidRPr="00CD0041" w:rsidTr="00DC09C6">
        <w:trPr>
          <w:trHeight w:val="188"/>
          <w:trPrChange w:id="1057" w:author="marc" w:date="2010-12-09T17:21:00Z">
            <w:trPr>
              <w:trHeight w:val="188"/>
            </w:trPr>
          </w:trPrChange>
        </w:trPr>
        <w:tc>
          <w:tcPr>
            <w:tcW w:w="1701" w:type="dxa"/>
            <w:tcBorders>
              <w:top w:val="single" w:sz="4" w:space="0" w:color="000000"/>
              <w:left w:val="single" w:sz="4" w:space="0" w:color="000000"/>
              <w:bottom w:val="single" w:sz="4" w:space="0" w:color="000000"/>
            </w:tcBorders>
            <w:tcPrChange w:id="1058" w:author="marc" w:date="2010-12-09T17:21:00Z">
              <w:tcPr>
                <w:tcW w:w="170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059" w:author="Nigel Laflin" w:date="2011-04-13T14:09:00Z">
                  <w:rPr>
                    <w:rFonts w:ascii="Times New Roman" w:eastAsia="Times New Roman" w:hAnsi="Times New Roman"/>
                    <w:sz w:val="20"/>
                    <w:szCs w:val="24"/>
                    <w:vertAlign w:val="superscript"/>
                    <w:lang w:val="nl-NL" w:eastAsia="nl-NL"/>
                  </w:rPr>
                </w:rPrChange>
              </w:rPr>
              <w:t>flexibility</w:t>
            </w:r>
          </w:p>
        </w:tc>
        <w:tc>
          <w:tcPr>
            <w:tcW w:w="2551" w:type="dxa"/>
            <w:tcBorders>
              <w:top w:val="single" w:sz="4" w:space="0" w:color="000000"/>
              <w:left w:val="single" w:sz="4" w:space="0" w:color="000000"/>
              <w:bottom w:val="single" w:sz="4" w:space="0" w:color="000000"/>
            </w:tcBorders>
            <w:tcPrChange w:id="1060" w:author="marc" w:date="2010-12-09T17:21:00Z">
              <w:tcPr>
                <w:tcW w:w="255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061" w:author="Nigel Laflin" w:date="2011-04-13T14:09:00Z">
                  <w:rPr>
                    <w:rFonts w:ascii="Times New Roman" w:eastAsia="Times New Roman" w:hAnsi="Times New Roman"/>
                    <w:sz w:val="20"/>
                    <w:szCs w:val="24"/>
                    <w:vertAlign w:val="superscript"/>
                    <w:lang w:val="nl-NL" w:eastAsia="nl-NL"/>
                  </w:rPr>
                </w:rPrChange>
              </w:rPr>
              <w:t>limited</w:t>
            </w:r>
          </w:p>
        </w:tc>
        <w:tc>
          <w:tcPr>
            <w:tcW w:w="2948" w:type="dxa"/>
            <w:tcBorders>
              <w:top w:val="single" w:sz="4" w:space="0" w:color="000000"/>
              <w:left w:val="single" w:sz="4" w:space="0" w:color="000000"/>
              <w:bottom w:val="single" w:sz="4" w:space="0" w:color="000000"/>
            </w:tcBorders>
            <w:tcPrChange w:id="1062" w:author="marc" w:date="2010-12-09T17:21:00Z">
              <w:tcPr>
                <w:tcW w:w="2552"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snapToGrid w:val="0"/>
              <w:spacing w:after="60"/>
              <w:ind w:left="0" w:firstLine="0"/>
              <w:rPr>
                <w:rFonts w:ascii="Times New Roman" w:hAnsi="Times New Roman"/>
                <w:sz w:val="20"/>
              </w:rPr>
            </w:pPr>
            <w:r w:rsidRPr="00D80070">
              <w:rPr>
                <w:rFonts w:ascii="Times New Roman" w:hAnsi="Times New Roman"/>
                <w:sz w:val="20"/>
                <w:rPrChange w:id="1063" w:author="Nigel Laflin" w:date="2011-04-13T14:09:00Z">
                  <w:rPr>
                    <w:rFonts w:ascii="Times New Roman" w:eastAsia="Times New Roman" w:hAnsi="Times New Roman"/>
                    <w:sz w:val="20"/>
                    <w:szCs w:val="24"/>
                    <w:vertAlign w:val="superscript"/>
                    <w:lang w:val="nl-NL" w:eastAsia="nl-NL"/>
                  </w:rPr>
                </w:rPrChange>
              </w:rPr>
              <w:t xml:space="preserve">- flexible </w:t>
            </w:r>
            <w:proofErr w:type="spellStart"/>
            <w:r w:rsidRPr="00D80070">
              <w:rPr>
                <w:rFonts w:ascii="Times New Roman" w:hAnsi="Times New Roman"/>
                <w:sz w:val="20"/>
                <w:rPrChange w:id="1064" w:author="Nigel Laflin" w:date="2011-04-13T14:09:00Z">
                  <w:rPr>
                    <w:rFonts w:ascii="Times New Roman" w:eastAsia="Times New Roman" w:hAnsi="Times New Roman"/>
                    <w:sz w:val="20"/>
                    <w:szCs w:val="24"/>
                    <w:vertAlign w:val="superscript"/>
                    <w:lang w:val="nl-NL" w:eastAsia="nl-NL"/>
                  </w:rPr>
                </w:rPrChange>
              </w:rPr>
              <w:t>bitrate</w:t>
            </w:r>
            <w:proofErr w:type="spellEnd"/>
            <w:r w:rsidRPr="00D80070">
              <w:rPr>
                <w:rFonts w:ascii="Times New Roman" w:hAnsi="Times New Roman"/>
                <w:sz w:val="20"/>
                <w:rPrChange w:id="1065" w:author="Nigel Laflin" w:date="2011-04-13T14:09:00Z">
                  <w:rPr>
                    <w:rFonts w:ascii="Times New Roman" w:eastAsia="Times New Roman" w:hAnsi="Times New Roman"/>
                    <w:sz w:val="20"/>
                    <w:szCs w:val="24"/>
                    <w:vertAlign w:val="superscript"/>
                    <w:lang w:val="nl-NL" w:eastAsia="nl-NL"/>
                  </w:rPr>
                </w:rPrChange>
              </w:rPr>
              <w:t xml:space="preserve"> assignment for each service (audio/data)</w:t>
            </w:r>
          </w:p>
          <w:p w:rsidR="00DC09C6" w:rsidRPr="00CD0041" w:rsidRDefault="00D80070" w:rsidP="00DC09C6">
            <w:pPr>
              <w:pStyle w:val="BodyText"/>
              <w:snapToGrid w:val="0"/>
              <w:spacing w:after="60"/>
              <w:ind w:left="0" w:firstLine="0"/>
              <w:rPr>
                <w:rFonts w:ascii="Times New Roman" w:hAnsi="Times New Roman"/>
                <w:sz w:val="20"/>
              </w:rPr>
            </w:pPr>
            <w:r w:rsidRPr="00D80070">
              <w:rPr>
                <w:rFonts w:ascii="Times New Roman" w:hAnsi="Times New Roman"/>
                <w:sz w:val="20"/>
                <w:rPrChange w:id="1066" w:author="Nigel Laflin" w:date="2011-04-13T14:09:00Z">
                  <w:rPr>
                    <w:rFonts w:ascii="Times New Roman" w:eastAsia="Times New Roman" w:hAnsi="Times New Roman"/>
                    <w:sz w:val="20"/>
                    <w:szCs w:val="24"/>
                    <w:vertAlign w:val="superscript"/>
                    <w:lang w:val="nl-NL" w:eastAsia="nl-NL"/>
                  </w:rPr>
                </w:rPrChange>
              </w:rPr>
              <w:t>- fits with existing channel spacing; single (9 and 10 kHz), double, half channels</w:t>
            </w:r>
          </w:p>
          <w:p w:rsidR="00DC09C6" w:rsidRPr="00CD0041" w:rsidRDefault="00D80070" w:rsidP="00DC09C6">
            <w:pPr>
              <w:pStyle w:val="BodyText"/>
              <w:snapToGrid w:val="0"/>
              <w:spacing w:after="60"/>
              <w:ind w:left="0" w:firstLine="0"/>
              <w:rPr>
                <w:rFonts w:ascii="Times New Roman" w:hAnsi="Times New Roman"/>
                <w:sz w:val="20"/>
              </w:rPr>
            </w:pPr>
            <w:r w:rsidRPr="00D80070">
              <w:rPr>
                <w:rFonts w:ascii="Times New Roman" w:hAnsi="Times New Roman"/>
                <w:sz w:val="20"/>
                <w:rPrChange w:id="1067" w:author="Nigel Laflin" w:date="2011-04-13T14:09:00Z">
                  <w:rPr>
                    <w:rFonts w:ascii="Times New Roman" w:eastAsia="Times New Roman" w:hAnsi="Times New Roman"/>
                    <w:sz w:val="20"/>
                    <w:szCs w:val="24"/>
                    <w:vertAlign w:val="superscript"/>
                    <w:lang w:val="nl-NL" w:eastAsia="nl-NL"/>
                  </w:rPr>
                </w:rPrChange>
              </w:rPr>
              <w:t>- flexible trade-off between capacity and signal robustness</w:t>
            </w:r>
          </w:p>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068" w:author="Nigel Laflin" w:date="2011-04-13T14:09:00Z">
                  <w:rPr>
                    <w:rFonts w:ascii="Times New Roman" w:eastAsia="Times New Roman" w:hAnsi="Times New Roman"/>
                    <w:sz w:val="20"/>
                    <w:szCs w:val="24"/>
                    <w:vertAlign w:val="superscript"/>
                    <w:lang w:val="nl-NL" w:eastAsia="nl-NL"/>
                  </w:rPr>
                </w:rPrChange>
              </w:rPr>
              <w:t xml:space="preserve">- existing </w:t>
            </w:r>
            <w:proofErr w:type="spellStart"/>
            <w:r w:rsidRPr="00D80070">
              <w:rPr>
                <w:rFonts w:ascii="Times New Roman" w:hAnsi="Times New Roman"/>
                <w:sz w:val="20"/>
                <w:rPrChange w:id="1069" w:author="Nigel Laflin" w:date="2011-04-13T14:09:00Z">
                  <w:rPr>
                    <w:rFonts w:ascii="Times New Roman" w:eastAsia="Times New Roman" w:hAnsi="Times New Roman"/>
                    <w:sz w:val="20"/>
                    <w:szCs w:val="24"/>
                    <w:vertAlign w:val="superscript"/>
                    <w:lang w:val="nl-NL" w:eastAsia="nl-NL"/>
                  </w:rPr>
                </w:rPrChange>
              </w:rPr>
              <w:t>analog</w:t>
            </w:r>
            <w:proofErr w:type="spellEnd"/>
            <w:r w:rsidRPr="00D80070">
              <w:rPr>
                <w:rFonts w:ascii="Times New Roman" w:hAnsi="Times New Roman"/>
                <w:sz w:val="20"/>
                <w:rPrChange w:id="1070" w:author="Nigel Laflin" w:date="2011-04-13T14:09:00Z">
                  <w:rPr>
                    <w:rFonts w:ascii="Times New Roman" w:eastAsia="Times New Roman" w:hAnsi="Times New Roman"/>
                    <w:sz w:val="20"/>
                    <w:szCs w:val="24"/>
                    <w:vertAlign w:val="superscript"/>
                    <w:lang w:val="nl-NL" w:eastAsia="nl-NL"/>
                  </w:rPr>
                </w:rPrChange>
              </w:rPr>
              <w:t xml:space="preserve"> broadcasts can be accompanied by digital signal for transition period</w:t>
            </w:r>
          </w:p>
        </w:tc>
        <w:tc>
          <w:tcPr>
            <w:tcW w:w="2268" w:type="dxa"/>
            <w:tcBorders>
              <w:top w:val="single" w:sz="4" w:space="0" w:color="000000"/>
              <w:left w:val="single" w:sz="4" w:space="0" w:color="000000"/>
              <w:bottom w:val="single" w:sz="4" w:space="0" w:color="000000"/>
              <w:right w:val="single" w:sz="4" w:space="0" w:color="000000"/>
            </w:tcBorders>
            <w:tcPrChange w:id="1071" w:author="marc" w:date="2010-12-09T17:21:00Z">
              <w:tcPr>
                <w:tcW w:w="2268" w:type="dxa"/>
                <w:tcBorders>
                  <w:top w:val="single" w:sz="4" w:space="0" w:color="000000"/>
                  <w:left w:val="single" w:sz="4" w:space="0" w:color="000000"/>
                  <w:bottom w:val="single" w:sz="4" w:space="0" w:color="000000"/>
                  <w:right w:val="single" w:sz="4" w:space="0" w:color="000000"/>
                </w:tcBorders>
              </w:tcPr>
            </w:tcPrChange>
          </w:tcPr>
          <w:p w:rsidR="00DC09C6" w:rsidRPr="00CD0041" w:rsidRDefault="00D80070" w:rsidP="00DC09C6">
            <w:pPr>
              <w:pStyle w:val="BodyText"/>
              <w:rPr>
                <w:rFonts w:ascii="Times New Roman" w:hAnsi="Times New Roman"/>
                <w:sz w:val="20"/>
              </w:rPr>
            </w:pPr>
            <w:r w:rsidRPr="00D80070">
              <w:rPr>
                <w:rFonts w:ascii="Times New Roman" w:hAnsi="Times New Roman"/>
                <w:sz w:val="20"/>
                <w:rPrChange w:id="1072" w:author="Nigel Laflin" w:date="2011-04-13T14:09:00Z">
                  <w:rPr>
                    <w:rFonts w:ascii="Times New Roman" w:eastAsia="Times New Roman" w:hAnsi="Times New Roman"/>
                    <w:sz w:val="20"/>
                    <w:szCs w:val="24"/>
                    <w:vertAlign w:val="superscript"/>
                    <w:lang w:val="nl-NL" w:eastAsia="nl-NL"/>
                  </w:rPr>
                </w:rPrChange>
              </w:rPr>
              <w:t>flexible</w:t>
            </w:r>
          </w:p>
        </w:tc>
      </w:tr>
      <w:tr w:rsidR="00DC09C6" w:rsidRPr="00CD0041" w:rsidTr="00DC09C6">
        <w:tc>
          <w:tcPr>
            <w:tcW w:w="1701" w:type="dxa"/>
            <w:tcBorders>
              <w:top w:val="single" w:sz="4" w:space="0" w:color="000000"/>
              <w:left w:val="single" w:sz="4" w:space="0" w:color="000000"/>
              <w:bottom w:val="single" w:sz="4" w:space="0" w:color="000000"/>
            </w:tcBorders>
            <w:tcPrChange w:id="1073" w:author="marc" w:date="2010-12-09T17:21:00Z">
              <w:tcPr>
                <w:tcW w:w="170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074" w:author="Nigel Laflin" w:date="2011-04-13T14:09:00Z">
                  <w:rPr>
                    <w:rFonts w:ascii="Times New Roman" w:eastAsia="Times New Roman" w:hAnsi="Times New Roman"/>
                    <w:sz w:val="20"/>
                    <w:szCs w:val="24"/>
                    <w:vertAlign w:val="superscript"/>
                    <w:lang w:val="nl-NL" w:eastAsia="nl-NL"/>
                  </w:rPr>
                </w:rPrChange>
              </w:rPr>
              <w:t>planning parameters</w:t>
            </w:r>
          </w:p>
        </w:tc>
        <w:tc>
          <w:tcPr>
            <w:tcW w:w="2551" w:type="dxa"/>
            <w:tcBorders>
              <w:top w:val="single" w:sz="4" w:space="0" w:color="000000"/>
              <w:left w:val="single" w:sz="4" w:space="0" w:color="000000"/>
              <w:bottom w:val="single" w:sz="4" w:space="0" w:color="000000"/>
            </w:tcBorders>
            <w:tcPrChange w:id="1075" w:author="marc" w:date="2010-12-09T17:21:00Z">
              <w:tcPr>
                <w:tcW w:w="255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4"/>
                <w:rPrChange w:id="1076" w:author="Nigel Laflin" w:date="2011-04-13T14:09:00Z">
                  <w:rPr>
                    <w:rFonts w:ascii="Times New Roman" w:hAnsi="Times New Roman"/>
                    <w:sz w:val="20"/>
                  </w:rPr>
                </w:rPrChange>
              </w:rPr>
            </w:pPr>
            <w:r w:rsidRPr="00D80070">
              <w:rPr>
                <w:rFonts w:ascii="Times New Roman" w:hAnsi="Times New Roman"/>
                <w:sz w:val="20"/>
                <w:rPrChange w:id="1077" w:author="Nigel Laflin" w:date="2011-04-13T14:09:00Z">
                  <w:rPr>
                    <w:rFonts w:ascii="Times New Roman" w:eastAsia="Times New Roman" w:hAnsi="Times New Roman"/>
                    <w:sz w:val="20"/>
                    <w:szCs w:val="24"/>
                    <w:vertAlign w:val="superscript"/>
                    <w:lang w:val="nl-NL" w:eastAsia="nl-NL"/>
                  </w:rPr>
                </w:rPrChange>
              </w:rPr>
              <w:t>Recommendation ITU-R BS.560-4</w:t>
            </w:r>
            <w:ins w:id="1078" w:author="marc" w:date="2010-12-09T17:43:00Z">
              <w:r w:rsidRPr="00D80070">
                <w:rPr>
                  <w:rFonts w:ascii="Times New Roman" w:hAnsi="Times New Roman"/>
                  <w:sz w:val="20"/>
                  <w:rPrChange w:id="1079" w:author="Nigel Laflin" w:date="2011-04-13T14:09:00Z">
                    <w:rPr>
                      <w:rFonts w:ascii="Times New Roman" w:eastAsia="Times New Roman" w:hAnsi="Times New Roman"/>
                      <w:sz w:val="20"/>
                      <w:szCs w:val="24"/>
                      <w:vertAlign w:val="superscript"/>
                      <w:lang w:val="nl-NL" w:eastAsia="nl-NL"/>
                    </w:rPr>
                  </w:rPrChange>
                </w:rPr>
                <w:t xml:space="preserve"> [</w:t>
              </w:r>
            </w:ins>
            <w:ins w:id="1080" w:author="marc" w:date="2010-12-09T17:44:00Z">
              <w:r w:rsidRPr="00D80070">
                <w:rPr>
                  <w:rFonts w:ascii="Times New Roman" w:hAnsi="Times New Roman"/>
                  <w:sz w:val="20"/>
                  <w:rPrChange w:id="1081" w:author="Nigel Laflin" w:date="2011-04-13T14:09:00Z">
                    <w:rPr>
                      <w:rFonts w:ascii="Times New Roman" w:eastAsia="Times New Roman" w:hAnsi="Times New Roman"/>
                      <w:sz w:val="20"/>
                      <w:szCs w:val="24"/>
                      <w:vertAlign w:val="superscript"/>
                      <w:lang w:val="nl-NL" w:eastAsia="nl-NL"/>
                    </w:rPr>
                  </w:rPrChange>
                </w:rPr>
                <w:t>9</w:t>
              </w:r>
            </w:ins>
            <w:ins w:id="1082" w:author="marc" w:date="2010-12-09T17:43:00Z">
              <w:r w:rsidRPr="00D80070">
                <w:rPr>
                  <w:rFonts w:ascii="Times New Roman" w:hAnsi="Times New Roman"/>
                  <w:sz w:val="24"/>
                  <w:rPrChange w:id="1083" w:author="Nigel Laflin" w:date="2011-04-13T14:09:00Z">
                    <w:rPr>
                      <w:rFonts w:ascii="Times New Roman" w:eastAsia="Times New Roman" w:hAnsi="Times New Roman"/>
                      <w:sz w:val="24"/>
                      <w:szCs w:val="24"/>
                      <w:vertAlign w:val="superscript"/>
                      <w:lang w:val="nl-NL" w:eastAsia="nl-NL"/>
                    </w:rPr>
                  </w:rPrChange>
                </w:rPr>
                <w:t>]</w:t>
              </w:r>
            </w:ins>
          </w:p>
        </w:tc>
        <w:tc>
          <w:tcPr>
            <w:tcW w:w="2948" w:type="dxa"/>
            <w:tcBorders>
              <w:top w:val="single" w:sz="4" w:space="0" w:color="000000"/>
              <w:left w:val="single" w:sz="4" w:space="0" w:color="000000"/>
              <w:bottom w:val="single" w:sz="4" w:space="0" w:color="000000"/>
            </w:tcBorders>
            <w:tcPrChange w:id="1084" w:author="marc" w:date="2010-12-09T17:21:00Z">
              <w:tcPr>
                <w:tcW w:w="2552" w:type="dxa"/>
                <w:tcBorders>
                  <w:top w:val="single" w:sz="4" w:space="0" w:color="000000"/>
                  <w:left w:val="single" w:sz="4" w:space="0" w:color="000000"/>
                  <w:bottom w:val="single" w:sz="4" w:space="0" w:color="000000"/>
                </w:tcBorders>
              </w:tcPr>
            </w:tcPrChange>
          </w:tcPr>
          <w:p w:rsidR="00DC09C6" w:rsidRPr="00DB536D" w:rsidRDefault="00D80070" w:rsidP="00DC09C6">
            <w:pPr>
              <w:pStyle w:val="BodyText"/>
              <w:ind w:left="0" w:firstLine="0"/>
              <w:rPr>
                <w:rFonts w:ascii="Times New Roman" w:hAnsi="Times New Roman"/>
                <w:sz w:val="20"/>
                <w:lang w:val="pt-BR"/>
                <w:rPrChange w:id="1085" w:author="Nigel Laflin" w:date="2011-04-14T16:28:00Z">
                  <w:rPr>
                    <w:rFonts w:ascii="Times New Roman" w:hAnsi="Times New Roman"/>
                    <w:sz w:val="20"/>
                    <w:lang w:val="de-DE"/>
                  </w:rPr>
                </w:rPrChange>
              </w:rPr>
            </w:pPr>
            <w:r w:rsidRPr="00D80070">
              <w:rPr>
                <w:rFonts w:ascii="Times New Roman" w:hAnsi="Times New Roman"/>
                <w:sz w:val="20"/>
                <w:lang w:val="pt-BR"/>
                <w:rPrChange w:id="1086" w:author="Nigel Laflin" w:date="2011-04-14T16:28:00Z">
                  <w:rPr>
                    <w:rFonts w:ascii="Times New Roman" w:eastAsia="Times New Roman" w:hAnsi="Times New Roman"/>
                    <w:i/>
                    <w:iCs/>
                    <w:sz w:val="20"/>
                    <w:szCs w:val="24"/>
                    <w:vertAlign w:val="superscript"/>
                    <w:lang w:val="de-DE" w:eastAsia="nl-NL"/>
                  </w:rPr>
                </w:rPrChange>
              </w:rPr>
              <w:t>- ETSI ES 201 980</w:t>
            </w:r>
            <w:ins w:id="1087" w:author="marc" w:date="2010-12-09T17:44:00Z">
              <w:r w:rsidRPr="00D80070">
                <w:rPr>
                  <w:rFonts w:ascii="Times New Roman" w:hAnsi="Times New Roman"/>
                  <w:sz w:val="20"/>
                  <w:lang w:val="pt-BR"/>
                  <w:rPrChange w:id="1088" w:author="Nigel Laflin" w:date="2011-04-14T16:28:00Z">
                    <w:rPr>
                      <w:rFonts w:ascii="Times New Roman" w:eastAsia="Times New Roman" w:hAnsi="Times New Roman"/>
                      <w:i/>
                      <w:iCs/>
                      <w:sz w:val="20"/>
                      <w:szCs w:val="24"/>
                      <w:vertAlign w:val="superscript"/>
                      <w:lang w:val="de-DE" w:eastAsia="nl-NL"/>
                    </w:rPr>
                  </w:rPrChange>
                </w:rPr>
                <w:t xml:space="preserve"> [10]</w:t>
              </w:r>
            </w:ins>
          </w:p>
          <w:p w:rsidR="00DC09C6" w:rsidRPr="00DB536D" w:rsidRDefault="00D80070" w:rsidP="00DC09C6">
            <w:pPr>
              <w:pStyle w:val="BodyText"/>
              <w:ind w:left="0" w:firstLine="0"/>
              <w:rPr>
                <w:rFonts w:ascii="Times New Roman" w:hAnsi="Times New Roman"/>
                <w:sz w:val="20"/>
                <w:lang w:val="pt-BR"/>
                <w:rPrChange w:id="1089" w:author="Nigel Laflin" w:date="2011-04-14T16:28:00Z">
                  <w:rPr>
                    <w:rFonts w:ascii="Times New Roman" w:hAnsi="Times New Roman"/>
                    <w:sz w:val="20"/>
                    <w:lang w:val="de-DE"/>
                  </w:rPr>
                </w:rPrChange>
              </w:rPr>
            </w:pPr>
            <w:r w:rsidRPr="00D80070">
              <w:rPr>
                <w:rFonts w:ascii="Times New Roman" w:hAnsi="Times New Roman"/>
                <w:sz w:val="20"/>
                <w:lang w:val="pt-BR"/>
                <w:rPrChange w:id="1090" w:author="Nigel Laflin" w:date="2011-04-14T16:28:00Z">
                  <w:rPr>
                    <w:rFonts w:ascii="Times New Roman" w:eastAsia="Times New Roman" w:hAnsi="Times New Roman"/>
                    <w:i/>
                    <w:iCs/>
                    <w:sz w:val="20"/>
                    <w:szCs w:val="24"/>
                    <w:vertAlign w:val="superscript"/>
                    <w:lang w:val="de-DE" w:eastAsia="nl-NL"/>
                  </w:rPr>
                </w:rPrChange>
              </w:rPr>
              <w:t>- ITU-R Rec BS</w:t>
            </w:r>
            <w:ins w:id="1091" w:author="marc" w:date="2010-12-09T17:45:00Z">
              <w:r w:rsidRPr="00D80070">
                <w:rPr>
                  <w:rFonts w:ascii="Times New Roman" w:hAnsi="Times New Roman"/>
                  <w:sz w:val="20"/>
                  <w:lang w:val="pt-BR"/>
                  <w:rPrChange w:id="1092" w:author="Nigel Laflin" w:date="2011-04-14T16:28:00Z">
                    <w:rPr>
                      <w:rFonts w:ascii="Times New Roman" w:eastAsia="Times New Roman" w:hAnsi="Times New Roman"/>
                      <w:i/>
                      <w:iCs/>
                      <w:sz w:val="20"/>
                      <w:szCs w:val="24"/>
                      <w:vertAlign w:val="superscript"/>
                      <w:lang w:val="de-DE" w:eastAsia="nl-NL"/>
                    </w:rPr>
                  </w:rPrChange>
                </w:rPr>
                <w:t>.</w:t>
              </w:r>
            </w:ins>
            <w:del w:id="1093" w:author="marc" w:date="2010-12-09T17:45:00Z">
              <w:r w:rsidRPr="00D80070">
                <w:rPr>
                  <w:rFonts w:ascii="Times New Roman" w:hAnsi="Times New Roman"/>
                  <w:sz w:val="20"/>
                  <w:lang w:val="pt-BR"/>
                  <w:rPrChange w:id="1094" w:author="Nigel Laflin" w:date="2011-04-14T16:28:00Z">
                    <w:rPr>
                      <w:rFonts w:ascii="Times New Roman" w:eastAsia="Times New Roman" w:hAnsi="Times New Roman"/>
                      <w:i/>
                      <w:iCs/>
                      <w:sz w:val="20"/>
                      <w:szCs w:val="24"/>
                      <w:vertAlign w:val="superscript"/>
                      <w:lang w:val="de-DE" w:eastAsia="nl-NL"/>
                    </w:rPr>
                  </w:rPrChange>
                </w:rPr>
                <w:delText xml:space="preserve"> </w:delText>
              </w:r>
            </w:del>
            <w:r w:rsidRPr="00D80070">
              <w:rPr>
                <w:rFonts w:ascii="Times New Roman" w:hAnsi="Times New Roman"/>
                <w:sz w:val="20"/>
                <w:lang w:val="pt-BR"/>
                <w:rPrChange w:id="1095" w:author="Nigel Laflin" w:date="2011-04-14T16:28:00Z">
                  <w:rPr>
                    <w:rFonts w:ascii="Times New Roman" w:eastAsia="Times New Roman" w:hAnsi="Times New Roman"/>
                    <w:i/>
                    <w:iCs/>
                    <w:sz w:val="20"/>
                    <w:szCs w:val="24"/>
                    <w:vertAlign w:val="superscript"/>
                    <w:lang w:val="de-DE" w:eastAsia="nl-NL"/>
                  </w:rPr>
                </w:rPrChange>
              </w:rPr>
              <w:t>1615</w:t>
            </w:r>
            <w:ins w:id="1096" w:author="marc" w:date="2010-12-09T17:44:00Z">
              <w:r w:rsidRPr="00D80070">
                <w:rPr>
                  <w:rFonts w:ascii="Times New Roman" w:hAnsi="Times New Roman"/>
                  <w:sz w:val="20"/>
                  <w:lang w:val="pt-BR"/>
                  <w:rPrChange w:id="1097" w:author="Nigel Laflin" w:date="2011-04-14T16:28:00Z">
                    <w:rPr>
                      <w:rFonts w:ascii="Times New Roman" w:eastAsia="Times New Roman" w:hAnsi="Times New Roman"/>
                      <w:i/>
                      <w:iCs/>
                      <w:sz w:val="20"/>
                      <w:szCs w:val="24"/>
                      <w:vertAlign w:val="superscript"/>
                      <w:lang w:val="de-DE" w:eastAsia="nl-NL"/>
                    </w:rPr>
                  </w:rPrChange>
                </w:rPr>
                <w:t xml:space="preserve"> [11]</w:t>
              </w:r>
            </w:ins>
            <w:r w:rsidRPr="00D80070">
              <w:rPr>
                <w:rFonts w:ascii="Times New Roman" w:hAnsi="Times New Roman"/>
                <w:sz w:val="20"/>
                <w:lang w:val="pt-BR"/>
                <w:rPrChange w:id="1098" w:author="Nigel Laflin" w:date="2011-04-14T16:28:00Z">
                  <w:rPr>
                    <w:rFonts w:ascii="Times New Roman" w:eastAsia="Times New Roman" w:hAnsi="Times New Roman"/>
                    <w:i/>
                    <w:iCs/>
                    <w:sz w:val="20"/>
                    <w:szCs w:val="24"/>
                    <w:vertAlign w:val="superscript"/>
                    <w:lang w:val="de-DE" w:eastAsia="nl-NL"/>
                  </w:rPr>
                </w:rPrChange>
              </w:rPr>
              <w:t xml:space="preserve">, ITU RR §12 </w:t>
            </w:r>
            <w:ins w:id="1099" w:author="marc" w:date="2010-12-09T17:44:00Z">
              <w:r w:rsidRPr="00D80070">
                <w:rPr>
                  <w:rFonts w:ascii="Times New Roman" w:hAnsi="Times New Roman"/>
                  <w:sz w:val="20"/>
                  <w:lang w:val="pt-BR"/>
                  <w:rPrChange w:id="1100" w:author="Nigel Laflin" w:date="2011-04-14T16:28:00Z">
                    <w:rPr>
                      <w:rFonts w:ascii="Times New Roman" w:eastAsia="Times New Roman" w:hAnsi="Times New Roman"/>
                      <w:i/>
                      <w:iCs/>
                      <w:sz w:val="20"/>
                      <w:szCs w:val="24"/>
                      <w:vertAlign w:val="superscript"/>
                      <w:lang w:val="de-DE" w:eastAsia="nl-NL"/>
                    </w:rPr>
                  </w:rPrChange>
                </w:rPr>
                <w:t>[12]</w:t>
              </w:r>
            </w:ins>
            <w:del w:id="1101" w:author="marc" w:date="2010-12-09T17:44:00Z">
              <w:r w:rsidRPr="00D80070">
                <w:rPr>
                  <w:rFonts w:ascii="Times New Roman" w:hAnsi="Times New Roman"/>
                  <w:sz w:val="20"/>
                  <w:lang w:val="pt-BR"/>
                  <w:rPrChange w:id="1102" w:author="Nigel Laflin" w:date="2011-04-14T16:28:00Z">
                    <w:rPr>
                      <w:rFonts w:ascii="Times New Roman" w:eastAsia="Times New Roman" w:hAnsi="Times New Roman"/>
                      <w:i/>
                      <w:iCs/>
                      <w:sz w:val="20"/>
                      <w:szCs w:val="24"/>
                      <w:vertAlign w:val="superscript"/>
                      <w:lang w:val="de-DE" w:eastAsia="nl-NL"/>
                    </w:rPr>
                  </w:rPrChange>
                </w:rPr>
                <w:delText>–</w:delText>
              </w:r>
            </w:del>
          </w:p>
          <w:p w:rsidR="00DC09C6" w:rsidRPr="00CD0041" w:rsidRDefault="00D80070" w:rsidP="00DC09C6">
            <w:pPr>
              <w:pStyle w:val="BodyText"/>
              <w:ind w:left="0" w:firstLine="0"/>
              <w:rPr>
                <w:rFonts w:ascii="Times New Roman" w:hAnsi="Times New Roman"/>
                <w:sz w:val="20"/>
                <w:rPrChange w:id="1103" w:author="Nigel Laflin" w:date="2011-04-13T14:09:00Z">
                  <w:rPr>
                    <w:rFonts w:ascii="Times New Roman" w:hAnsi="Times New Roman"/>
                    <w:sz w:val="20"/>
                    <w:lang w:val="de-DE"/>
                  </w:rPr>
                </w:rPrChange>
              </w:rPr>
            </w:pPr>
            <w:r w:rsidRPr="00D80070">
              <w:rPr>
                <w:rFonts w:ascii="Times New Roman" w:hAnsi="Times New Roman"/>
                <w:sz w:val="20"/>
                <w:rPrChange w:id="1104" w:author="Nigel Laflin" w:date="2011-04-13T14:09:00Z">
                  <w:rPr>
                    <w:rFonts w:ascii="Times New Roman" w:eastAsia="Times New Roman" w:hAnsi="Times New Roman"/>
                    <w:i/>
                    <w:iCs/>
                    <w:sz w:val="20"/>
                    <w:szCs w:val="24"/>
                    <w:vertAlign w:val="superscript"/>
                    <w:lang w:val="de-DE" w:eastAsia="nl-NL"/>
                  </w:rPr>
                </w:rPrChange>
              </w:rPr>
              <w:t>- ITU-R Resolution 543 (W</w:t>
            </w:r>
            <w:del w:id="1105" w:author="marc" w:date="2010-12-09T18:01:00Z">
              <w:r w:rsidRPr="00D80070">
                <w:rPr>
                  <w:rFonts w:ascii="Times New Roman" w:hAnsi="Times New Roman"/>
                  <w:sz w:val="20"/>
                  <w:rPrChange w:id="1106" w:author="Nigel Laflin" w:date="2011-04-13T14:09:00Z">
                    <w:rPr>
                      <w:rFonts w:ascii="Times New Roman" w:eastAsia="Times New Roman" w:hAnsi="Times New Roman"/>
                      <w:i/>
                      <w:iCs/>
                      <w:sz w:val="20"/>
                      <w:szCs w:val="24"/>
                      <w:vertAlign w:val="superscript"/>
                      <w:lang w:val="de-DE" w:eastAsia="nl-NL"/>
                    </w:rPr>
                  </w:rPrChange>
                </w:rPr>
                <w:delText>A</w:delText>
              </w:r>
            </w:del>
            <w:r w:rsidRPr="00D80070">
              <w:rPr>
                <w:rFonts w:ascii="Times New Roman" w:hAnsi="Times New Roman"/>
                <w:sz w:val="20"/>
                <w:rPrChange w:id="1107" w:author="Nigel Laflin" w:date="2011-04-13T14:09:00Z">
                  <w:rPr>
                    <w:rFonts w:ascii="Times New Roman" w:eastAsia="Times New Roman" w:hAnsi="Times New Roman"/>
                    <w:i/>
                    <w:iCs/>
                    <w:sz w:val="20"/>
                    <w:szCs w:val="24"/>
                    <w:vertAlign w:val="superscript"/>
                    <w:lang w:val="de-DE" w:eastAsia="nl-NL"/>
                  </w:rPr>
                </w:rPrChange>
              </w:rPr>
              <w:t>RC03)</w:t>
            </w:r>
            <w:ins w:id="1108" w:author="marc" w:date="2010-12-09T17:44:00Z">
              <w:r w:rsidRPr="00D80070">
                <w:rPr>
                  <w:rFonts w:ascii="Times New Roman" w:hAnsi="Times New Roman"/>
                  <w:sz w:val="20"/>
                  <w:rPrChange w:id="1109" w:author="Nigel Laflin" w:date="2011-04-13T14:09:00Z">
                    <w:rPr>
                      <w:rFonts w:ascii="Times New Roman" w:eastAsia="Times New Roman" w:hAnsi="Times New Roman"/>
                      <w:i/>
                      <w:iCs/>
                      <w:sz w:val="20"/>
                      <w:szCs w:val="24"/>
                      <w:vertAlign w:val="superscript"/>
                      <w:lang w:val="de-DE" w:eastAsia="nl-NL"/>
                    </w:rPr>
                  </w:rPrChange>
                </w:rPr>
                <w:t xml:space="preserve"> [13]</w:t>
              </w:r>
            </w:ins>
          </w:p>
        </w:tc>
        <w:tc>
          <w:tcPr>
            <w:tcW w:w="2268" w:type="dxa"/>
            <w:tcBorders>
              <w:top w:val="single" w:sz="4" w:space="0" w:color="000000"/>
              <w:left w:val="single" w:sz="4" w:space="0" w:color="000000"/>
              <w:bottom w:val="single" w:sz="4" w:space="0" w:color="000000"/>
              <w:right w:val="single" w:sz="4" w:space="0" w:color="000000"/>
            </w:tcBorders>
            <w:vAlign w:val="center"/>
            <w:tcPrChange w:id="1110" w:author="marc" w:date="2010-12-09T17:21:00Z">
              <w:tcPr>
                <w:tcW w:w="2268" w:type="dxa"/>
                <w:tcBorders>
                  <w:top w:val="single" w:sz="4" w:space="0" w:color="000000"/>
                  <w:left w:val="single" w:sz="4" w:space="0" w:color="000000"/>
                  <w:bottom w:val="single" w:sz="4" w:space="0" w:color="000000"/>
                  <w:right w:val="single" w:sz="4" w:space="0" w:color="000000"/>
                </w:tcBorders>
                <w:vAlign w:val="center"/>
              </w:tcPr>
            </w:tcPrChange>
          </w:tcPr>
          <w:p w:rsidR="00DC09C6" w:rsidRPr="00CD0041" w:rsidRDefault="00D80070" w:rsidP="00DC09C6">
            <w:pPr>
              <w:pStyle w:val="BodyText"/>
              <w:spacing w:before="120"/>
              <w:ind w:left="0" w:firstLine="0"/>
              <w:rPr>
                <w:rFonts w:ascii="Times New Roman" w:hAnsi="Times New Roman"/>
                <w:sz w:val="20"/>
              </w:rPr>
            </w:pPr>
            <w:r w:rsidRPr="00D80070">
              <w:rPr>
                <w:rFonts w:ascii="Times New Roman" w:hAnsi="Times New Roman"/>
                <w:sz w:val="20"/>
                <w:rPrChange w:id="1111" w:author="Nigel Laflin" w:date="2011-04-13T14:09:00Z">
                  <w:rPr>
                    <w:rFonts w:ascii="Times New Roman" w:eastAsia="Times New Roman" w:hAnsi="Times New Roman"/>
                    <w:sz w:val="20"/>
                    <w:szCs w:val="24"/>
                    <w:vertAlign w:val="superscript"/>
                    <w:lang w:val="nl-NL" w:eastAsia="nl-NL"/>
                  </w:rPr>
                </w:rPrChange>
              </w:rPr>
              <w:t>- NRSC-5B</w:t>
            </w:r>
            <w:ins w:id="1112" w:author="marc" w:date="2010-12-09T17:50:00Z">
              <w:r w:rsidRPr="00D80070">
                <w:rPr>
                  <w:rFonts w:ascii="Times New Roman" w:hAnsi="Times New Roman"/>
                  <w:sz w:val="20"/>
                  <w:rPrChange w:id="1113" w:author="Nigel Laflin" w:date="2011-04-13T14:09:00Z">
                    <w:rPr>
                      <w:rFonts w:ascii="Times New Roman" w:eastAsia="Times New Roman" w:hAnsi="Times New Roman"/>
                      <w:sz w:val="20"/>
                      <w:szCs w:val="24"/>
                      <w:vertAlign w:val="superscript"/>
                      <w:lang w:val="nl-NL" w:eastAsia="nl-NL"/>
                    </w:rPr>
                  </w:rPrChange>
                </w:rPr>
                <w:t xml:space="preserve"> [14]</w:t>
              </w:r>
            </w:ins>
          </w:p>
          <w:p w:rsidR="00DC09C6" w:rsidRPr="00CD0041" w:rsidRDefault="00D80070" w:rsidP="00DC09C6">
            <w:pPr>
              <w:pStyle w:val="BodyText"/>
              <w:rPr>
                <w:rFonts w:ascii="Times New Roman" w:hAnsi="Times New Roman"/>
                <w:sz w:val="20"/>
              </w:rPr>
            </w:pPr>
            <w:r w:rsidRPr="00D80070">
              <w:rPr>
                <w:rFonts w:ascii="Times New Roman" w:hAnsi="Times New Roman"/>
                <w:sz w:val="20"/>
                <w:rPrChange w:id="1114" w:author="Nigel Laflin" w:date="2011-04-13T14:09:00Z">
                  <w:rPr>
                    <w:rFonts w:ascii="Times New Roman" w:eastAsia="Times New Roman" w:hAnsi="Times New Roman"/>
                    <w:sz w:val="20"/>
                    <w:szCs w:val="24"/>
                    <w:vertAlign w:val="superscript"/>
                    <w:lang w:val="nl-NL" w:eastAsia="nl-NL"/>
                  </w:rPr>
                </w:rPrChange>
              </w:rPr>
              <w:t>- US: FCC part 47</w:t>
            </w:r>
            <w:ins w:id="1115" w:author="marc" w:date="2010-12-09T17:45:00Z">
              <w:r w:rsidRPr="00D80070">
                <w:rPr>
                  <w:rFonts w:ascii="Times New Roman" w:hAnsi="Times New Roman"/>
                  <w:sz w:val="20"/>
                  <w:rPrChange w:id="1116" w:author="Nigel Laflin" w:date="2011-04-13T14:09:00Z">
                    <w:rPr>
                      <w:rFonts w:ascii="Times New Roman" w:eastAsia="Times New Roman" w:hAnsi="Times New Roman"/>
                      <w:sz w:val="20"/>
                      <w:szCs w:val="24"/>
                      <w:vertAlign w:val="superscript"/>
                      <w:lang w:val="nl-NL" w:eastAsia="nl-NL"/>
                    </w:rPr>
                  </w:rPrChange>
                </w:rPr>
                <w:t xml:space="preserve"> [1</w:t>
              </w:r>
            </w:ins>
            <w:ins w:id="1117" w:author="marc" w:date="2010-12-09T17:50:00Z">
              <w:r w:rsidRPr="00D80070">
                <w:rPr>
                  <w:rFonts w:ascii="Times New Roman" w:hAnsi="Times New Roman"/>
                  <w:sz w:val="20"/>
                  <w:rPrChange w:id="1118" w:author="Nigel Laflin" w:date="2011-04-13T14:09:00Z">
                    <w:rPr>
                      <w:rFonts w:ascii="Times New Roman" w:eastAsia="Times New Roman" w:hAnsi="Times New Roman"/>
                      <w:sz w:val="20"/>
                      <w:szCs w:val="24"/>
                      <w:vertAlign w:val="superscript"/>
                      <w:lang w:val="nl-NL" w:eastAsia="nl-NL"/>
                    </w:rPr>
                  </w:rPrChange>
                </w:rPr>
                <w:t>5</w:t>
              </w:r>
            </w:ins>
            <w:ins w:id="1119" w:author="marc" w:date="2010-12-09T17:45:00Z">
              <w:r w:rsidRPr="00D80070">
                <w:rPr>
                  <w:rFonts w:ascii="Times New Roman" w:hAnsi="Times New Roman"/>
                  <w:sz w:val="20"/>
                  <w:rPrChange w:id="1120" w:author="Nigel Laflin" w:date="2011-04-13T14:09:00Z">
                    <w:rPr>
                      <w:rFonts w:ascii="Times New Roman" w:eastAsia="Times New Roman" w:hAnsi="Times New Roman"/>
                      <w:sz w:val="20"/>
                      <w:szCs w:val="24"/>
                      <w:vertAlign w:val="superscript"/>
                      <w:lang w:val="nl-NL" w:eastAsia="nl-NL"/>
                    </w:rPr>
                  </w:rPrChange>
                </w:rPr>
                <w:t>]</w:t>
              </w:r>
            </w:ins>
          </w:p>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121" w:author="Nigel Laflin" w:date="2011-04-13T14:09:00Z">
                  <w:rPr>
                    <w:rFonts w:ascii="Times New Roman" w:eastAsia="Times New Roman" w:hAnsi="Times New Roman"/>
                    <w:sz w:val="20"/>
                    <w:szCs w:val="24"/>
                    <w:vertAlign w:val="superscript"/>
                    <w:lang w:val="nl-NL" w:eastAsia="nl-NL"/>
                  </w:rPr>
                </w:rPrChange>
              </w:rPr>
              <w:t xml:space="preserve">- ITU-R Rec. </w:t>
            </w:r>
            <w:ins w:id="1122" w:author="marc" w:date="2010-12-09T17:45:00Z">
              <w:r w:rsidRPr="00D80070">
                <w:rPr>
                  <w:rFonts w:ascii="Times New Roman" w:hAnsi="Times New Roman"/>
                  <w:sz w:val="20"/>
                  <w:rPrChange w:id="1123" w:author="Nigel Laflin" w:date="2011-04-13T14:09:00Z">
                    <w:rPr>
                      <w:rFonts w:ascii="Times New Roman" w:eastAsia="Times New Roman" w:hAnsi="Times New Roman"/>
                      <w:sz w:val="20"/>
                      <w:szCs w:val="24"/>
                      <w:vertAlign w:val="superscript"/>
                      <w:lang w:val="nl-NL" w:eastAsia="nl-NL"/>
                    </w:rPr>
                  </w:rPrChange>
                </w:rPr>
                <w:t>BS.</w:t>
              </w:r>
            </w:ins>
            <w:r w:rsidRPr="00D80070">
              <w:rPr>
                <w:rFonts w:ascii="Times New Roman" w:hAnsi="Times New Roman"/>
                <w:sz w:val="20"/>
                <w:rPrChange w:id="1124" w:author="Nigel Laflin" w:date="2011-04-13T14:09:00Z">
                  <w:rPr>
                    <w:rFonts w:ascii="Times New Roman" w:eastAsia="Times New Roman" w:hAnsi="Times New Roman"/>
                    <w:sz w:val="20"/>
                    <w:szCs w:val="24"/>
                    <w:vertAlign w:val="superscript"/>
                    <w:lang w:val="nl-NL" w:eastAsia="nl-NL"/>
                  </w:rPr>
                </w:rPrChange>
              </w:rPr>
              <w:t xml:space="preserve">1615 </w:t>
            </w:r>
            <w:ins w:id="1125" w:author="marc" w:date="2010-12-09T17:45:00Z">
              <w:r w:rsidRPr="00D80070">
                <w:rPr>
                  <w:rFonts w:ascii="Times New Roman" w:hAnsi="Times New Roman"/>
                  <w:sz w:val="20"/>
                  <w:rPrChange w:id="1126" w:author="Nigel Laflin" w:date="2011-04-13T14:09:00Z">
                    <w:rPr>
                      <w:rFonts w:ascii="Times New Roman" w:eastAsia="Times New Roman" w:hAnsi="Times New Roman"/>
                      <w:sz w:val="20"/>
                      <w:szCs w:val="24"/>
                      <w:vertAlign w:val="superscript"/>
                      <w:lang w:val="nl-NL" w:eastAsia="nl-NL"/>
                    </w:rPr>
                  </w:rPrChange>
                </w:rPr>
                <w:t xml:space="preserve"> [11]</w:t>
              </w:r>
            </w:ins>
            <w:r w:rsidRPr="00D80070">
              <w:rPr>
                <w:rFonts w:ascii="Times New Roman" w:hAnsi="Times New Roman"/>
                <w:sz w:val="20"/>
                <w:rPrChange w:id="1127" w:author="Nigel Laflin" w:date="2011-04-13T14:09:00Z">
                  <w:rPr>
                    <w:rFonts w:ascii="Times New Roman" w:eastAsia="Times New Roman" w:hAnsi="Times New Roman"/>
                    <w:sz w:val="20"/>
                    <w:szCs w:val="24"/>
                    <w:vertAlign w:val="superscript"/>
                    <w:lang w:val="nl-NL" w:eastAsia="nl-NL"/>
                  </w:rPr>
                </w:rPrChange>
              </w:rPr>
              <w:t>(for 10kHz only)</w:t>
            </w:r>
          </w:p>
        </w:tc>
      </w:tr>
      <w:tr w:rsidR="00DC09C6" w:rsidRPr="00CD0041" w:rsidTr="00DC09C6">
        <w:tc>
          <w:tcPr>
            <w:tcW w:w="1701" w:type="dxa"/>
            <w:tcBorders>
              <w:top w:val="single" w:sz="4" w:space="0" w:color="000000"/>
              <w:left w:val="single" w:sz="4" w:space="0" w:color="000000"/>
              <w:bottom w:val="single" w:sz="4" w:space="0" w:color="000000"/>
            </w:tcBorders>
            <w:tcPrChange w:id="1128" w:author="marc" w:date="2010-12-09T17:21:00Z">
              <w:tcPr>
                <w:tcW w:w="170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129" w:author="Nigel Laflin" w:date="2011-04-13T14:09:00Z">
                  <w:rPr>
                    <w:rFonts w:ascii="Times New Roman" w:eastAsia="Times New Roman" w:hAnsi="Times New Roman"/>
                    <w:sz w:val="20"/>
                    <w:szCs w:val="24"/>
                    <w:vertAlign w:val="superscript"/>
                    <w:lang w:val="nl-NL" w:eastAsia="nl-NL"/>
                  </w:rPr>
                </w:rPrChange>
              </w:rPr>
              <w:t>compatibility criteria with other systems</w:t>
            </w:r>
          </w:p>
        </w:tc>
        <w:tc>
          <w:tcPr>
            <w:tcW w:w="2551" w:type="dxa"/>
            <w:tcBorders>
              <w:top w:val="single" w:sz="4" w:space="0" w:color="000000"/>
              <w:left w:val="single" w:sz="4" w:space="0" w:color="000000"/>
              <w:bottom w:val="single" w:sz="4" w:space="0" w:color="000000"/>
            </w:tcBorders>
            <w:tcPrChange w:id="1130" w:author="marc" w:date="2010-12-09T17:21:00Z">
              <w:tcPr>
                <w:tcW w:w="255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131" w:author="Nigel Laflin" w:date="2011-04-13T14:09:00Z">
                  <w:rPr>
                    <w:rFonts w:ascii="Times New Roman" w:eastAsia="Times New Roman" w:hAnsi="Times New Roman"/>
                    <w:sz w:val="20"/>
                    <w:szCs w:val="24"/>
                    <w:vertAlign w:val="superscript"/>
                    <w:lang w:val="nl-NL" w:eastAsia="nl-NL"/>
                  </w:rPr>
                </w:rPrChange>
              </w:rPr>
              <w:t>- yes, internationally agreed within ITU</w:t>
            </w:r>
          </w:p>
        </w:tc>
        <w:tc>
          <w:tcPr>
            <w:tcW w:w="2948" w:type="dxa"/>
            <w:tcBorders>
              <w:top w:val="single" w:sz="4" w:space="0" w:color="000000"/>
              <w:left w:val="single" w:sz="4" w:space="0" w:color="000000"/>
              <w:bottom w:val="single" w:sz="4" w:space="0" w:color="000000"/>
            </w:tcBorders>
            <w:tcPrChange w:id="1132" w:author="marc" w:date="2010-12-09T17:21:00Z">
              <w:tcPr>
                <w:tcW w:w="2552"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rPr>
                <w:rFonts w:ascii="Times New Roman" w:hAnsi="Times New Roman"/>
                <w:sz w:val="20"/>
              </w:rPr>
            </w:pPr>
            <w:r w:rsidRPr="00D80070">
              <w:rPr>
                <w:rFonts w:ascii="Times New Roman" w:hAnsi="Times New Roman"/>
                <w:sz w:val="20"/>
                <w:lang w:eastAsia="de-DE"/>
                <w:rPrChange w:id="1133" w:author="Nigel Laflin" w:date="2011-04-13T14:09:00Z">
                  <w:rPr>
                    <w:rFonts w:ascii="Times New Roman" w:eastAsia="Times New Roman" w:hAnsi="Times New Roman"/>
                    <w:sz w:val="20"/>
                    <w:szCs w:val="24"/>
                    <w:vertAlign w:val="superscript"/>
                    <w:lang w:val="nl-NL" w:eastAsia="de-DE"/>
                  </w:rPr>
                </w:rPrChange>
              </w:rPr>
              <w:t>ITU-R BS 1514-1</w:t>
            </w:r>
            <w:ins w:id="1134" w:author="marc" w:date="2010-12-09T17:45:00Z">
              <w:r w:rsidRPr="00D80070">
                <w:rPr>
                  <w:rFonts w:ascii="Times New Roman" w:hAnsi="Times New Roman"/>
                  <w:sz w:val="20"/>
                  <w:lang w:eastAsia="de-DE"/>
                  <w:rPrChange w:id="1135" w:author="Nigel Laflin" w:date="2011-04-13T14:09:00Z">
                    <w:rPr>
                      <w:rFonts w:ascii="Times New Roman" w:eastAsia="Times New Roman" w:hAnsi="Times New Roman"/>
                      <w:sz w:val="20"/>
                      <w:szCs w:val="24"/>
                      <w:vertAlign w:val="superscript"/>
                      <w:lang w:val="nl-NL" w:eastAsia="de-DE"/>
                    </w:rPr>
                  </w:rPrChange>
                </w:rPr>
                <w:t xml:space="preserve"> [1</w:t>
              </w:r>
            </w:ins>
            <w:ins w:id="1136" w:author="marc" w:date="2010-12-09T17:50:00Z">
              <w:r w:rsidRPr="00D80070">
                <w:rPr>
                  <w:rFonts w:ascii="Times New Roman" w:hAnsi="Times New Roman"/>
                  <w:sz w:val="20"/>
                  <w:lang w:eastAsia="de-DE"/>
                  <w:rPrChange w:id="1137" w:author="Nigel Laflin" w:date="2011-04-13T14:09:00Z">
                    <w:rPr>
                      <w:rFonts w:ascii="Times New Roman" w:eastAsia="Times New Roman" w:hAnsi="Times New Roman"/>
                      <w:sz w:val="20"/>
                      <w:szCs w:val="24"/>
                      <w:vertAlign w:val="superscript"/>
                      <w:lang w:val="nl-NL" w:eastAsia="de-DE"/>
                    </w:rPr>
                  </w:rPrChange>
                </w:rPr>
                <w:t>6</w:t>
              </w:r>
            </w:ins>
            <w:ins w:id="1138" w:author="marc" w:date="2010-12-09T17:45:00Z">
              <w:r w:rsidRPr="00D80070">
                <w:rPr>
                  <w:rFonts w:ascii="Times New Roman" w:hAnsi="Times New Roman"/>
                  <w:sz w:val="20"/>
                  <w:lang w:eastAsia="de-DE"/>
                  <w:rPrChange w:id="1139" w:author="Nigel Laflin" w:date="2011-04-13T14:09:00Z">
                    <w:rPr>
                      <w:rFonts w:ascii="Times New Roman" w:eastAsia="Times New Roman" w:hAnsi="Times New Roman"/>
                      <w:sz w:val="20"/>
                      <w:szCs w:val="24"/>
                      <w:vertAlign w:val="superscript"/>
                      <w:lang w:val="nl-NL" w:eastAsia="de-DE"/>
                    </w:rPr>
                  </w:rPrChange>
                </w:rPr>
                <w:t>]</w:t>
              </w:r>
            </w:ins>
          </w:p>
        </w:tc>
        <w:tc>
          <w:tcPr>
            <w:tcW w:w="2268" w:type="dxa"/>
            <w:tcBorders>
              <w:top w:val="single" w:sz="4" w:space="0" w:color="000000"/>
              <w:left w:val="single" w:sz="4" w:space="0" w:color="000000"/>
              <w:bottom w:val="single" w:sz="4" w:space="0" w:color="000000"/>
              <w:right w:val="single" w:sz="4" w:space="0" w:color="000000"/>
            </w:tcBorders>
            <w:tcPrChange w:id="1140" w:author="marc" w:date="2010-12-09T17:21:00Z">
              <w:tcPr>
                <w:tcW w:w="2268" w:type="dxa"/>
                <w:tcBorders>
                  <w:top w:val="single" w:sz="4" w:space="0" w:color="000000"/>
                  <w:left w:val="single" w:sz="4" w:space="0" w:color="000000"/>
                  <w:bottom w:val="single" w:sz="4" w:space="0" w:color="000000"/>
                  <w:right w:val="single" w:sz="4" w:space="0" w:color="000000"/>
                </w:tcBorders>
              </w:tcPr>
            </w:tcPrChange>
          </w:tcPr>
          <w:p w:rsidR="00DC09C6" w:rsidRPr="00CD0041" w:rsidRDefault="00DC09C6" w:rsidP="00DC09C6">
            <w:pPr>
              <w:pStyle w:val="BodyText"/>
              <w:rPr>
                <w:rFonts w:ascii="Times New Roman" w:hAnsi="Times New Roman"/>
                <w:sz w:val="20"/>
              </w:rPr>
            </w:pPr>
          </w:p>
        </w:tc>
      </w:tr>
      <w:tr w:rsidR="00DC09C6" w:rsidRPr="00CD0041" w:rsidTr="00DC09C6">
        <w:tc>
          <w:tcPr>
            <w:tcW w:w="1701" w:type="dxa"/>
            <w:tcBorders>
              <w:top w:val="single" w:sz="4" w:space="0" w:color="000000"/>
              <w:left w:val="single" w:sz="4" w:space="0" w:color="000000"/>
              <w:bottom w:val="single" w:sz="4" w:space="0" w:color="000000"/>
            </w:tcBorders>
            <w:tcPrChange w:id="1141" w:author="marc" w:date="2010-12-09T17:21:00Z">
              <w:tcPr>
                <w:tcW w:w="170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142" w:author="Nigel Laflin" w:date="2011-04-13T14:09:00Z">
                  <w:rPr>
                    <w:rFonts w:ascii="Times New Roman" w:eastAsia="Times New Roman" w:hAnsi="Times New Roman"/>
                    <w:sz w:val="20"/>
                    <w:szCs w:val="24"/>
                    <w:vertAlign w:val="superscript"/>
                    <w:lang w:val="nl-NL" w:eastAsia="nl-NL"/>
                  </w:rPr>
                </w:rPrChange>
              </w:rPr>
              <w:t>international agreements</w:t>
            </w:r>
          </w:p>
        </w:tc>
        <w:tc>
          <w:tcPr>
            <w:tcW w:w="2551" w:type="dxa"/>
            <w:tcBorders>
              <w:top w:val="single" w:sz="4" w:space="0" w:color="000000"/>
              <w:left w:val="single" w:sz="4" w:space="0" w:color="000000"/>
              <w:bottom w:val="single" w:sz="4" w:space="0" w:color="000000"/>
            </w:tcBorders>
            <w:tcPrChange w:id="1143" w:author="marc" w:date="2010-12-09T17:21:00Z">
              <w:tcPr>
                <w:tcW w:w="255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144" w:author="Nigel Laflin" w:date="2011-04-13T14:09:00Z">
                  <w:rPr>
                    <w:rFonts w:ascii="Times New Roman" w:eastAsia="Times New Roman" w:hAnsi="Times New Roman"/>
                    <w:sz w:val="20"/>
                    <w:szCs w:val="24"/>
                    <w:vertAlign w:val="superscript"/>
                    <w:lang w:val="nl-NL" w:eastAsia="nl-NL"/>
                  </w:rPr>
                </w:rPrChange>
              </w:rPr>
              <w:t>ITU GE75 Agreement</w:t>
            </w:r>
          </w:p>
        </w:tc>
        <w:tc>
          <w:tcPr>
            <w:tcW w:w="2948" w:type="dxa"/>
            <w:tcBorders>
              <w:top w:val="single" w:sz="4" w:space="0" w:color="000000"/>
              <w:left w:val="single" w:sz="4" w:space="0" w:color="000000"/>
              <w:bottom w:val="single" w:sz="4" w:space="0" w:color="000000"/>
            </w:tcBorders>
            <w:tcPrChange w:id="1145" w:author="marc" w:date="2010-12-09T17:21:00Z">
              <w:tcPr>
                <w:tcW w:w="2552" w:type="dxa"/>
                <w:tcBorders>
                  <w:top w:val="single" w:sz="4" w:space="0" w:color="000000"/>
                  <w:left w:val="single" w:sz="4" w:space="0" w:color="000000"/>
                  <w:bottom w:val="single" w:sz="4" w:space="0" w:color="000000"/>
                </w:tcBorders>
              </w:tcPr>
            </w:tcPrChange>
          </w:tcPr>
          <w:p w:rsidR="00DC09C6" w:rsidRPr="00DB536D" w:rsidRDefault="00D80070" w:rsidP="00DC09C6">
            <w:pPr>
              <w:pStyle w:val="BodyText"/>
              <w:ind w:left="0" w:firstLine="0"/>
              <w:rPr>
                <w:rFonts w:ascii="Times New Roman" w:hAnsi="Times New Roman"/>
                <w:sz w:val="20"/>
                <w:lang w:val="pt-BR"/>
              </w:rPr>
            </w:pPr>
            <w:r w:rsidRPr="00D80070">
              <w:rPr>
                <w:rFonts w:ascii="Times New Roman" w:hAnsi="Times New Roman"/>
                <w:sz w:val="20"/>
                <w:lang w:val="pt-BR" w:eastAsia="de-DE"/>
                <w:rPrChange w:id="1146" w:author="Nigel Laflin" w:date="2011-04-14T16:28:00Z">
                  <w:rPr>
                    <w:rFonts w:ascii="Times New Roman" w:eastAsia="Times New Roman" w:hAnsi="Times New Roman"/>
                    <w:sz w:val="20"/>
                    <w:szCs w:val="24"/>
                    <w:vertAlign w:val="superscript"/>
                    <w:lang w:val="pt-BR" w:eastAsia="de-DE"/>
                  </w:rPr>
                </w:rPrChange>
              </w:rPr>
              <w:t>-ITU-R BS 1514-1</w:t>
            </w:r>
            <w:ins w:id="1147" w:author="marc" w:date="2010-12-09T17:45:00Z">
              <w:r w:rsidRPr="00D80070">
                <w:rPr>
                  <w:rFonts w:ascii="Times New Roman" w:hAnsi="Times New Roman"/>
                  <w:sz w:val="20"/>
                  <w:lang w:val="pt-BR" w:eastAsia="de-DE"/>
                  <w:rPrChange w:id="1148" w:author="Nigel Laflin" w:date="2011-04-14T16:28:00Z">
                    <w:rPr>
                      <w:rFonts w:ascii="Times New Roman" w:eastAsia="Times New Roman" w:hAnsi="Times New Roman"/>
                      <w:sz w:val="20"/>
                      <w:szCs w:val="24"/>
                      <w:vertAlign w:val="superscript"/>
                      <w:lang w:val="pt-BR" w:eastAsia="de-DE"/>
                    </w:rPr>
                  </w:rPrChange>
                </w:rPr>
                <w:t>[1</w:t>
              </w:r>
            </w:ins>
            <w:ins w:id="1149" w:author="marc" w:date="2010-12-09T17:50:00Z">
              <w:r w:rsidRPr="00D80070">
                <w:rPr>
                  <w:rFonts w:ascii="Times New Roman" w:hAnsi="Times New Roman"/>
                  <w:sz w:val="20"/>
                  <w:lang w:val="pt-BR" w:eastAsia="de-DE"/>
                  <w:rPrChange w:id="1150" w:author="Nigel Laflin" w:date="2011-04-14T16:28:00Z">
                    <w:rPr>
                      <w:rFonts w:ascii="Times New Roman" w:eastAsia="Times New Roman" w:hAnsi="Times New Roman"/>
                      <w:sz w:val="20"/>
                      <w:szCs w:val="24"/>
                      <w:vertAlign w:val="superscript"/>
                      <w:lang w:val="pt-BR" w:eastAsia="de-DE"/>
                    </w:rPr>
                  </w:rPrChange>
                </w:rPr>
                <w:t>6</w:t>
              </w:r>
            </w:ins>
            <w:ins w:id="1151" w:author="marc" w:date="2010-12-09T17:45:00Z">
              <w:r w:rsidRPr="00D80070">
                <w:rPr>
                  <w:rFonts w:ascii="Times New Roman" w:hAnsi="Times New Roman"/>
                  <w:sz w:val="20"/>
                  <w:lang w:val="pt-BR" w:eastAsia="de-DE"/>
                  <w:rPrChange w:id="1152" w:author="Nigel Laflin" w:date="2011-04-14T16:28:00Z">
                    <w:rPr>
                      <w:rFonts w:ascii="Times New Roman" w:eastAsia="Times New Roman" w:hAnsi="Times New Roman"/>
                      <w:sz w:val="20"/>
                      <w:szCs w:val="24"/>
                      <w:vertAlign w:val="superscript"/>
                      <w:lang w:val="pt-BR" w:eastAsia="de-DE"/>
                    </w:rPr>
                  </w:rPrChange>
                </w:rPr>
                <w:t xml:space="preserve">] </w:t>
              </w:r>
            </w:ins>
            <w:r w:rsidRPr="00D80070">
              <w:rPr>
                <w:rFonts w:ascii="Times New Roman" w:hAnsi="Times New Roman"/>
                <w:sz w:val="20"/>
                <w:lang w:val="pt-BR" w:eastAsia="de-DE"/>
                <w:rPrChange w:id="1153" w:author="Nigel Laflin" w:date="2011-04-14T16:28:00Z">
                  <w:rPr>
                    <w:rFonts w:ascii="Times New Roman" w:eastAsia="Times New Roman" w:hAnsi="Times New Roman"/>
                    <w:sz w:val="20"/>
                    <w:szCs w:val="24"/>
                    <w:vertAlign w:val="superscript"/>
                    <w:lang w:val="pt-BR" w:eastAsia="de-DE"/>
                  </w:rPr>
                </w:rPrChange>
              </w:rPr>
              <w:t xml:space="preserve"> ITU-R -CCRR 20 </w:t>
            </w:r>
            <w:ins w:id="1154" w:author="marc" w:date="2010-12-09T17:45:00Z">
              <w:r w:rsidRPr="00D80070">
                <w:rPr>
                  <w:rFonts w:ascii="Times New Roman" w:hAnsi="Times New Roman"/>
                  <w:sz w:val="20"/>
                  <w:lang w:val="pt-BR" w:eastAsia="de-DE"/>
                  <w:rPrChange w:id="1155" w:author="Nigel Laflin" w:date="2011-04-14T16:28:00Z">
                    <w:rPr>
                      <w:rFonts w:ascii="Times New Roman" w:eastAsia="Times New Roman" w:hAnsi="Times New Roman"/>
                      <w:sz w:val="20"/>
                      <w:szCs w:val="24"/>
                      <w:vertAlign w:val="superscript"/>
                      <w:lang w:val="pt-BR" w:eastAsia="de-DE"/>
                    </w:rPr>
                  </w:rPrChange>
                </w:rPr>
                <w:t>[1</w:t>
              </w:r>
            </w:ins>
            <w:ins w:id="1156" w:author="marc" w:date="2010-12-09T17:50:00Z">
              <w:r w:rsidRPr="00D80070">
                <w:rPr>
                  <w:rFonts w:ascii="Times New Roman" w:hAnsi="Times New Roman"/>
                  <w:sz w:val="20"/>
                  <w:lang w:val="pt-BR" w:eastAsia="de-DE"/>
                  <w:rPrChange w:id="1157" w:author="Nigel Laflin" w:date="2011-04-14T16:28:00Z">
                    <w:rPr>
                      <w:rFonts w:ascii="Times New Roman" w:eastAsia="Times New Roman" w:hAnsi="Times New Roman"/>
                      <w:sz w:val="20"/>
                      <w:szCs w:val="24"/>
                      <w:vertAlign w:val="superscript"/>
                      <w:lang w:val="pt-BR" w:eastAsia="de-DE"/>
                    </w:rPr>
                  </w:rPrChange>
                </w:rPr>
                <w:t>7</w:t>
              </w:r>
            </w:ins>
            <w:ins w:id="1158" w:author="marc" w:date="2010-12-09T17:45:00Z">
              <w:r w:rsidRPr="00D80070">
                <w:rPr>
                  <w:rFonts w:ascii="Times New Roman" w:hAnsi="Times New Roman"/>
                  <w:sz w:val="20"/>
                  <w:lang w:val="pt-BR" w:eastAsia="de-DE"/>
                  <w:rPrChange w:id="1159" w:author="Nigel Laflin" w:date="2011-04-14T16:28:00Z">
                    <w:rPr>
                      <w:rFonts w:ascii="Times New Roman" w:eastAsia="Times New Roman" w:hAnsi="Times New Roman"/>
                      <w:sz w:val="20"/>
                      <w:szCs w:val="24"/>
                      <w:vertAlign w:val="superscript"/>
                      <w:lang w:val="pt-BR" w:eastAsia="de-DE"/>
                    </w:rPr>
                  </w:rPrChange>
                </w:rPr>
                <w:t>]</w:t>
              </w:r>
            </w:ins>
          </w:p>
        </w:tc>
        <w:tc>
          <w:tcPr>
            <w:tcW w:w="2268" w:type="dxa"/>
            <w:tcBorders>
              <w:top w:val="single" w:sz="4" w:space="0" w:color="000000"/>
              <w:left w:val="single" w:sz="4" w:space="0" w:color="000000"/>
              <w:bottom w:val="single" w:sz="4" w:space="0" w:color="000000"/>
              <w:right w:val="single" w:sz="4" w:space="0" w:color="000000"/>
            </w:tcBorders>
            <w:tcPrChange w:id="1160" w:author="marc" w:date="2010-12-09T17:21:00Z">
              <w:tcPr>
                <w:tcW w:w="2268" w:type="dxa"/>
                <w:tcBorders>
                  <w:top w:val="single" w:sz="4" w:space="0" w:color="000000"/>
                  <w:left w:val="single" w:sz="4" w:space="0" w:color="000000"/>
                  <w:bottom w:val="single" w:sz="4" w:space="0" w:color="000000"/>
                  <w:right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161" w:author="Nigel Laflin" w:date="2011-04-13T14:09:00Z">
                  <w:rPr>
                    <w:rFonts w:ascii="Times New Roman" w:eastAsia="Times New Roman" w:hAnsi="Times New Roman"/>
                    <w:sz w:val="20"/>
                    <w:szCs w:val="24"/>
                    <w:vertAlign w:val="superscript"/>
                    <w:lang w:val="nl-NL" w:eastAsia="nl-NL"/>
                  </w:rPr>
                </w:rPrChange>
              </w:rPr>
              <w:t xml:space="preserve">Not included in ITU-R CCRR 20 </w:t>
            </w:r>
            <w:ins w:id="1162" w:author="marc" w:date="2010-12-09T17:46:00Z">
              <w:r w:rsidRPr="00D80070">
                <w:rPr>
                  <w:rFonts w:ascii="Times New Roman" w:hAnsi="Times New Roman"/>
                  <w:sz w:val="20"/>
                  <w:rPrChange w:id="1163" w:author="Nigel Laflin" w:date="2011-04-13T14:09:00Z">
                    <w:rPr>
                      <w:rFonts w:ascii="Times New Roman" w:eastAsia="Times New Roman" w:hAnsi="Times New Roman"/>
                      <w:sz w:val="20"/>
                      <w:szCs w:val="24"/>
                      <w:vertAlign w:val="superscript"/>
                      <w:lang w:val="nl-NL" w:eastAsia="nl-NL"/>
                    </w:rPr>
                  </w:rPrChange>
                </w:rPr>
                <w:t>[11]</w:t>
              </w:r>
            </w:ins>
          </w:p>
        </w:tc>
      </w:tr>
      <w:tr w:rsidR="00DC09C6" w:rsidRPr="00CD0041" w:rsidTr="00DC09C6">
        <w:tc>
          <w:tcPr>
            <w:tcW w:w="1701" w:type="dxa"/>
            <w:tcBorders>
              <w:top w:val="single" w:sz="4" w:space="0" w:color="000000"/>
              <w:left w:val="single" w:sz="4" w:space="0" w:color="000000"/>
              <w:bottom w:val="single" w:sz="4" w:space="0" w:color="000000"/>
            </w:tcBorders>
            <w:tcPrChange w:id="1164" w:author="marc" w:date="2010-12-09T17:21:00Z">
              <w:tcPr>
                <w:tcW w:w="170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165" w:author="Nigel Laflin" w:date="2011-04-13T14:09:00Z">
                  <w:rPr>
                    <w:rFonts w:ascii="Times New Roman" w:eastAsia="Times New Roman" w:hAnsi="Times New Roman"/>
                    <w:sz w:val="20"/>
                    <w:szCs w:val="24"/>
                    <w:vertAlign w:val="superscript"/>
                    <w:lang w:val="nl-NL" w:eastAsia="nl-NL"/>
                  </w:rPr>
                </w:rPrChange>
              </w:rPr>
              <w:t>standardized in Europe</w:t>
            </w:r>
          </w:p>
        </w:tc>
        <w:tc>
          <w:tcPr>
            <w:tcW w:w="2551" w:type="dxa"/>
            <w:tcBorders>
              <w:top w:val="single" w:sz="4" w:space="0" w:color="000000"/>
              <w:left w:val="single" w:sz="4" w:space="0" w:color="000000"/>
              <w:bottom w:val="single" w:sz="4" w:space="0" w:color="000000"/>
            </w:tcBorders>
            <w:tcPrChange w:id="1166" w:author="marc" w:date="2010-12-09T17:21:00Z">
              <w:tcPr>
                <w:tcW w:w="255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167" w:author="Nigel Laflin" w:date="2011-04-13T14:09:00Z">
                  <w:rPr>
                    <w:rFonts w:ascii="Times New Roman" w:eastAsia="Times New Roman" w:hAnsi="Times New Roman"/>
                    <w:sz w:val="20"/>
                    <w:szCs w:val="24"/>
                    <w:vertAlign w:val="superscript"/>
                    <w:lang w:val="nl-NL" w:eastAsia="nl-NL"/>
                  </w:rPr>
                </w:rPrChange>
              </w:rPr>
              <w:t>ITU Recommendations</w:t>
            </w:r>
          </w:p>
        </w:tc>
        <w:tc>
          <w:tcPr>
            <w:tcW w:w="2948" w:type="dxa"/>
            <w:tcBorders>
              <w:top w:val="single" w:sz="4" w:space="0" w:color="000000"/>
              <w:left w:val="single" w:sz="4" w:space="0" w:color="000000"/>
              <w:bottom w:val="single" w:sz="4" w:space="0" w:color="000000"/>
            </w:tcBorders>
            <w:tcPrChange w:id="1168" w:author="marc" w:date="2010-12-09T17:21:00Z">
              <w:tcPr>
                <w:tcW w:w="2552"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rPr>
                <w:rFonts w:ascii="Times New Roman" w:hAnsi="Times New Roman"/>
                <w:sz w:val="20"/>
              </w:rPr>
            </w:pPr>
            <w:r w:rsidRPr="00D80070">
              <w:rPr>
                <w:rFonts w:ascii="Times New Roman" w:hAnsi="Times New Roman"/>
                <w:sz w:val="20"/>
                <w:rPrChange w:id="1169" w:author="Nigel Laflin" w:date="2011-04-13T14:09:00Z">
                  <w:rPr>
                    <w:rFonts w:ascii="Times New Roman" w:eastAsia="Times New Roman" w:hAnsi="Times New Roman"/>
                    <w:sz w:val="20"/>
                    <w:szCs w:val="24"/>
                    <w:vertAlign w:val="superscript"/>
                    <w:lang w:val="nl-NL" w:eastAsia="nl-NL"/>
                  </w:rPr>
                </w:rPrChange>
              </w:rPr>
              <w:t>ETSI ES 201 980</w:t>
            </w:r>
            <w:ins w:id="1170" w:author="marc" w:date="2010-12-09T17:46:00Z">
              <w:r w:rsidRPr="00D80070">
                <w:rPr>
                  <w:rFonts w:ascii="Times New Roman" w:hAnsi="Times New Roman"/>
                  <w:sz w:val="20"/>
                  <w:rPrChange w:id="1171" w:author="Nigel Laflin" w:date="2011-04-13T14:09:00Z">
                    <w:rPr>
                      <w:rFonts w:ascii="Times New Roman" w:eastAsia="Times New Roman" w:hAnsi="Times New Roman"/>
                      <w:sz w:val="20"/>
                      <w:szCs w:val="24"/>
                      <w:vertAlign w:val="superscript"/>
                      <w:lang w:val="nl-NL" w:eastAsia="nl-NL"/>
                    </w:rPr>
                  </w:rPrChange>
                </w:rPr>
                <w:t xml:space="preserve"> [10]</w:t>
              </w:r>
            </w:ins>
          </w:p>
        </w:tc>
        <w:tc>
          <w:tcPr>
            <w:tcW w:w="2268" w:type="dxa"/>
            <w:tcBorders>
              <w:top w:val="single" w:sz="4" w:space="0" w:color="000000"/>
              <w:left w:val="single" w:sz="4" w:space="0" w:color="000000"/>
              <w:bottom w:val="single" w:sz="4" w:space="0" w:color="000000"/>
              <w:right w:val="single" w:sz="4" w:space="0" w:color="000000"/>
            </w:tcBorders>
            <w:tcPrChange w:id="1172" w:author="marc" w:date="2010-12-09T17:21:00Z">
              <w:tcPr>
                <w:tcW w:w="2268" w:type="dxa"/>
                <w:tcBorders>
                  <w:top w:val="single" w:sz="4" w:space="0" w:color="000000"/>
                  <w:left w:val="single" w:sz="4" w:space="0" w:color="000000"/>
                  <w:bottom w:val="single" w:sz="4" w:space="0" w:color="000000"/>
                  <w:right w:val="single" w:sz="4" w:space="0" w:color="000000"/>
                </w:tcBorders>
              </w:tcPr>
            </w:tcPrChange>
          </w:tcPr>
          <w:p w:rsidR="00DC09C6" w:rsidRPr="00CD0041" w:rsidRDefault="00D80070" w:rsidP="00DC09C6">
            <w:pPr>
              <w:pStyle w:val="BodyText"/>
              <w:rPr>
                <w:rFonts w:ascii="Times New Roman" w:hAnsi="Times New Roman"/>
                <w:sz w:val="20"/>
              </w:rPr>
            </w:pPr>
            <w:r w:rsidRPr="00D80070">
              <w:rPr>
                <w:rFonts w:ascii="Times New Roman" w:hAnsi="Times New Roman"/>
                <w:sz w:val="20"/>
                <w:rPrChange w:id="1173" w:author="Nigel Laflin" w:date="2011-04-13T14:09:00Z">
                  <w:rPr>
                    <w:rFonts w:ascii="Times New Roman" w:eastAsia="Times New Roman" w:hAnsi="Times New Roman"/>
                    <w:sz w:val="20"/>
                    <w:szCs w:val="24"/>
                    <w:vertAlign w:val="superscript"/>
                    <w:lang w:val="nl-NL" w:eastAsia="nl-NL"/>
                  </w:rPr>
                </w:rPrChange>
              </w:rPr>
              <w:t>ITU-R</w:t>
            </w:r>
            <w:ins w:id="1174" w:author="marc" w:date="2010-12-09T17:46:00Z">
              <w:r w:rsidRPr="00D80070">
                <w:rPr>
                  <w:rFonts w:ascii="Times New Roman" w:hAnsi="Times New Roman"/>
                  <w:sz w:val="20"/>
                  <w:rPrChange w:id="1175" w:author="Nigel Laflin" w:date="2011-04-13T14:09:00Z">
                    <w:rPr>
                      <w:rFonts w:ascii="Times New Roman" w:eastAsia="Times New Roman" w:hAnsi="Times New Roman"/>
                      <w:sz w:val="20"/>
                      <w:szCs w:val="24"/>
                      <w:vertAlign w:val="superscript"/>
                      <w:lang w:val="nl-NL" w:eastAsia="nl-NL"/>
                    </w:rPr>
                  </w:rPrChange>
                </w:rPr>
                <w:t xml:space="preserve"> Rec.</w:t>
              </w:r>
            </w:ins>
            <w:r w:rsidRPr="00D80070">
              <w:rPr>
                <w:rFonts w:ascii="Times New Roman" w:hAnsi="Times New Roman"/>
                <w:sz w:val="20"/>
                <w:rPrChange w:id="1176" w:author="Nigel Laflin" w:date="2011-04-13T14:09:00Z">
                  <w:rPr>
                    <w:rFonts w:ascii="Times New Roman" w:eastAsia="Times New Roman" w:hAnsi="Times New Roman"/>
                    <w:sz w:val="20"/>
                    <w:szCs w:val="24"/>
                    <w:vertAlign w:val="superscript"/>
                    <w:lang w:val="nl-NL" w:eastAsia="nl-NL"/>
                  </w:rPr>
                </w:rPrChange>
              </w:rPr>
              <w:t xml:space="preserve"> BS.1514-1</w:t>
            </w:r>
            <w:ins w:id="1177" w:author="marc" w:date="2010-12-09T17:46:00Z">
              <w:r w:rsidRPr="00D80070">
                <w:rPr>
                  <w:rFonts w:ascii="Times New Roman" w:hAnsi="Times New Roman"/>
                  <w:sz w:val="20"/>
                  <w:rPrChange w:id="1178" w:author="Nigel Laflin" w:date="2011-04-13T14:09:00Z">
                    <w:rPr>
                      <w:rFonts w:ascii="Times New Roman" w:eastAsia="Times New Roman" w:hAnsi="Times New Roman"/>
                      <w:sz w:val="20"/>
                      <w:szCs w:val="24"/>
                      <w:vertAlign w:val="superscript"/>
                      <w:lang w:val="nl-NL" w:eastAsia="nl-NL"/>
                    </w:rPr>
                  </w:rPrChange>
                </w:rPr>
                <w:t xml:space="preserve"> [1</w:t>
              </w:r>
            </w:ins>
            <w:ins w:id="1179" w:author="marc" w:date="2010-12-09T17:50:00Z">
              <w:r w:rsidRPr="00D80070">
                <w:rPr>
                  <w:rFonts w:ascii="Times New Roman" w:hAnsi="Times New Roman"/>
                  <w:sz w:val="20"/>
                  <w:rPrChange w:id="1180" w:author="Nigel Laflin" w:date="2011-04-13T14:09:00Z">
                    <w:rPr>
                      <w:rFonts w:ascii="Times New Roman" w:eastAsia="Times New Roman" w:hAnsi="Times New Roman"/>
                      <w:sz w:val="20"/>
                      <w:szCs w:val="24"/>
                      <w:vertAlign w:val="superscript"/>
                      <w:lang w:val="nl-NL" w:eastAsia="nl-NL"/>
                    </w:rPr>
                  </w:rPrChange>
                </w:rPr>
                <w:t>6</w:t>
              </w:r>
            </w:ins>
            <w:ins w:id="1181" w:author="marc" w:date="2010-12-09T17:46:00Z">
              <w:r w:rsidRPr="00D80070">
                <w:rPr>
                  <w:rFonts w:ascii="Times New Roman" w:hAnsi="Times New Roman"/>
                  <w:sz w:val="20"/>
                  <w:rPrChange w:id="1182" w:author="Nigel Laflin" w:date="2011-04-13T14:09:00Z">
                    <w:rPr>
                      <w:rFonts w:ascii="Times New Roman" w:eastAsia="Times New Roman" w:hAnsi="Times New Roman"/>
                      <w:sz w:val="20"/>
                      <w:szCs w:val="24"/>
                      <w:vertAlign w:val="superscript"/>
                      <w:lang w:val="nl-NL" w:eastAsia="nl-NL"/>
                    </w:rPr>
                  </w:rPrChange>
                </w:rPr>
                <w:t>]</w:t>
              </w:r>
            </w:ins>
          </w:p>
        </w:tc>
      </w:tr>
      <w:tr w:rsidR="00DC09C6" w:rsidRPr="00CD0041" w:rsidTr="00DC09C6">
        <w:tc>
          <w:tcPr>
            <w:tcW w:w="1701" w:type="dxa"/>
            <w:tcBorders>
              <w:top w:val="single" w:sz="4" w:space="0" w:color="000000"/>
              <w:left w:val="single" w:sz="4" w:space="0" w:color="000000"/>
              <w:bottom w:val="single" w:sz="4" w:space="0" w:color="000000"/>
            </w:tcBorders>
            <w:tcPrChange w:id="1183" w:author="marc" w:date="2010-12-09T17:21:00Z">
              <w:tcPr>
                <w:tcW w:w="170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184" w:author="Nigel Laflin" w:date="2011-04-13T14:09:00Z">
                  <w:rPr>
                    <w:rFonts w:ascii="Times New Roman" w:eastAsia="Times New Roman" w:hAnsi="Times New Roman"/>
                    <w:sz w:val="20"/>
                    <w:szCs w:val="24"/>
                    <w:vertAlign w:val="superscript"/>
                    <w:lang w:val="nl-NL" w:eastAsia="nl-NL"/>
                  </w:rPr>
                </w:rPrChange>
              </w:rPr>
              <w:t>support</w:t>
            </w:r>
          </w:p>
        </w:tc>
        <w:tc>
          <w:tcPr>
            <w:tcW w:w="2551" w:type="dxa"/>
            <w:tcBorders>
              <w:top w:val="single" w:sz="4" w:space="0" w:color="000000"/>
              <w:left w:val="single" w:sz="4" w:space="0" w:color="000000"/>
              <w:bottom w:val="single" w:sz="4" w:space="0" w:color="000000"/>
            </w:tcBorders>
            <w:tcPrChange w:id="1185" w:author="marc" w:date="2010-12-09T17:21:00Z">
              <w:tcPr>
                <w:tcW w:w="255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186" w:author="Nigel Laflin" w:date="2011-04-13T14:09:00Z">
                  <w:rPr>
                    <w:rFonts w:ascii="Times New Roman" w:eastAsia="Times New Roman" w:hAnsi="Times New Roman"/>
                    <w:sz w:val="20"/>
                    <w:szCs w:val="24"/>
                    <w:vertAlign w:val="superscript"/>
                    <w:lang w:val="nl-NL" w:eastAsia="nl-NL"/>
                  </w:rPr>
                </w:rPrChange>
              </w:rPr>
              <w:t>- yes, worldwide</w:t>
            </w:r>
          </w:p>
        </w:tc>
        <w:tc>
          <w:tcPr>
            <w:tcW w:w="2948" w:type="dxa"/>
            <w:tcBorders>
              <w:top w:val="single" w:sz="4" w:space="0" w:color="000000"/>
              <w:left w:val="single" w:sz="4" w:space="0" w:color="000000"/>
              <w:bottom w:val="single" w:sz="4" w:space="0" w:color="000000"/>
            </w:tcBorders>
            <w:tcPrChange w:id="1187" w:author="marc" w:date="2010-12-09T17:21:00Z">
              <w:tcPr>
                <w:tcW w:w="2552"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rPr>
                <w:rFonts w:ascii="Times New Roman" w:hAnsi="Times New Roman"/>
                <w:sz w:val="20"/>
              </w:rPr>
            </w:pPr>
            <w:r w:rsidRPr="00D80070">
              <w:rPr>
                <w:rFonts w:ascii="Times New Roman" w:hAnsi="Times New Roman"/>
                <w:sz w:val="20"/>
                <w:rPrChange w:id="1188" w:author="Nigel Laflin" w:date="2011-04-13T14:09:00Z">
                  <w:rPr>
                    <w:rFonts w:ascii="Times New Roman" w:eastAsia="Times New Roman" w:hAnsi="Times New Roman"/>
                    <w:sz w:val="20"/>
                    <w:szCs w:val="24"/>
                    <w:vertAlign w:val="superscript"/>
                    <w:lang w:val="nl-NL" w:eastAsia="nl-NL"/>
                  </w:rPr>
                </w:rPrChange>
              </w:rPr>
              <w:t>yes, worldwide</w:t>
            </w:r>
          </w:p>
        </w:tc>
        <w:tc>
          <w:tcPr>
            <w:tcW w:w="2268" w:type="dxa"/>
            <w:tcBorders>
              <w:top w:val="single" w:sz="4" w:space="0" w:color="000000"/>
              <w:left w:val="single" w:sz="4" w:space="0" w:color="000000"/>
              <w:bottom w:val="single" w:sz="4" w:space="0" w:color="000000"/>
              <w:right w:val="single" w:sz="4" w:space="0" w:color="000000"/>
            </w:tcBorders>
            <w:tcPrChange w:id="1189" w:author="marc" w:date="2010-12-09T17:21:00Z">
              <w:tcPr>
                <w:tcW w:w="2268" w:type="dxa"/>
                <w:tcBorders>
                  <w:top w:val="single" w:sz="4" w:space="0" w:color="000000"/>
                  <w:left w:val="single" w:sz="4" w:space="0" w:color="000000"/>
                  <w:bottom w:val="single" w:sz="4" w:space="0" w:color="000000"/>
                  <w:right w:val="single" w:sz="4" w:space="0" w:color="000000"/>
                </w:tcBorders>
              </w:tcPr>
            </w:tcPrChange>
          </w:tcPr>
          <w:p w:rsidR="00DC09C6" w:rsidRPr="00CD0041" w:rsidRDefault="00D80070" w:rsidP="00DC09C6">
            <w:pPr>
              <w:pStyle w:val="BodyText"/>
              <w:rPr>
                <w:rFonts w:ascii="Times New Roman" w:hAnsi="Times New Roman"/>
                <w:sz w:val="20"/>
              </w:rPr>
            </w:pPr>
            <w:r w:rsidRPr="00D80070">
              <w:rPr>
                <w:rFonts w:ascii="Times New Roman" w:hAnsi="Times New Roman"/>
                <w:sz w:val="20"/>
                <w:rPrChange w:id="1190" w:author="Nigel Laflin" w:date="2011-04-13T14:09:00Z">
                  <w:rPr>
                    <w:rFonts w:ascii="Times New Roman" w:eastAsia="Times New Roman" w:hAnsi="Times New Roman"/>
                    <w:sz w:val="20"/>
                    <w:szCs w:val="24"/>
                    <w:vertAlign w:val="superscript"/>
                    <w:lang w:val="nl-NL" w:eastAsia="nl-NL"/>
                  </w:rPr>
                </w:rPrChange>
              </w:rPr>
              <w:t>USA (all entities)</w:t>
            </w:r>
          </w:p>
        </w:tc>
      </w:tr>
      <w:tr w:rsidR="00DC09C6" w:rsidRPr="00CD0041" w:rsidTr="00DC09C6">
        <w:tc>
          <w:tcPr>
            <w:tcW w:w="1701" w:type="dxa"/>
            <w:tcBorders>
              <w:top w:val="single" w:sz="4" w:space="0" w:color="000000"/>
              <w:left w:val="single" w:sz="4" w:space="0" w:color="000000"/>
              <w:bottom w:val="single" w:sz="4" w:space="0" w:color="000000"/>
            </w:tcBorders>
            <w:tcPrChange w:id="1191" w:author="marc" w:date="2010-12-09T17:21:00Z">
              <w:tcPr>
                <w:tcW w:w="170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192" w:author="Nigel Laflin" w:date="2011-04-13T14:09:00Z">
                  <w:rPr>
                    <w:rFonts w:ascii="Times New Roman" w:eastAsia="Times New Roman" w:hAnsi="Times New Roman"/>
                    <w:sz w:val="20"/>
                    <w:szCs w:val="24"/>
                    <w:vertAlign w:val="superscript"/>
                    <w:lang w:val="nl-NL" w:eastAsia="nl-NL"/>
                  </w:rPr>
                </w:rPrChange>
              </w:rPr>
              <w:t>other frequency band(s)</w:t>
            </w:r>
          </w:p>
        </w:tc>
        <w:tc>
          <w:tcPr>
            <w:tcW w:w="2551" w:type="dxa"/>
            <w:tcBorders>
              <w:top w:val="single" w:sz="4" w:space="0" w:color="000000"/>
              <w:left w:val="single" w:sz="4" w:space="0" w:color="000000"/>
              <w:bottom w:val="single" w:sz="4" w:space="0" w:color="000000"/>
            </w:tcBorders>
            <w:tcPrChange w:id="1193" w:author="marc" w:date="2010-12-09T17:21:00Z">
              <w:tcPr>
                <w:tcW w:w="2551"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194" w:author="Nigel Laflin" w:date="2011-04-13T14:09:00Z">
                  <w:rPr>
                    <w:rFonts w:ascii="Times New Roman" w:eastAsia="Times New Roman" w:hAnsi="Times New Roman"/>
                    <w:sz w:val="20"/>
                    <w:szCs w:val="24"/>
                    <w:vertAlign w:val="superscript"/>
                    <w:lang w:val="nl-NL" w:eastAsia="nl-NL"/>
                  </w:rPr>
                </w:rPrChange>
              </w:rPr>
              <w:t>none</w:t>
            </w:r>
          </w:p>
        </w:tc>
        <w:tc>
          <w:tcPr>
            <w:tcW w:w="2948" w:type="dxa"/>
            <w:tcBorders>
              <w:top w:val="single" w:sz="4" w:space="0" w:color="000000"/>
              <w:left w:val="single" w:sz="4" w:space="0" w:color="000000"/>
              <w:bottom w:val="single" w:sz="4" w:space="0" w:color="000000"/>
            </w:tcBorders>
            <w:tcPrChange w:id="1195" w:author="marc" w:date="2010-12-09T17:21:00Z">
              <w:tcPr>
                <w:tcW w:w="2552" w:type="dxa"/>
                <w:tcBorders>
                  <w:top w:val="single" w:sz="4" w:space="0" w:color="000000"/>
                  <w:left w:val="single" w:sz="4" w:space="0" w:color="000000"/>
                  <w:bottom w:val="single" w:sz="4" w:space="0" w:color="000000"/>
                </w:tcBorders>
              </w:tcPr>
            </w:tcPrChange>
          </w:tcPr>
          <w:p w:rsidR="00DC09C6" w:rsidRPr="00CD0041" w:rsidRDefault="00D80070" w:rsidP="00DC09C6">
            <w:pPr>
              <w:pStyle w:val="BodyText"/>
              <w:rPr>
                <w:rFonts w:ascii="Times New Roman" w:hAnsi="Times New Roman"/>
                <w:sz w:val="20"/>
              </w:rPr>
            </w:pPr>
            <w:r w:rsidRPr="00D80070">
              <w:rPr>
                <w:rFonts w:ascii="Times New Roman" w:hAnsi="Times New Roman"/>
                <w:sz w:val="20"/>
                <w:rPrChange w:id="1196" w:author="Nigel Laflin" w:date="2011-04-13T14:09:00Z">
                  <w:rPr>
                    <w:rFonts w:ascii="Times New Roman" w:eastAsia="Times New Roman" w:hAnsi="Times New Roman"/>
                    <w:sz w:val="20"/>
                    <w:szCs w:val="24"/>
                    <w:vertAlign w:val="superscript"/>
                    <w:lang w:val="nl-NL" w:eastAsia="nl-NL"/>
                  </w:rPr>
                </w:rPrChange>
              </w:rPr>
              <w:t>VHF bands above 30 MHz</w:t>
            </w:r>
          </w:p>
        </w:tc>
        <w:tc>
          <w:tcPr>
            <w:tcW w:w="2268" w:type="dxa"/>
            <w:tcBorders>
              <w:top w:val="single" w:sz="4" w:space="0" w:color="000000"/>
              <w:left w:val="single" w:sz="4" w:space="0" w:color="000000"/>
              <w:bottom w:val="single" w:sz="4" w:space="0" w:color="000000"/>
              <w:right w:val="single" w:sz="4" w:space="0" w:color="000000"/>
            </w:tcBorders>
            <w:tcPrChange w:id="1197" w:author="marc" w:date="2010-12-09T17:21:00Z">
              <w:tcPr>
                <w:tcW w:w="2268" w:type="dxa"/>
                <w:tcBorders>
                  <w:top w:val="single" w:sz="4" w:space="0" w:color="000000"/>
                  <w:left w:val="single" w:sz="4" w:space="0" w:color="000000"/>
                  <w:bottom w:val="single" w:sz="4" w:space="0" w:color="000000"/>
                  <w:right w:val="single" w:sz="4" w:space="0" w:color="000000"/>
                </w:tcBorders>
              </w:tcPr>
            </w:tcPrChange>
          </w:tcPr>
          <w:p w:rsidR="00DC09C6" w:rsidRPr="00CD0041" w:rsidRDefault="00D80070" w:rsidP="00DC09C6">
            <w:pPr>
              <w:pStyle w:val="BodyText"/>
              <w:rPr>
                <w:rFonts w:ascii="Times New Roman" w:hAnsi="Times New Roman"/>
                <w:sz w:val="20"/>
              </w:rPr>
            </w:pPr>
            <w:r w:rsidRPr="00D80070">
              <w:rPr>
                <w:rFonts w:ascii="Times New Roman" w:hAnsi="Times New Roman"/>
                <w:sz w:val="20"/>
                <w:rPrChange w:id="1198" w:author="Nigel Laflin" w:date="2011-04-13T14:09:00Z">
                  <w:rPr>
                    <w:rFonts w:ascii="Times New Roman" w:eastAsia="Times New Roman" w:hAnsi="Times New Roman"/>
                    <w:sz w:val="20"/>
                    <w:szCs w:val="24"/>
                    <w:vertAlign w:val="superscript"/>
                    <w:lang w:val="nl-NL" w:eastAsia="nl-NL"/>
                  </w:rPr>
                </w:rPrChange>
              </w:rPr>
              <w:t>none</w:t>
            </w:r>
          </w:p>
        </w:tc>
      </w:tr>
      <w:tr w:rsidR="00DC09C6" w:rsidRPr="00CD0041" w:rsidTr="00DC09C6">
        <w:tc>
          <w:tcPr>
            <w:tcW w:w="1701" w:type="dxa"/>
            <w:tcBorders>
              <w:top w:val="single" w:sz="4" w:space="0" w:color="000000"/>
              <w:left w:val="single" w:sz="4" w:space="0" w:color="000000"/>
              <w:bottom w:val="single" w:sz="4" w:space="0" w:color="000000"/>
            </w:tcBorders>
            <w:tcPrChange w:id="1199" w:author="marc" w:date="2010-12-09T17:21:00Z">
              <w:tcPr>
                <w:tcW w:w="1701" w:type="dxa"/>
                <w:tcBorders>
                  <w:top w:val="single" w:sz="4" w:space="0" w:color="000000"/>
                  <w:left w:val="single" w:sz="4" w:space="0" w:color="000000"/>
                  <w:bottom w:val="single" w:sz="4" w:space="0" w:color="000000"/>
                </w:tcBorders>
              </w:tcPr>
            </w:tcPrChange>
          </w:tcPr>
          <w:p w:rsidR="00D80070" w:rsidRDefault="00DC09C6" w:rsidP="00D80070">
            <w:pPr>
              <w:pStyle w:val="BodyText"/>
              <w:keepNext/>
              <w:ind w:left="0" w:firstLine="0"/>
              <w:rPr>
                <w:rFonts w:ascii="Times New Roman" w:hAnsi="Times New Roman"/>
                <w:sz w:val="20"/>
              </w:rPr>
              <w:pPrChange w:id="1200" w:author="marc" w:date="2010-12-09T17:20:00Z">
                <w:pPr>
                  <w:pStyle w:val="BodyText"/>
                  <w:ind w:left="0" w:firstLine="0"/>
                </w:pPr>
              </w:pPrChange>
            </w:pPr>
            <w:r w:rsidRPr="00CD0041">
              <w:rPr>
                <w:rFonts w:ascii="Times New Roman" w:hAnsi="Times New Roman"/>
                <w:sz w:val="20"/>
              </w:rPr>
              <w:t>network topology</w:t>
            </w:r>
          </w:p>
        </w:tc>
        <w:tc>
          <w:tcPr>
            <w:tcW w:w="2551" w:type="dxa"/>
            <w:tcBorders>
              <w:top w:val="single" w:sz="4" w:space="0" w:color="000000"/>
              <w:left w:val="single" w:sz="4" w:space="0" w:color="000000"/>
              <w:bottom w:val="single" w:sz="4" w:space="0" w:color="000000"/>
            </w:tcBorders>
            <w:tcPrChange w:id="1201" w:author="marc" w:date="2010-12-09T17:21:00Z">
              <w:tcPr>
                <w:tcW w:w="2551" w:type="dxa"/>
                <w:tcBorders>
                  <w:top w:val="single" w:sz="4" w:space="0" w:color="000000"/>
                  <w:left w:val="single" w:sz="4" w:space="0" w:color="000000"/>
                  <w:bottom w:val="single" w:sz="4" w:space="0" w:color="000000"/>
                </w:tcBorders>
              </w:tcPr>
            </w:tcPrChange>
          </w:tcPr>
          <w:p w:rsidR="00D80070" w:rsidRDefault="00DC09C6" w:rsidP="00D80070">
            <w:pPr>
              <w:pStyle w:val="BodyText"/>
              <w:keepNext/>
              <w:ind w:left="0" w:firstLine="0"/>
              <w:rPr>
                <w:rFonts w:ascii="Times New Roman" w:hAnsi="Times New Roman"/>
                <w:sz w:val="20"/>
              </w:rPr>
              <w:pPrChange w:id="1202" w:author="marc" w:date="2010-12-09T17:20:00Z">
                <w:pPr>
                  <w:pStyle w:val="BodyText"/>
                  <w:ind w:left="0" w:firstLine="0"/>
                </w:pPr>
              </w:pPrChange>
            </w:pPr>
            <w:r w:rsidRPr="00CD0041">
              <w:rPr>
                <w:rFonts w:ascii="Times New Roman" w:hAnsi="Times New Roman"/>
                <w:sz w:val="20"/>
              </w:rPr>
              <w:t>MFN, synchronisation</w:t>
            </w:r>
          </w:p>
        </w:tc>
        <w:tc>
          <w:tcPr>
            <w:tcW w:w="2948" w:type="dxa"/>
            <w:tcBorders>
              <w:top w:val="single" w:sz="4" w:space="0" w:color="000000"/>
              <w:left w:val="single" w:sz="4" w:space="0" w:color="000000"/>
              <w:bottom w:val="single" w:sz="4" w:space="0" w:color="000000"/>
            </w:tcBorders>
            <w:tcPrChange w:id="1203" w:author="marc" w:date="2010-12-09T17:21:00Z">
              <w:tcPr>
                <w:tcW w:w="2552" w:type="dxa"/>
                <w:tcBorders>
                  <w:top w:val="single" w:sz="4" w:space="0" w:color="000000"/>
                  <w:left w:val="single" w:sz="4" w:space="0" w:color="000000"/>
                  <w:bottom w:val="single" w:sz="4" w:space="0" w:color="000000"/>
                </w:tcBorders>
              </w:tcPr>
            </w:tcPrChange>
          </w:tcPr>
          <w:p w:rsidR="00D80070" w:rsidRPr="00D80070" w:rsidRDefault="00D80070" w:rsidP="00D80070">
            <w:pPr>
              <w:pStyle w:val="BodyText"/>
              <w:keepNext/>
              <w:ind w:left="0" w:firstLine="0"/>
              <w:rPr>
                <w:rFonts w:ascii="Times New Roman" w:hAnsi="Times New Roman"/>
                <w:sz w:val="20"/>
                <w:rPrChange w:id="1204" w:author="Nigel Laflin" w:date="2011-04-13T14:09:00Z">
                  <w:rPr>
                    <w:rFonts w:ascii="Times New Roman" w:hAnsi="Times New Roman"/>
                    <w:sz w:val="20"/>
                    <w:lang w:val="fr-FR"/>
                  </w:rPr>
                </w:rPrChange>
              </w:rPr>
              <w:pPrChange w:id="1205" w:author="marc" w:date="2010-12-09T17:20:00Z">
                <w:pPr>
                  <w:pStyle w:val="BodyText"/>
                  <w:ind w:left="0" w:firstLine="0"/>
                </w:pPr>
              </w:pPrChange>
            </w:pPr>
            <w:r w:rsidRPr="00D80070">
              <w:rPr>
                <w:rFonts w:ascii="Times New Roman" w:hAnsi="Times New Roman"/>
                <w:sz w:val="20"/>
                <w:rPrChange w:id="1206" w:author="Nigel Laflin" w:date="2011-04-13T14:09:00Z">
                  <w:rPr>
                    <w:rFonts w:ascii="Times New Roman" w:hAnsi="Times New Roman"/>
                    <w:sz w:val="20"/>
                    <w:vertAlign w:val="superscript"/>
                    <w:lang w:val="fr-FR"/>
                  </w:rPr>
                </w:rPrChange>
              </w:rPr>
              <w:t>SFN, synchronous MFN, non-synchronous MFN</w:t>
            </w:r>
          </w:p>
        </w:tc>
        <w:tc>
          <w:tcPr>
            <w:tcW w:w="2268" w:type="dxa"/>
            <w:tcBorders>
              <w:top w:val="single" w:sz="4" w:space="0" w:color="000000"/>
              <w:left w:val="single" w:sz="4" w:space="0" w:color="000000"/>
              <w:bottom w:val="single" w:sz="4" w:space="0" w:color="000000"/>
              <w:right w:val="single" w:sz="4" w:space="0" w:color="000000"/>
            </w:tcBorders>
            <w:tcPrChange w:id="1207" w:author="marc" w:date="2010-12-09T17:21:00Z">
              <w:tcPr>
                <w:tcW w:w="2268" w:type="dxa"/>
                <w:tcBorders>
                  <w:top w:val="single" w:sz="4" w:space="0" w:color="000000"/>
                  <w:left w:val="single" w:sz="4" w:space="0" w:color="000000"/>
                  <w:bottom w:val="single" w:sz="4" w:space="0" w:color="000000"/>
                  <w:right w:val="single" w:sz="4" w:space="0" w:color="000000"/>
                </w:tcBorders>
              </w:tcPr>
            </w:tcPrChange>
          </w:tcPr>
          <w:p w:rsidR="00D80070" w:rsidRDefault="00DC09C6" w:rsidP="00D80070">
            <w:pPr>
              <w:pStyle w:val="BodyText"/>
              <w:keepNext/>
              <w:ind w:left="0" w:firstLine="0"/>
              <w:rPr>
                <w:rFonts w:ascii="Times New Roman" w:hAnsi="Times New Roman"/>
                <w:sz w:val="20"/>
              </w:rPr>
              <w:pPrChange w:id="1208" w:author="marc" w:date="2010-12-09T17:20:00Z">
                <w:pPr>
                  <w:pStyle w:val="BodyText"/>
                  <w:ind w:left="0" w:firstLine="0"/>
                </w:pPr>
              </w:pPrChange>
            </w:pPr>
            <w:r w:rsidRPr="00CD0041">
              <w:rPr>
                <w:rFonts w:ascii="Times New Roman" w:hAnsi="Times New Roman"/>
                <w:sz w:val="20"/>
              </w:rPr>
              <w:t xml:space="preserve">MFN, SFN (not tested according to ITU-R </w:t>
            </w:r>
            <w:proofErr w:type="spellStart"/>
            <w:r w:rsidRPr="00CD0041">
              <w:rPr>
                <w:rFonts w:ascii="Times New Roman" w:hAnsi="Times New Roman"/>
                <w:sz w:val="20"/>
              </w:rPr>
              <w:t>Rec</w:t>
            </w:r>
            <w:proofErr w:type="spellEnd"/>
            <w:r w:rsidRPr="00CD0041">
              <w:rPr>
                <w:rFonts w:ascii="Times New Roman" w:hAnsi="Times New Roman"/>
                <w:sz w:val="20"/>
              </w:rPr>
              <w:t xml:space="preserve"> </w:t>
            </w:r>
            <w:ins w:id="1209" w:author="marc" w:date="2010-12-09T17:46:00Z">
              <w:r w:rsidR="00C40ACD" w:rsidRPr="00CD0041">
                <w:rPr>
                  <w:rFonts w:ascii="Times New Roman" w:hAnsi="Times New Roman"/>
                  <w:sz w:val="20"/>
                </w:rPr>
                <w:t>BS.</w:t>
              </w:r>
            </w:ins>
            <w:r w:rsidRPr="00CD0041">
              <w:rPr>
                <w:rFonts w:ascii="Times New Roman" w:hAnsi="Times New Roman"/>
                <w:sz w:val="20"/>
              </w:rPr>
              <w:t>1</w:t>
            </w:r>
            <w:ins w:id="1210" w:author="marc" w:date="2010-12-09T17:46:00Z">
              <w:r w:rsidR="00C40ACD" w:rsidRPr="00CD0041">
                <w:rPr>
                  <w:rFonts w:ascii="Times New Roman" w:hAnsi="Times New Roman"/>
                  <w:sz w:val="20"/>
                </w:rPr>
                <w:t>6</w:t>
              </w:r>
            </w:ins>
            <w:del w:id="1211" w:author="marc" w:date="2010-12-09T17:46:00Z">
              <w:r w:rsidRPr="00CD0041" w:rsidDel="00C40ACD">
                <w:rPr>
                  <w:rFonts w:ascii="Times New Roman" w:hAnsi="Times New Roman"/>
                  <w:sz w:val="20"/>
                </w:rPr>
                <w:delText>5</w:delText>
              </w:r>
            </w:del>
            <w:r w:rsidRPr="00CD0041">
              <w:rPr>
                <w:rFonts w:ascii="Times New Roman" w:hAnsi="Times New Roman"/>
                <w:sz w:val="20"/>
              </w:rPr>
              <w:t>1</w:t>
            </w:r>
            <w:ins w:id="1212" w:author="marc" w:date="2010-12-09T17:46:00Z">
              <w:r w:rsidR="00C40ACD" w:rsidRPr="00CD0041">
                <w:rPr>
                  <w:rFonts w:ascii="Times New Roman" w:hAnsi="Times New Roman"/>
                  <w:sz w:val="20"/>
                </w:rPr>
                <w:t>5</w:t>
              </w:r>
            </w:ins>
            <w:del w:id="1213" w:author="marc" w:date="2010-12-09T17:46:00Z">
              <w:r w:rsidRPr="00CD0041" w:rsidDel="00C40ACD">
                <w:rPr>
                  <w:rFonts w:ascii="Times New Roman" w:hAnsi="Times New Roman"/>
                  <w:sz w:val="20"/>
                </w:rPr>
                <w:delText>6</w:delText>
              </w:r>
            </w:del>
            <w:ins w:id="1214" w:author="marc" w:date="2010-12-09T17:51:00Z">
              <w:r w:rsidR="00C40ACD" w:rsidRPr="00CD0041">
                <w:rPr>
                  <w:rFonts w:ascii="Times New Roman" w:hAnsi="Times New Roman"/>
                  <w:sz w:val="20"/>
                </w:rPr>
                <w:t xml:space="preserve"> [11]</w:t>
              </w:r>
            </w:ins>
            <w:r w:rsidRPr="00CD0041">
              <w:rPr>
                <w:rFonts w:ascii="Times New Roman" w:hAnsi="Times New Roman"/>
                <w:sz w:val="20"/>
              </w:rPr>
              <w:t>)</w:t>
            </w:r>
            <w:ins w:id="1215" w:author="marc" w:date="2010-12-09T17:46:00Z">
              <w:r w:rsidR="00C40ACD" w:rsidRPr="00CD0041">
                <w:rPr>
                  <w:rFonts w:ascii="Times New Roman" w:hAnsi="Times New Roman"/>
                  <w:sz w:val="20"/>
                </w:rPr>
                <w:t xml:space="preserve"> </w:t>
              </w:r>
            </w:ins>
          </w:p>
        </w:tc>
      </w:tr>
    </w:tbl>
    <w:p w:rsidR="00D80070" w:rsidRDefault="00DC09C6" w:rsidP="00D80070">
      <w:pPr>
        <w:pStyle w:val="Caption"/>
        <w:keepNext/>
        <w:pPrChange w:id="1216" w:author="marc" w:date="2010-12-09T17:20:00Z">
          <w:pPr>
            <w:pStyle w:val="Caption"/>
          </w:pPr>
        </w:pPrChange>
      </w:pPr>
      <w:r w:rsidRPr="00CD0041">
        <w:t>Table 2: Title</w:t>
      </w:r>
    </w:p>
    <w:p w:rsidR="002A786C" w:rsidRPr="00CD0041" w:rsidRDefault="002A786C" w:rsidP="002A786C">
      <w:pPr>
        <w:pStyle w:val="ECCParagraph"/>
        <w:numPr>
          <w:ins w:id="1217" w:author="marc" w:date="2010-12-09T17:05:00Z"/>
        </w:numPr>
        <w:rPr>
          <w:rPrChange w:id="1218" w:author="Nigel Laflin" w:date="2011-04-13T14:09:00Z">
            <w:rPr>
              <w:lang w:val="en-US"/>
            </w:rPr>
          </w:rPrChange>
        </w:rPr>
      </w:pPr>
    </w:p>
    <w:p w:rsidR="00D80070" w:rsidRPr="00D80070" w:rsidRDefault="00D80070" w:rsidP="00D80070">
      <w:pPr>
        <w:pStyle w:val="StyleECCAnnexheading212pt"/>
        <w:rPr>
          <w:lang w:val="en-GB"/>
          <w:rPrChange w:id="1219" w:author="Nigel Laflin" w:date="2011-04-13T14:09:00Z">
            <w:rPr>
              <w:sz w:val="24"/>
              <w:szCs w:val="24"/>
            </w:rPr>
          </w:rPrChange>
        </w:rPr>
        <w:pPrChange w:id="1220" w:author="marc" w:date="2010-12-09T17:20:00Z">
          <w:pPr>
            <w:pStyle w:val="Heading5"/>
            <w:numPr>
              <w:ilvl w:val="0"/>
              <w:numId w:val="0"/>
            </w:numPr>
            <w:tabs>
              <w:tab w:val="clear" w:pos="1008"/>
            </w:tabs>
            <w:ind w:left="0" w:firstLine="0"/>
          </w:pPr>
        </w:pPrChange>
      </w:pPr>
      <w:r w:rsidRPr="00D80070">
        <w:rPr>
          <w:lang w:val="en-GB"/>
          <w:rPrChange w:id="1221" w:author="Nigel Laflin" w:date="2011-04-13T14:09:00Z">
            <w:rPr>
              <w:i w:val="0"/>
              <w:iCs w:val="0"/>
              <w:sz w:val="24"/>
              <w:vertAlign w:val="superscript"/>
            </w:rPr>
          </w:rPrChange>
        </w:rPr>
        <w:t>Band I (47 – 68 MHz)</w:t>
      </w:r>
    </w:p>
    <w:p w:rsidR="00DC09C6" w:rsidRPr="00CD0041" w:rsidRDefault="00D80070" w:rsidP="00DC09C6">
      <w:pPr>
        <w:pStyle w:val="ECCParagraph"/>
      </w:pPr>
      <w:r w:rsidRPr="00D80070">
        <w:rPr>
          <w:rPrChange w:id="1222" w:author="Nigel Laflin" w:date="2011-04-13T14:09:00Z">
            <w:rPr>
              <w:b/>
              <w:bCs/>
              <w:i/>
              <w:iCs/>
              <w:sz w:val="26"/>
              <w:szCs w:val="26"/>
              <w:vertAlign w:val="superscript"/>
              <w:lang w:val="en-US"/>
            </w:rPr>
          </w:rPrChange>
        </w:rPr>
        <w:t xml:space="preserve">Band I, the frequency range between 47 – 68 MHz is </w:t>
      </w:r>
      <w:r w:rsidRPr="00D80070">
        <w:rPr>
          <w:color w:val="FF0000"/>
          <w:rPrChange w:id="1223" w:author="Nigel Laflin" w:date="2011-04-13T14:09:00Z">
            <w:rPr>
              <w:b/>
              <w:bCs/>
              <w:i/>
              <w:iCs/>
              <w:color w:val="FF0000"/>
              <w:sz w:val="26"/>
              <w:szCs w:val="26"/>
              <w:vertAlign w:val="superscript"/>
              <w:lang w:val="en-US"/>
            </w:rPr>
          </w:rPrChange>
        </w:rPr>
        <w:t>mainly used by analogue television,</w:t>
      </w:r>
      <w:r w:rsidRPr="00D80070">
        <w:rPr>
          <w:rPrChange w:id="1224" w:author="Nigel Laflin" w:date="2011-04-13T14:09:00Z">
            <w:rPr>
              <w:b/>
              <w:bCs/>
              <w:i/>
              <w:iCs/>
              <w:sz w:val="26"/>
              <w:szCs w:val="26"/>
              <w:vertAlign w:val="superscript"/>
              <w:lang w:val="en-US"/>
            </w:rPr>
          </w:rPrChange>
        </w:rPr>
        <w:t xml:space="preserve"> and it is not planned for digital TV. In a few European countries this band is also used for FM services (so called OIRT</w:t>
      </w:r>
      <w:r w:rsidRPr="00D80070">
        <w:rPr>
          <w:rPrChange w:id="1225" w:author="Nigel Laflin" w:date="2011-04-13T14:09:00Z">
            <w:rPr>
              <w:b/>
              <w:bCs/>
              <w:i/>
              <w:iCs/>
              <w:sz w:val="26"/>
              <w:szCs w:val="26"/>
              <w:vertAlign w:val="superscript"/>
              <w:lang w:val="en-US"/>
            </w:rPr>
          </w:rPrChange>
        </w:rPr>
        <w:footnoteReference w:id="7"/>
      </w:r>
      <w:r w:rsidRPr="00D80070">
        <w:rPr>
          <w:rPrChange w:id="1227" w:author="Nigel Laflin" w:date="2011-04-13T14:09:00Z">
            <w:rPr>
              <w:b/>
              <w:bCs/>
              <w:i/>
              <w:iCs/>
              <w:sz w:val="26"/>
              <w:szCs w:val="26"/>
              <w:vertAlign w:val="superscript"/>
              <w:lang w:val="en-US"/>
            </w:rPr>
          </w:rPrChange>
        </w:rPr>
        <w:t xml:space="preserve"> FM band from 66 to 73 MHz). However, most of these countries have ceased using Band I for FM broadcasting services. Consequently, </w:t>
      </w:r>
      <w:r w:rsidRPr="00D80070">
        <w:rPr>
          <w:rFonts w:cs="Arial"/>
          <w:rPrChange w:id="1228" w:author="Nigel Laflin" w:date="2011-04-13T14:09:00Z">
            <w:rPr>
              <w:rFonts w:cs="Arial"/>
              <w:b/>
              <w:bCs/>
              <w:i/>
              <w:iCs/>
              <w:sz w:val="26"/>
              <w:szCs w:val="26"/>
              <w:vertAlign w:val="superscript"/>
              <w:lang w:val="en-US"/>
            </w:rPr>
          </w:rPrChange>
        </w:rPr>
        <w:t>digital terrestrial broadcasting systems such as DRM (using the 'DRM+' configuration</w:t>
      </w:r>
      <w:proofErr w:type="gramStart"/>
      <w:r w:rsidRPr="00D80070">
        <w:rPr>
          <w:rFonts w:cs="Arial"/>
          <w:rPrChange w:id="1229" w:author="Nigel Laflin" w:date="2011-04-13T14:09:00Z">
            <w:rPr>
              <w:rFonts w:cs="Arial"/>
              <w:b/>
              <w:bCs/>
              <w:i/>
              <w:iCs/>
              <w:sz w:val="26"/>
              <w:szCs w:val="26"/>
              <w:vertAlign w:val="superscript"/>
              <w:lang w:val="en-US"/>
            </w:rPr>
          </w:rPrChange>
        </w:rPr>
        <w:t>)</w:t>
      </w:r>
      <w:r w:rsidRPr="00D80070">
        <w:rPr>
          <w:rPrChange w:id="1230" w:author="Nigel Laflin" w:date="2011-04-13T14:09:00Z">
            <w:rPr>
              <w:b/>
              <w:bCs/>
              <w:i/>
              <w:iCs/>
              <w:sz w:val="26"/>
              <w:szCs w:val="26"/>
              <w:vertAlign w:val="superscript"/>
              <w:lang w:val="en-US"/>
            </w:rPr>
          </w:rPrChange>
        </w:rPr>
        <w:t xml:space="preserve">  and</w:t>
      </w:r>
      <w:proofErr w:type="gramEnd"/>
      <w:r w:rsidRPr="00D80070">
        <w:rPr>
          <w:rPrChange w:id="1231" w:author="Nigel Laflin" w:date="2011-04-13T14:09:00Z">
            <w:rPr>
              <w:b/>
              <w:bCs/>
              <w:i/>
              <w:iCs/>
              <w:sz w:val="26"/>
              <w:szCs w:val="26"/>
              <w:vertAlign w:val="superscript"/>
              <w:lang w:val="en-US"/>
            </w:rPr>
          </w:rPrChange>
        </w:rPr>
        <w:t xml:space="preserve"> RAVIS could be introduced in Band I. At the present time, no regulatory framework exists for the introduction of </w:t>
      </w:r>
      <w:r w:rsidRPr="00D80070">
        <w:rPr>
          <w:rFonts w:cs="Arial"/>
          <w:rPrChange w:id="1232" w:author="Nigel Laflin" w:date="2011-04-13T14:09:00Z">
            <w:rPr>
              <w:rFonts w:cs="Arial"/>
              <w:b/>
              <w:bCs/>
              <w:i/>
              <w:iCs/>
              <w:sz w:val="26"/>
              <w:szCs w:val="26"/>
              <w:vertAlign w:val="superscript"/>
              <w:lang w:val="en-US"/>
            </w:rPr>
          </w:rPrChange>
        </w:rPr>
        <w:t xml:space="preserve">digital terrestrial broadcasting systems </w:t>
      </w:r>
      <w:r w:rsidRPr="00D80070">
        <w:rPr>
          <w:rPrChange w:id="1233" w:author="Nigel Laflin" w:date="2011-04-13T14:09:00Z">
            <w:rPr>
              <w:b/>
              <w:bCs/>
              <w:i/>
              <w:iCs/>
              <w:sz w:val="26"/>
              <w:szCs w:val="26"/>
              <w:vertAlign w:val="superscript"/>
              <w:lang w:val="en-US"/>
            </w:rPr>
          </w:rPrChange>
        </w:rPr>
        <w:t>and in some countries there are other services in operation in Band I.</w:t>
      </w:r>
    </w:p>
    <w:p w:rsidR="00DC09C6" w:rsidRPr="00CD0041" w:rsidRDefault="00D80070" w:rsidP="00DC09C6">
      <w:pPr>
        <w:pStyle w:val="ECCParagraph"/>
        <w:rPr>
          <w:ins w:id="1234" w:author="Dr. Roland Beutler" w:date="2010-12-15T14:14:00Z"/>
        </w:rPr>
      </w:pPr>
      <w:r w:rsidRPr="00D80070">
        <w:rPr>
          <w:rPrChange w:id="1235" w:author="Nigel Laflin" w:date="2011-04-13T14:09:00Z">
            <w:rPr>
              <w:b/>
              <w:bCs/>
              <w:i/>
              <w:iCs/>
              <w:sz w:val="26"/>
              <w:szCs w:val="26"/>
              <w:vertAlign w:val="superscript"/>
              <w:lang w:val="en-US"/>
            </w:rPr>
          </w:rPrChange>
        </w:rPr>
        <w:t>Services in this band are particularly subject to long distance interference (Sporadic E) at certain times of the year and therefore Band I is more suitable for the provision of local services where the wanted signal can be relatively high.</w:t>
      </w:r>
    </w:p>
    <w:p w:rsidR="00AA1C43" w:rsidRPr="00CD0041" w:rsidRDefault="00D80070" w:rsidP="00AA1C43">
      <w:pPr>
        <w:pStyle w:val="ECCParagraph"/>
        <w:rPr>
          <w:ins w:id="1236" w:author="Dr. Roland Beutler" w:date="2010-12-15T14:14:00Z"/>
        </w:rPr>
      </w:pPr>
      <w:ins w:id="1237" w:author="Dr. Roland Beutler" w:date="2010-12-15T14:14:00Z">
        <w:r w:rsidRPr="00D80070">
          <w:rPr>
            <w:rPrChange w:id="1238" w:author="Nigel Laflin" w:date="2011-04-13T14:09:00Z">
              <w:rPr>
                <w:b/>
                <w:bCs/>
                <w:i/>
                <w:iCs/>
                <w:sz w:val="26"/>
                <w:szCs w:val="26"/>
                <w:vertAlign w:val="superscript"/>
                <w:lang w:val="en-US"/>
              </w:rPr>
            </w:rPrChange>
          </w:rPr>
          <w:t>[</w:t>
        </w:r>
        <w:r w:rsidRPr="00D80070">
          <w:rPr>
            <w:highlight w:val="yellow"/>
            <w:rPrChange w:id="1239" w:author="Nigel Laflin" w:date="2011-04-13T14:09:00Z">
              <w:rPr>
                <w:b/>
                <w:bCs/>
                <w:i/>
                <w:iCs/>
                <w:sz w:val="26"/>
                <w:szCs w:val="26"/>
                <w:highlight w:val="yellow"/>
                <w:vertAlign w:val="superscript"/>
                <w:lang w:val="en-US"/>
              </w:rPr>
            </w:rPrChange>
          </w:rPr>
          <w:t xml:space="preserve">NOTE: HD Radio to be </w:t>
        </w:r>
      </w:ins>
      <w:ins w:id="1240" w:author="Dr. Roland Beutler" w:date="2010-12-15T18:08:00Z">
        <w:r w:rsidRPr="00D80070">
          <w:rPr>
            <w:highlight w:val="yellow"/>
            <w:rPrChange w:id="1241" w:author="Nigel Laflin" w:date="2011-04-13T14:09:00Z">
              <w:rPr>
                <w:b/>
                <w:bCs/>
                <w:i/>
                <w:iCs/>
                <w:sz w:val="26"/>
                <w:szCs w:val="26"/>
                <w:highlight w:val="yellow"/>
                <w:vertAlign w:val="superscript"/>
                <w:lang w:val="en-US"/>
              </w:rPr>
            </w:rPrChange>
          </w:rPr>
          <w:t>included</w:t>
        </w:r>
      </w:ins>
      <w:ins w:id="1242" w:author="Dr. Roland Beutler" w:date="2010-12-15T14:14:00Z">
        <w:r w:rsidRPr="00D80070">
          <w:rPr>
            <w:highlight w:val="yellow"/>
            <w:rPrChange w:id="1243" w:author="Nigel Laflin" w:date="2011-04-13T14:09:00Z">
              <w:rPr>
                <w:b/>
                <w:bCs/>
                <w:i/>
                <w:iCs/>
                <w:sz w:val="26"/>
                <w:szCs w:val="26"/>
                <w:highlight w:val="yellow"/>
                <w:vertAlign w:val="superscript"/>
                <w:lang w:val="en-US"/>
              </w:rPr>
            </w:rPrChange>
          </w:rPr>
          <w:t>]</w:t>
        </w:r>
      </w:ins>
    </w:p>
    <w:p w:rsidR="00AA1C43" w:rsidRPr="00CD0041" w:rsidRDefault="00AA1C43" w:rsidP="00DC09C6">
      <w:pPr>
        <w:pStyle w:val="ECCParagraph"/>
      </w:pP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99"/>
        <w:gridCol w:w="2977"/>
        <w:gridCol w:w="3092"/>
        <w:gridCol w:w="2249"/>
      </w:tblGrid>
      <w:tr w:rsidR="00DC09C6" w:rsidRPr="00CD0041" w:rsidTr="00DC09C6">
        <w:tc>
          <w:tcPr>
            <w:tcW w:w="1599" w:type="dxa"/>
            <w:shd w:val="clear" w:color="auto" w:fill="D9D9D9"/>
          </w:tcPr>
          <w:p w:rsidR="00DC09C6" w:rsidRPr="00CD0041" w:rsidRDefault="00D80070" w:rsidP="00DC09C6">
            <w:pPr>
              <w:pStyle w:val="BodyText"/>
              <w:jc w:val="center"/>
              <w:rPr>
                <w:rFonts w:ascii="Times New Roman" w:hAnsi="Times New Roman"/>
                <w:b/>
                <w:bCs/>
                <w:sz w:val="20"/>
              </w:rPr>
            </w:pPr>
            <w:r w:rsidRPr="00D80070">
              <w:rPr>
                <w:rFonts w:ascii="Times New Roman" w:hAnsi="Times New Roman"/>
                <w:b/>
                <w:sz w:val="20"/>
                <w:rPrChange w:id="1244" w:author="Nigel Laflin" w:date="2011-04-13T14:09:00Z">
                  <w:rPr>
                    <w:rFonts w:ascii="Times New Roman" w:eastAsia="Times New Roman" w:hAnsi="Times New Roman"/>
                    <w:b/>
                    <w:bCs/>
                    <w:i/>
                    <w:iCs/>
                    <w:sz w:val="20"/>
                    <w:szCs w:val="26"/>
                    <w:vertAlign w:val="superscript"/>
                    <w:lang w:val="en-US" w:eastAsia="en-US"/>
                  </w:rPr>
                </w:rPrChange>
              </w:rPr>
              <w:t>Band I</w:t>
            </w:r>
          </w:p>
        </w:tc>
        <w:tc>
          <w:tcPr>
            <w:tcW w:w="2977" w:type="dxa"/>
            <w:shd w:val="clear" w:color="auto" w:fill="D9D9D9"/>
          </w:tcPr>
          <w:p w:rsidR="00DC09C6" w:rsidRPr="00CD0041" w:rsidRDefault="00D80070" w:rsidP="00DC09C6">
            <w:pPr>
              <w:pStyle w:val="BodyText"/>
              <w:jc w:val="center"/>
              <w:rPr>
                <w:rFonts w:ascii="Times New Roman" w:hAnsi="Times New Roman"/>
                <w:b/>
                <w:sz w:val="20"/>
              </w:rPr>
            </w:pPr>
            <w:r w:rsidRPr="00D80070">
              <w:rPr>
                <w:rFonts w:ascii="Times New Roman" w:hAnsi="Times New Roman"/>
                <w:b/>
                <w:sz w:val="20"/>
                <w:rPrChange w:id="1245" w:author="Nigel Laflin" w:date="2011-04-13T14:09:00Z">
                  <w:rPr>
                    <w:rFonts w:ascii="Times New Roman" w:eastAsia="Times New Roman" w:hAnsi="Times New Roman"/>
                    <w:b/>
                    <w:bCs/>
                    <w:i/>
                    <w:iCs/>
                    <w:sz w:val="20"/>
                    <w:szCs w:val="26"/>
                    <w:vertAlign w:val="superscript"/>
                    <w:lang w:val="en-US" w:eastAsia="en-US"/>
                  </w:rPr>
                </w:rPrChange>
              </w:rPr>
              <w:t>Analogue FM</w:t>
            </w:r>
          </w:p>
        </w:tc>
        <w:tc>
          <w:tcPr>
            <w:tcW w:w="3092" w:type="dxa"/>
            <w:shd w:val="clear" w:color="auto" w:fill="D9D9D9"/>
          </w:tcPr>
          <w:p w:rsidR="00DC09C6" w:rsidRPr="00CD0041" w:rsidRDefault="00D80070" w:rsidP="00DC09C6">
            <w:pPr>
              <w:pStyle w:val="BodyText"/>
              <w:ind w:left="0" w:firstLine="0"/>
              <w:jc w:val="center"/>
              <w:rPr>
                <w:rFonts w:ascii="Times New Roman" w:hAnsi="Times New Roman"/>
                <w:b/>
                <w:sz w:val="20"/>
              </w:rPr>
            </w:pPr>
            <w:r w:rsidRPr="00D80070">
              <w:rPr>
                <w:rFonts w:ascii="Times New Roman" w:hAnsi="Times New Roman"/>
                <w:b/>
                <w:sz w:val="20"/>
                <w:rPrChange w:id="1246" w:author="Nigel Laflin" w:date="2011-04-13T14:09:00Z">
                  <w:rPr>
                    <w:rFonts w:ascii="Times New Roman" w:eastAsia="Times New Roman" w:hAnsi="Times New Roman"/>
                    <w:b/>
                    <w:bCs/>
                    <w:i/>
                    <w:iCs/>
                    <w:sz w:val="20"/>
                    <w:szCs w:val="26"/>
                    <w:vertAlign w:val="superscript"/>
                    <w:lang w:val="en-US" w:eastAsia="en-US"/>
                  </w:rPr>
                </w:rPrChange>
              </w:rPr>
              <w:t xml:space="preserve">DRM </w:t>
            </w:r>
            <w:r w:rsidRPr="00D80070">
              <w:rPr>
                <w:rFonts w:ascii="Times New Roman" w:hAnsi="Times New Roman"/>
                <w:b/>
                <w:sz w:val="20"/>
                <w:rPrChange w:id="1247" w:author="Nigel Laflin" w:date="2011-04-13T14:09:00Z">
                  <w:rPr>
                    <w:rFonts w:ascii="Times New Roman" w:eastAsia="Times New Roman" w:hAnsi="Times New Roman"/>
                    <w:b/>
                    <w:bCs/>
                    <w:i/>
                    <w:iCs/>
                    <w:sz w:val="20"/>
                    <w:szCs w:val="26"/>
                    <w:vertAlign w:val="superscript"/>
                    <w:lang w:val="en-US" w:eastAsia="en-US"/>
                  </w:rPr>
                </w:rPrChange>
              </w:rPr>
              <w:br/>
              <w:t>(DRM+ configuration)</w:t>
            </w:r>
          </w:p>
        </w:tc>
        <w:tc>
          <w:tcPr>
            <w:tcW w:w="2249" w:type="dxa"/>
            <w:shd w:val="clear" w:color="auto" w:fill="D9D9D9"/>
          </w:tcPr>
          <w:p w:rsidR="00DC09C6" w:rsidRPr="00CD0041" w:rsidRDefault="00D80070" w:rsidP="00DC09C6">
            <w:pPr>
              <w:pStyle w:val="BodyText"/>
              <w:jc w:val="center"/>
              <w:rPr>
                <w:rFonts w:ascii="Times New Roman" w:hAnsi="Times New Roman"/>
                <w:b/>
                <w:sz w:val="20"/>
              </w:rPr>
            </w:pPr>
            <w:r w:rsidRPr="00D80070">
              <w:rPr>
                <w:rFonts w:ascii="Times New Roman" w:hAnsi="Times New Roman"/>
                <w:b/>
                <w:bCs/>
                <w:sz w:val="20"/>
                <w:rPrChange w:id="1248" w:author="Nigel Laflin" w:date="2011-04-13T14:09:00Z">
                  <w:rPr>
                    <w:rFonts w:ascii="Times New Roman" w:eastAsia="Times New Roman" w:hAnsi="Times New Roman"/>
                    <w:b/>
                    <w:bCs/>
                    <w:i/>
                    <w:iCs/>
                    <w:sz w:val="20"/>
                    <w:szCs w:val="26"/>
                    <w:vertAlign w:val="superscript"/>
                    <w:lang w:val="en-US" w:eastAsia="en-US"/>
                  </w:rPr>
                </w:rPrChange>
              </w:rPr>
              <w:t>RAVIS</w:t>
            </w:r>
          </w:p>
        </w:tc>
      </w:tr>
      <w:tr w:rsidR="00DC09C6" w:rsidRPr="00CD0041" w:rsidTr="00DC09C6">
        <w:tc>
          <w:tcPr>
            <w:tcW w:w="1599" w:type="dxa"/>
          </w:tcPr>
          <w:p w:rsidR="00DC09C6" w:rsidRPr="00CD0041" w:rsidRDefault="00D80070" w:rsidP="00DC09C6">
            <w:pPr>
              <w:pStyle w:val="BodyText"/>
              <w:ind w:left="6" w:hanging="6"/>
              <w:rPr>
                <w:rFonts w:ascii="Times New Roman" w:hAnsi="Times New Roman"/>
                <w:sz w:val="20"/>
              </w:rPr>
            </w:pPr>
            <w:r w:rsidRPr="00D80070">
              <w:rPr>
                <w:rFonts w:ascii="Times New Roman" w:hAnsi="Times New Roman"/>
                <w:sz w:val="20"/>
                <w:rPrChange w:id="1249" w:author="Nigel Laflin" w:date="2011-04-13T14:09:00Z">
                  <w:rPr>
                    <w:rFonts w:ascii="Times New Roman" w:eastAsia="Times New Roman" w:hAnsi="Times New Roman"/>
                    <w:b/>
                    <w:bCs/>
                    <w:i/>
                    <w:iCs/>
                    <w:sz w:val="20"/>
                    <w:szCs w:val="26"/>
                    <w:vertAlign w:val="superscript"/>
                    <w:lang w:val="en-US" w:eastAsia="en-US"/>
                  </w:rPr>
                </w:rPrChange>
              </w:rPr>
              <w:t>functionality</w:t>
            </w:r>
          </w:p>
        </w:tc>
        <w:tc>
          <w:tcPr>
            <w:tcW w:w="2977" w:type="dxa"/>
          </w:tcPr>
          <w:p w:rsidR="00DC09C6" w:rsidRPr="00CD0041" w:rsidRDefault="00D80070" w:rsidP="00DC09C6">
            <w:pPr>
              <w:pStyle w:val="BodyText"/>
              <w:ind w:left="-1" w:firstLine="0"/>
              <w:rPr>
                <w:rFonts w:ascii="Times New Roman" w:hAnsi="Times New Roman"/>
                <w:sz w:val="20"/>
              </w:rPr>
            </w:pPr>
            <w:r w:rsidRPr="00D80070">
              <w:rPr>
                <w:rFonts w:ascii="Times New Roman" w:hAnsi="Times New Roman"/>
                <w:sz w:val="20"/>
                <w:rPrChange w:id="1250" w:author="Nigel Laflin" w:date="2011-04-13T14:09:00Z">
                  <w:rPr>
                    <w:rFonts w:ascii="Times New Roman" w:eastAsia="Times New Roman" w:hAnsi="Times New Roman"/>
                    <w:b/>
                    <w:bCs/>
                    <w:i/>
                    <w:iCs/>
                    <w:sz w:val="20"/>
                    <w:szCs w:val="26"/>
                    <w:vertAlign w:val="superscript"/>
                    <w:lang w:val="en-US" w:eastAsia="en-US"/>
                  </w:rPr>
                </w:rPrChange>
              </w:rPr>
              <w:t>- fixed, portable (indoor and outdoor), mobile reception</w:t>
            </w:r>
          </w:p>
          <w:p w:rsidR="00DC09C6" w:rsidRPr="00CD0041" w:rsidRDefault="00D80070" w:rsidP="00DC09C6">
            <w:pPr>
              <w:pStyle w:val="BodyText"/>
              <w:ind w:left="-1" w:firstLine="0"/>
              <w:rPr>
                <w:rFonts w:ascii="Times New Roman" w:hAnsi="Times New Roman"/>
                <w:sz w:val="20"/>
              </w:rPr>
            </w:pPr>
            <w:r w:rsidRPr="00D80070">
              <w:rPr>
                <w:rFonts w:ascii="Times New Roman" w:hAnsi="Times New Roman"/>
                <w:sz w:val="20"/>
                <w:rPrChange w:id="1251" w:author="Nigel Laflin" w:date="2011-04-13T14:09:00Z">
                  <w:rPr>
                    <w:rFonts w:ascii="Times New Roman" w:eastAsia="Times New Roman" w:hAnsi="Times New Roman"/>
                    <w:b/>
                    <w:bCs/>
                    <w:i/>
                    <w:iCs/>
                    <w:sz w:val="20"/>
                    <w:szCs w:val="26"/>
                    <w:vertAlign w:val="superscript"/>
                    <w:lang w:val="en-US" w:eastAsia="en-US"/>
                  </w:rPr>
                </w:rPrChange>
              </w:rPr>
              <w:t>- mono / stereo</w:t>
            </w:r>
          </w:p>
          <w:p w:rsidR="00DC09C6" w:rsidRPr="00CD0041" w:rsidRDefault="00D80070" w:rsidP="00DC09C6">
            <w:pPr>
              <w:pStyle w:val="BodyText"/>
              <w:ind w:left="-1" w:firstLine="0"/>
              <w:rPr>
                <w:rFonts w:ascii="Times New Roman" w:hAnsi="Times New Roman"/>
                <w:sz w:val="20"/>
              </w:rPr>
            </w:pPr>
            <w:r w:rsidRPr="00D80070">
              <w:rPr>
                <w:rFonts w:ascii="Times New Roman" w:hAnsi="Times New Roman"/>
                <w:sz w:val="20"/>
                <w:rPrChange w:id="1252" w:author="Nigel Laflin" w:date="2011-04-13T14:09:00Z">
                  <w:rPr>
                    <w:rFonts w:ascii="Times New Roman" w:eastAsia="Times New Roman" w:hAnsi="Times New Roman"/>
                    <w:b/>
                    <w:bCs/>
                    <w:i/>
                    <w:iCs/>
                    <w:sz w:val="20"/>
                    <w:szCs w:val="26"/>
                    <w:vertAlign w:val="superscript"/>
                    <w:lang w:val="en-US" w:eastAsia="en-US"/>
                  </w:rPr>
                </w:rPrChange>
              </w:rPr>
              <w:t>- audio only</w:t>
            </w:r>
          </w:p>
        </w:tc>
        <w:tc>
          <w:tcPr>
            <w:tcW w:w="3092" w:type="dxa"/>
          </w:tcPr>
          <w:p w:rsidR="00DC09C6" w:rsidRPr="00CD0041" w:rsidRDefault="00D80070" w:rsidP="00DC09C6">
            <w:pPr>
              <w:pStyle w:val="BodyText"/>
              <w:snapToGrid w:val="0"/>
              <w:spacing w:after="60"/>
              <w:ind w:left="0" w:firstLine="0"/>
              <w:rPr>
                <w:rFonts w:ascii="Times New Roman" w:hAnsi="Times New Roman"/>
                <w:sz w:val="20"/>
              </w:rPr>
            </w:pPr>
            <w:r w:rsidRPr="00D80070">
              <w:rPr>
                <w:rFonts w:ascii="Times New Roman" w:hAnsi="Times New Roman"/>
                <w:sz w:val="20"/>
                <w:rPrChange w:id="1253" w:author="Nigel Laflin" w:date="2011-04-13T14:09:00Z">
                  <w:rPr>
                    <w:rFonts w:ascii="Times New Roman" w:eastAsia="Times New Roman" w:hAnsi="Times New Roman"/>
                    <w:b/>
                    <w:bCs/>
                    <w:i/>
                    <w:iCs/>
                    <w:sz w:val="20"/>
                    <w:szCs w:val="26"/>
                    <w:vertAlign w:val="superscript"/>
                    <w:lang w:val="en-US" w:eastAsia="en-US"/>
                  </w:rPr>
                </w:rPrChange>
              </w:rPr>
              <w:t>- fixed, portable (indoor and outdoor), mobile reception</w:t>
            </w:r>
          </w:p>
          <w:p w:rsidR="00DC09C6" w:rsidRPr="00CD0041" w:rsidRDefault="00D80070" w:rsidP="00DC09C6">
            <w:pPr>
              <w:pStyle w:val="BodyText"/>
              <w:snapToGrid w:val="0"/>
              <w:spacing w:after="60"/>
              <w:ind w:left="0" w:firstLine="0"/>
              <w:rPr>
                <w:rFonts w:ascii="Times New Roman" w:hAnsi="Times New Roman"/>
                <w:sz w:val="20"/>
              </w:rPr>
            </w:pPr>
            <w:r w:rsidRPr="00D80070">
              <w:rPr>
                <w:rFonts w:ascii="Times New Roman" w:hAnsi="Times New Roman"/>
                <w:sz w:val="20"/>
                <w:rPrChange w:id="1254" w:author="Nigel Laflin" w:date="2011-04-13T14:09:00Z">
                  <w:rPr>
                    <w:rFonts w:ascii="Times New Roman" w:eastAsia="Times New Roman" w:hAnsi="Times New Roman"/>
                    <w:b/>
                    <w:bCs/>
                    <w:i/>
                    <w:iCs/>
                    <w:sz w:val="20"/>
                    <w:szCs w:val="26"/>
                    <w:vertAlign w:val="superscript"/>
                    <w:lang w:val="en-US" w:eastAsia="en-US"/>
                  </w:rPr>
                </w:rPrChange>
              </w:rPr>
              <w:t>- mono, stereo, surround sound</w:t>
            </w:r>
          </w:p>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255" w:author="Nigel Laflin" w:date="2011-04-13T14:09:00Z">
                  <w:rPr>
                    <w:rFonts w:ascii="Times New Roman" w:eastAsia="Times New Roman" w:hAnsi="Times New Roman"/>
                    <w:b/>
                    <w:bCs/>
                    <w:i/>
                    <w:iCs/>
                    <w:sz w:val="20"/>
                    <w:szCs w:val="26"/>
                    <w:vertAlign w:val="superscript"/>
                    <w:lang w:val="en-US" w:eastAsia="en-US"/>
                  </w:rPr>
                </w:rPrChange>
              </w:rPr>
              <w:t xml:space="preserve">- </w:t>
            </w:r>
            <w:proofErr w:type="gramStart"/>
            <w:r w:rsidRPr="00D80070">
              <w:rPr>
                <w:rFonts w:ascii="Times New Roman" w:hAnsi="Times New Roman"/>
                <w:sz w:val="20"/>
                <w:rPrChange w:id="1256" w:author="Nigel Laflin" w:date="2011-04-13T14:09:00Z">
                  <w:rPr>
                    <w:rFonts w:ascii="Times New Roman" w:eastAsia="Times New Roman" w:hAnsi="Times New Roman"/>
                    <w:b/>
                    <w:bCs/>
                    <w:i/>
                    <w:iCs/>
                    <w:sz w:val="20"/>
                    <w:szCs w:val="26"/>
                    <w:vertAlign w:val="superscript"/>
                    <w:lang w:val="en-US" w:eastAsia="en-US"/>
                  </w:rPr>
                </w:rPrChange>
              </w:rPr>
              <w:t>full</w:t>
            </w:r>
            <w:proofErr w:type="gramEnd"/>
            <w:r w:rsidRPr="00D80070">
              <w:rPr>
                <w:rFonts w:ascii="Times New Roman" w:hAnsi="Times New Roman"/>
                <w:sz w:val="20"/>
                <w:rPrChange w:id="1257" w:author="Nigel Laflin" w:date="2011-04-13T14:09:00Z">
                  <w:rPr>
                    <w:rFonts w:ascii="Times New Roman" w:eastAsia="Times New Roman" w:hAnsi="Times New Roman"/>
                    <w:b/>
                    <w:bCs/>
                    <w:i/>
                    <w:iCs/>
                    <w:sz w:val="20"/>
                    <w:szCs w:val="26"/>
                    <w:vertAlign w:val="superscript"/>
                    <w:lang w:val="en-US" w:eastAsia="en-US"/>
                  </w:rPr>
                </w:rPrChange>
              </w:rPr>
              <w:t xml:space="preserve"> range of standardized multimedia and data services (DAB compatible) advanced text, images, EPG, traffic, individual B2B data, etc. </w:t>
            </w:r>
          </w:p>
          <w:p w:rsidR="00DC09C6" w:rsidRPr="00CD0041" w:rsidRDefault="00D80070" w:rsidP="00DC09C6">
            <w:pPr>
              <w:pStyle w:val="BodyText"/>
              <w:ind w:left="0" w:firstLine="0"/>
              <w:rPr>
                <w:rFonts w:ascii="Times New Roman" w:hAnsi="Times New Roman"/>
                <w:sz w:val="20"/>
                <w:shd w:val="clear" w:color="auto" w:fill="FFFF00"/>
              </w:rPr>
            </w:pPr>
            <w:r w:rsidRPr="00D80070">
              <w:rPr>
                <w:rFonts w:ascii="Times New Roman" w:hAnsi="Times New Roman"/>
                <w:sz w:val="20"/>
                <w:rPrChange w:id="1258" w:author="Nigel Laflin" w:date="2011-04-13T14:09:00Z">
                  <w:rPr>
                    <w:rFonts w:ascii="Times New Roman" w:eastAsia="Times New Roman" w:hAnsi="Times New Roman"/>
                    <w:b/>
                    <w:bCs/>
                    <w:i/>
                    <w:iCs/>
                    <w:sz w:val="20"/>
                    <w:szCs w:val="26"/>
                    <w:vertAlign w:val="superscript"/>
                    <w:lang w:val="en-US" w:eastAsia="en-US"/>
                  </w:rPr>
                </w:rPrChange>
              </w:rPr>
              <w:t>- emergency alert/warning with receiver re-tuning, audio and (multi-lingual) text information</w:t>
            </w:r>
          </w:p>
        </w:tc>
        <w:tc>
          <w:tcPr>
            <w:tcW w:w="2249" w:type="dxa"/>
          </w:tcPr>
          <w:p w:rsidR="00DC09C6" w:rsidRPr="00CD0041" w:rsidRDefault="00D80070" w:rsidP="00DC09C6">
            <w:pPr>
              <w:pStyle w:val="BodyText"/>
              <w:snapToGrid w:val="0"/>
              <w:spacing w:before="60" w:after="0"/>
              <w:ind w:left="0" w:firstLine="0"/>
              <w:rPr>
                <w:rFonts w:ascii="Times New Roman" w:hAnsi="Times New Roman"/>
                <w:sz w:val="20"/>
              </w:rPr>
            </w:pPr>
            <w:r w:rsidRPr="00D80070">
              <w:rPr>
                <w:rFonts w:ascii="Times New Roman" w:hAnsi="Times New Roman"/>
                <w:sz w:val="20"/>
                <w:rPrChange w:id="1259" w:author="Nigel Laflin" w:date="2011-04-13T14:09:00Z">
                  <w:rPr>
                    <w:rFonts w:ascii="Times New Roman" w:eastAsia="Times New Roman" w:hAnsi="Times New Roman"/>
                    <w:b/>
                    <w:bCs/>
                    <w:i/>
                    <w:iCs/>
                    <w:sz w:val="20"/>
                    <w:szCs w:val="26"/>
                    <w:vertAlign w:val="superscript"/>
                    <w:lang w:val="en-US" w:eastAsia="en-US"/>
                  </w:rPr>
                </w:rPrChange>
              </w:rPr>
              <w:t>- fixed, portable (indoor and outdoor), mobile reception</w:t>
            </w:r>
          </w:p>
          <w:p w:rsidR="00DC09C6" w:rsidRPr="00CD0041" w:rsidRDefault="00D80070" w:rsidP="00DC09C6">
            <w:pPr>
              <w:pStyle w:val="BodyText"/>
              <w:snapToGrid w:val="0"/>
              <w:spacing w:before="60"/>
              <w:ind w:left="0" w:firstLine="0"/>
              <w:rPr>
                <w:rFonts w:ascii="Times New Roman" w:hAnsi="Times New Roman"/>
                <w:sz w:val="20"/>
              </w:rPr>
            </w:pPr>
            <w:r w:rsidRPr="00D80070">
              <w:rPr>
                <w:rFonts w:ascii="Times New Roman" w:hAnsi="Times New Roman"/>
                <w:sz w:val="20"/>
                <w:rPrChange w:id="1260" w:author="Nigel Laflin" w:date="2011-04-13T14:09:00Z">
                  <w:rPr>
                    <w:rFonts w:ascii="Times New Roman" w:eastAsia="Times New Roman" w:hAnsi="Times New Roman"/>
                    <w:b/>
                    <w:bCs/>
                    <w:i/>
                    <w:iCs/>
                    <w:sz w:val="20"/>
                    <w:szCs w:val="26"/>
                    <w:vertAlign w:val="superscript"/>
                    <w:lang w:val="en-US" w:eastAsia="en-US"/>
                  </w:rPr>
                </w:rPrChange>
              </w:rPr>
              <w:t>- a number of programmes (multiplex) in one channel</w:t>
            </w:r>
          </w:p>
          <w:p w:rsidR="00DC09C6" w:rsidRPr="00CD0041" w:rsidRDefault="00D80070" w:rsidP="00DC09C6">
            <w:pPr>
              <w:pStyle w:val="BodyText"/>
              <w:snapToGrid w:val="0"/>
              <w:spacing w:before="60"/>
              <w:ind w:left="0" w:firstLine="0"/>
              <w:rPr>
                <w:rFonts w:ascii="Times New Roman" w:hAnsi="Times New Roman"/>
                <w:sz w:val="20"/>
              </w:rPr>
            </w:pPr>
            <w:r w:rsidRPr="00D80070">
              <w:rPr>
                <w:rFonts w:ascii="Times New Roman" w:hAnsi="Times New Roman"/>
                <w:sz w:val="20"/>
                <w:rPrChange w:id="1261" w:author="Nigel Laflin" w:date="2011-04-13T14:09:00Z">
                  <w:rPr>
                    <w:rFonts w:ascii="Times New Roman" w:eastAsia="Times New Roman" w:hAnsi="Times New Roman"/>
                    <w:b/>
                    <w:bCs/>
                    <w:i/>
                    <w:iCs/>
                    <w:sz w:val="20"/>
                    <w:szCs w:val="26"/>
                    <w:vertAlign w:val="superscript"/>
                    <w:lang w:val="en-US" w:eastAsia="en-US"/>
                  </w:rPr>
                </w:rPrChange>
              </w:rPr>
              <w:t>- each programme may contain audio, video, text, static images and other multimedia information</w:t>
            </w:r>
          </w:p>
          <w:p w:rsidR="00DC09C6" w:rsidRPr="00CD0041" w:rsidRDefault="00D80070" w:rsidP="00DC09C6">
            <w:pPr>
              <w:pStyle w:val="BodyText"/>
              <w:ind w:left="0" w:firstLine="0"/>
              <w:rPr>
                <w:rFonts w:ascii="Times New Roman" w:hAnsi="Times New Roman"/>
                <w:sz w:val="20"/>
                <w:shd w:val="clear" w:color="auto" w:fill="FFFF00"/>
              </w:rPr>
            </w:pPr>
            <w:r w:rsidRPr="00D80070">
              <w:rPr>
                <w:rFonts w:ascii="Times New Roman" w:hAnsi="Times New Roman"/>
                <w:sz w:val="20"/>
                <w:rPrChange w:id="1262" w:author="Nigel Laflin" w:date="2011-04-13T14:09:00Z">
                  <w:rPr>
                    <w:rFonts w:ascii="Times New Roman" w:eastAsia="Times New Roman" w:hAnsi="Times New Roman"/>
                    <w:b/>
                    <w:bCs/>
                    <w:i/>
                    <w:iCs/>
                    <w:sz w:val="20"/>
                    <w:szCs w:val="26"/>
                    <w:vertAlign w:val="superscript"/>
                    <w:lang w:val="en-US" w:eastAsia="en-US"/>
                  </w:rPr>
                </w:rPrChange>
              </w:rPr>
              <w:t>- mono / stereo / multichannel audio</w:t>
            </w:r>
          </w:p>
        </w:tc>
      </w:tr>
      <w:tr w:rsidR="00DC09C6" w:rsidRPr="00CD0041" w:rsidTr="00DC09C6">
        <w:tc>
          <w:tcPr>
            <w:tcW w:w="1599" w:type="dxa"/>
          </w:tcPr>
          <w:p w:rsidR="00DC09C6" w:rsidRPr="00CD0041" w:rsidRDefault="00D80070" w:rsidP="00DC09C6">
            <w:pPr>
              <w:pStyle w:val="BodyText"/>
              <w:ind w:left="6" w:hanging="6"/>
              <w:rPr>
                <w:rFonts w:ascii="Times New Roman" w:hAnsi="Times New Roman"/>
                <w:sz w:val="20"/>
              </w:rPr>
            </w:pPr>
            <w:r w:rsidRPr="00D80070">
              <w:rPr>
                <w:rFonts w:ascii="Times New Roman" w:hAnsi="Times New Roman"/>
                <w:sz w:val="20"/>
                <w:rPrChange w:id="1263" w:author="Nigel Laflin" w:date="2011-04-13T14:09:00Z">
                  <w:rPr>
                    <w:rFonts w:ascii="Times New Roman" w:eastAsia="Times New Roman" w:hAnsi="Times New Roman"/>
                    <w:b/>
                    <w:bCs/>
                    <w:i/>
                    <w:iCs/>
                    <w:sz w:val="20"/>
                    <w:szCs w:val="26"/>
                    <w:vertAlign w:val="superscript"/>
                    <w:lang w:val="en-US" w:eastAsia="en-US"/>
                  </w:rPr>
                </w:rPrChange>
              </w:rPr>
              <w:t>coverage</w:t>
            </w:r>
          </w:p>
        </w:tc>
        <w:tc>
          <w:tcPr>
            <w:tcW w:w="2977" w:type="dxa"/>
          </w:tcPr>
          <w:p w:rsidR="00DC09C6" w:rsidRPr="00CD0041" w:rsidRDefault="00D80070" w:rsidP="00DC09C6">
            <w:pPr>
              <w:pStyle w:val="BodyText"/>
              <w:ind w:left="-1" w:firstLine="0"/>
              <w:rPr>
                <w:rFonts w:ascii="Times New Roman" w:hAnsi="Times New Roman"/>
                <w:sz w:val="20"/>
              </w:rPr>
            </w:pPr>
            <w:r w:rsidRPr="00D80070">
              <w:rPr>
                <w:rFonts w:ascii="Times New Roman" w:hAnsi="Times New Roman"/>
                <w:sz w:val="20"/>
                <w:rPrChange w:id="1264" w:author="Nigel Laflin" w:date="2011-04-13T14:09:00Z">
                  <w:rPr>
                    <w:rFonts w:ascii="Times New Roman" w:eastAsia="Times New Roman" w:hAnsi="Times New Roman"/>
                    <w:b/>
                    <w:bCs/>
                    <w:i/>
                    <w:iCs/>
                    <w:sz w:val="20"/>
                    <w:szCs w:val="26"/>
                    <w:vertAlign w:val="superscript"/>
                    <w:lang w:val="en-US" w:eastAsia="en-US"/>
                  </w:rPr>
                </w:rPrChange>
              </w:rPr>
              <w:t>community, local, regional, nationwide</w:t>
            </w:r>
          </w:p>
        </w:tc>
        <w:tc>
          <w:tcPr>
            <w:tcW w:w="3092" w:type="dxa"/>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265" w:author="Nigel Laflin" w:date="2011-04-13T14:09:00Z">
                  <w:rPr>
                    <w:rFonts w:ascii="Times New Roman" w:eastAsia="Times New Roman" w:hAnsi="Times New Roman"/>
                    <w:b/>
                    <w:bCs/>
                    <w:i/>
                    <w:iCs/>
                    <w:sz w:val="20"/>
                    <w:szCs w:val="26"/>
                    <w:vertAlign w:val="superscript"/>
                    <w:lang w:val="en-US" w:eastAsia="en-US"/>
                  </w:rPr>
                </w:rPrChange>
              </w:rPr>
              <w:t>community, local, regional, nationwide</w:t>
            </w:r>
          </w:p>
        </w:tc>
        <w:tc>
          <w:tcPr>
            <w:tcW w:w="2249" w:type="dxa"/>
          </w:tcPr>
          <w:p w:rsidR="00DC09C6" w:rsidRPr="00CD0041" w:rsidRDefault="00D80070" w:rsidP="00DC09C6">
            <w:pPr>
              <w:pStyle w:val="BodyText"/>
              <w:ind w:left="0" w:hanging="27"/>
              <w:rPr>
                <w:rFonts w:ascii="Times New Roman" w:hAnsi="Times New Roman"/>
                <w:sz w:val="20"/>
              </w:rPr>
            </w:pPr>
            <w:r w:rsidRPr="00D80070">
              <w:rPr>
                <w:rFonts w:ascii="Times New Roman" w:hAnsi="Times New Roman"/>
                <w:sz w:val="20"/>
                <w:rPrChange w:id="1266" w:author="Nigel Laflin" w:date="2011-04-13T14:09:00Z">
                  <w:rPr>
                    <w:rFonts w:ascii="Times New Roman" w:eastAsia="Times New Roman" w:hAnsi="Times New Roman"/>
                    <w:b/>
                    <w:bCs/>
                    <w:i/>
                    <w:iCs/>
                    <w:sz w:val="20"/>
                    <w:szCs w:val="26"/>
                    <w:vertAlign w:val="superscript"/>
                    <w:lang w:val="en-US" w:eastAsia="en-US"/>
                  </w:rPr>
                </w:rPrChange>
              </w:rPr>
              <w:t>- community, local, regional, nationwide</w:t>
            </w:r>
          </w:p>
        </w:tc>
      </w:tr>
      <w:tr w:rsidR="00DC09C6" w:rsidRPr="00CD0041" w:rsidTr="00DC09C6">
        <w:tc>
          <w:tcPr>
            <w:tcW w:w="1599" w:type="dxa"/>
          </w:tcPr>
          <w:p w:rsidR="00DC09C6" w:rsidRPr="00CD0041" w:rsidRDefault="00D80070" w:rsidP="00DC09C6">
            <w:pPr>
              <w:pStyle w:val="BodyText"/>
              <w:ind w:left="6" w:hanging="6"/>
              <w:rPr>
                <w:rFonts w:ascii="Times New Roman" w:hAnsi="Times New Roman"/>
                <w:sz w:val="20"/>
              </w:rPr>
            </w:pPr>
            <w:proofErr w:type="spellStart"/>
            <w:r w:rsidRPr="00D80070">
              <w:rPr>
                <w:rFonts w:ascii="Times New Roman" w:hAnsi="Times New Roman"/>
                <w:sz w:val="20"/>
                <w:rPrChange w:id="1267" w:author="Nigel Laflin" w:date="2011-04-13T14:09:00Z">
                  <w:rPr>
                    <w:rFonts w:ascii="Times New Roman" w:eastAsia="Times New Roman" w:hAnsi="Times New Roman"/>
                    <w:b/>
                    <w:bCs/>
                    <w:i/>
                    <w:iCs/>
                    <w:sz w:val="20"/>
                    <w:szCs w:val="26"/>
                    <w:vertAlign w:val="superscript"/>
                    <w:lang w:val="en-US" w:eastAsia="en-US"/>
                  </w:rPr>
                </w:rPrChange>
              </w:rPr>
              <w:t>QoS</w:t>
            </w:r>
            <w:proofErr w:type="spellEnd"/>
          </w:p>
        </w:tc>
        <w:tc>
          <w:tcPr>
            <w:tcW w:w="2977" w:type="dxa"/>
          </w:tcPr>
          <w:p w:rsidR="00DC09C6" w:rsidRPr="00CD0041" w:rsidRDefault="00D80070" w:rsidP="00DC09C6">
            <w:pPr>
              <w:pStyle w:val="BodyText"/>
              <w:ind w:left="-1" w:firstLine="0"/>
              <w:rPr>
                <w:rFonts w:ascii="Times New Roman" w:hAnsi="Times New Roman"/>
                <w:sz w:val="20"/>
              </w:rPr>
            </w:pPr>
            <w:r w:rsidRPr="00D80070">
              <w:rPr>
                <w:rFonts w:ascii="Times New Roman" w:hAnsi="Times New Roman"/>
                <w:sz w:val="20"/>
                <w:rPrChange w:id="1268" w:author="Nigel Laflin" w:date="2011-04-13T14:09:00Z">
                  <w:rPr>
                    <w:rFonts w:ascii="Times New Roman" w:eastAsia="Times New Roman" w:hAnsi="Times New Roman"/>
                    <w:b/>
                    <w:bCs/>
                    <w:i/>
                    <w:iCs/>
                    <w:sz w:val="20"/>
                    <w:szCs w:val="26"/>
                    <w:vertAlign w:val="superscript"/>
                    <w:lang w:val="en-US" w:eastAsia="en-US"/>
                  </w:rPr>
                </w:rPrChange>
              </w:rPr>
              <w:t>- good audio quality for fixed reception</w:t>
            </w:r>
          </w:p>
          <w:p w:rsidR="00DC09C6" w:rsidRPr="00CD0041" w:rsidRDefault="00D80070" w:rsidP="00DC09C6">
            <w:pPr>
              <w:pStyle w:val="BodyText"/>
              <w:ind w:left="-1" w:firstLine="0"/>
              <w:rPr>
                <w:rFonts w:ascii="Times New Roman" w:hAnsi="Times New Roman"/>
                <w:sz w:val="20"/>
              </w:rPr>
            </w:pPr>
            <w:r w:rsidRPr="00D80070">
              <w:rPr>
                <w:rFonts w:ascii="Times New Roman" w:hAnsi="Times New Roman"/>
                <w:sz w:val="20"/>
                <w:rPrChange w:id="1269" w:author="Nigel Laflin" w:date="2011-04-13T14:09:00Z">
                  <w:rPr>
                    <w:rFonts w:ascii="Times New Roman" w:eastAsia="Times New Roman" w:hAnsi="Times New Roman"/>
                    <w:b/>
                    <w:bCs/>
                    <w:i/>
                    <w:iCs/>
                    <w:sz w:val="20"/>
                    <w:szCs w:val="26"/>
                    <w:vertAlign w:val="superscript"/>
                    <w:lang w:val="en-US" w:eastAsia="en-US"/>
                  </w:rPr>
                </w:rPrChange>
              </w:rPr>
              <w:t>- graceful degradation</w:t>
            </w:r>
          </w:p>
          <w:p w:rsidR="00DC09C6" w:rsidRPr="00CD0041" w:rsidRDefault="00D80070" w:rsidP="00DC09C6">
            <w:pPr>
              <w:pStyle w:val="BodyText"/>
              <w:ind w:left="-1" w:firstLine="0"/>
              <w:rPr>
                <w:rFonts w:ascii="Times New Roman" w:hAnsi="Times New Roman"/>
                <w:sz w:val="20"/>
              </w:rPr>
            </w:pPr>
            <w:r w:rsidRPr="00D80070">
              <w:rPr>
                <w:rFonts w:ascii="Times New Roman" w:hAnsi="Times New Roman"/>
                <w:sz w:val="20"/>
                <w:rPrChange w:id="1270" w:author="Nigel Laflin" w:date="2011-04-13T14:09:00Z">
                  <w:rPr>
                    <w:rFonts w:ascii="Times New Roman" w:eastAsia="Times New Roman" w:hAnsi="Times New Roman"/>
                    <w:b/>
                    <w:bCs/>
                    <w:i/>
                    <w:iCs/>
                    <w:sz w:val="20"/>
                    <w:szCs w:val="26"/>
                    <w:vertAlign w:val="superscript"/>
                    <w:lang w:val="en-US" w:eastAsia="en-US"/>
                  </w:rPr>
                </w:rPrChange>
              </w:rPr>
              <w:t>- independent of demand</w:t>
            </w:r>
          </w:p>
        </w:tc>
        <w:tc>
          <w:tcPr>
            <w:tcW w:w="3092" w:type="dxa"/>
          </w:tcPr>
          <w:p w:rsidR="00DC09C6" w:rsidRPr="00CD0041" w:rsidRDefault="00D80070" w:rsidP="00DC09C6">
            <w:pPr>
              <w:pStyle w:val="BodyText"/>
              <w:snapToGrid w:val="0"/>
              <w:spacing w:before="60" w:after="0"/>
              <w:ind w:left="0" w:firstLine="0"/>
              <w:rPr>
                <w:rFonts w:ascii="Times New Roman" w:hAnsi="Times New Roman"/>
                <w:sz w:val="20"/>
              </w:rPr>
            </w:pPr>
            <w:r w:rsidRPr="00D80070">
              <w:rPr>
                <w:rFonts w:ascii="Times New Roman" w:hAnsi="Times New Roman"/>
                <w:sz w:val="20"/>
                <w:rPrChange w:id="1271" w:author="Nigel Laflin" w:date="2011-04-13T14:09:00Z">
                  <w:rPr>
                    <w:rFonts w:ascii="Times New Roman" w:eastAsia="Times New Roman" w:hAnsi="Times New Roman"/>
                    <w:b/>
                    <w:bCs/>
                    <w:i/>
                    <w:iCs/>
                    <w:sz w:val="20"/>
                    <w:szCs w:val="26"/>
                    <w:vertAlign w:val="superscript"/>
                    <w:lang w:val="en-US" w:eastAsia="en-US"/>
                  </w:rPr>
                </w:rPrChange>
              </w:rPr>
              <w:t>- very good and undisturbed audio quality (up to CD like)</w:t>
            </w:r>
          </w:p>
          <w:p w:rsidR="00DC09C6" w:rsidRPr="00CD0041" w:rsidRDefault="00D80070" w:rsidP="00DC09C6">
            <w:pPr>
              <w:pStyle w:val="BodyText"/>
              <w:snapToGrid w:val="0"/>
              <w:spacing w:before="60" w:after="0"/>
              <w:ind w:left="0" w:firstLine="0"/>
              <w:rPr>
                <w:rFonts w:ascii="Times New Roman" w:hAnsi="Times New Roman"/>
                <w:sz w:val="20"/>
              </w:rPr>
            </w:pPr>
            <w:r w:rsidRPr="00D80070">
              <w:rPr>
                <w:rFonts w:ascii="Times New Roman" w:hAnsi="Times New Roman"/>
                <w:sz w:val="20"/>
                <w:rPrChange w:id="1272" w:author="Nigel Laflin" w:date="2011-04-13T14:09:00Z">
                  <w:rPr>
                    <w:rFonts w:ascii="Times New Roman" w:eastAsia="Times New Roman" w:hAnsi="Times New Roman"/>
                    <w:b/>
                    <w:bCs/>
                    <w:i/>
                    <w:iCs/>
                    <w:sz w:val="20"/>
                    <w:szCs w:val="26"/>
                    <w:vertAlign w:val="superscript"/>
                    <w:lang w:val="en-US" w:eastAsia="en-US"/>
                  </w:rPr>
                </w:rPrChange>
              </w:rPr>
              <w:t>- soft fade-out/fade-in of audio</w:t>
            </w:r>
          </w:p>
          <w:p w:rsidR="00DC09C6" w:rsidRPr="00CD0041" w:rsidRDefault="00D80070" w:rsidP="00DC09C6">
            <w:pPr>
              <w:pStyle w:val="BodyText"/>
              <w:snapToGrid w:val="0"/>
              <w:spacing w:before="60" w:after="0"/>
              <w:ind w:left="0" w:firstLine="0"/>
              <w:rPr>
                <w:rFonts w:ascii="Times New Roman" w:hAnsi="Times New Roman"/>
                <w:sz w:val="20"/>
              </w:rPr>
            </w:pPr>
            <w:r w:rsidRPr="00D80070">
              <w:rPr>
                <w:rFonts w:ascii="Times New Roman" w:hAnsi="Times New Roman"/>
                <w:sz w:val="20"/>
                <w:rPrChange w:id="1273" w:author="Nigel Laflin" w:date="2011-04-13T14:09:00Z">
                  <w:rPr>
                    <w:rFonts w:ascii="Times New Roman" w:eastAsia="Times New Roman" w:hAnsi="Times New Roman"/>
                    <w:b/>
                    <w:bCs/>
                    <w:i/>
                    <w:iCs/>
                    <w:sz w:val="20"/>
                    <w:szCs w:val="26"/>
                    <w:vertAlign w:val="superscript"/>
                    <w:lang w:val="en-US" w:eastAsia="en-US"/>
                  </w:rPr>
                </w:rPrChange>
              </w:rPr>
              <w:t>- seamless switching DRM-DRM, DRM-FM, DRM-AM, DRM-DAB supported</w:t>
            </w:r>
          </w:p>
          <w:p w:rsidR="00DC09C6" w:rsidRPr="00CD0041" w:rsidRDefault="00D80070" w:rsidP="00DC09C6">
            <w:pPr>
              <w:pStyle w:val="BodyText"/>
              <w:rPr>
                <w:rFonts w:ascii="Times New Roman" w:hAnsi="Times New Roman"/>
                <w:sz w:val="20"/>
              </w:rPr>
            </w:pPr>
            <w:r w:rsidRPr="00D80070">
              <w:rPr>
                <w:rFonts w:ascii="Times New Roman" w:hAnsi="Times New Roman"/>
                <w:sz w:val="20"/>
                <w:rPrChange w:id="1274" w:author="Nigel Laflin" w:date="2011-04-13T14:09:00Z">
                  <w:rPr>
                    <w:rFonts w:ascii="Times New Roman" w:eastAsia="Times New Roman" w:hAnsi="Times New Roman"/>
                    <w:b/>
                    <w:bCs/>
                    <w:i/>
                    <w:iCs/>
                    <w:sz w:val="20"/>
                    <w:szCs w:val="26"/>
                    <w:vertAlign w:val="superscript"/>
                    <w:lang w:val="en-US" w:eastAsia="en-US"/>
                  </w:rPr>
                </w:rPrChange>
              </w:rPr>
              <w:t>- independent of demand</w:t>
            </w:r>
          </w:p>
        </w:tc>
        <w:tc>
          <w:tcPr>
            <w:tcW w:w="2249" w:type="dxa"/>
          </w:tcPr>
          <w:p w:rsidR="00DC09C6" w:rsidRPr="00CD0041" w:rsidRDefault="00D80070" w:rsidP="00DC09C6">
            <w:pPr>
              <w:pStyle w:val="BodyText"/>
              <w:snapToGrid w:val="0"/>
              <w:spacing w:before="60" w:after="0"/>
              <w:ind w:left="0" w:firstLine="0"/>
              <w:rPr>
                <w:rFonts w:ascii="Times New Roman" w:hAnsi="Times New Roman"/>
                <w:sz w:val="20"/>
              </w:rPr>
            </w:pPr>
            <w:r w:rsidRPr="00D80070">
              <w:rPr>
                <w:rFonts w:ascii="Times New Roman" w:hAnsi="Times New Roman"/>
                <w:sz w:val="20"/>
                <w:rPrChange w:id="1275" w:author="Nigel Laflin" w:date="2011-04-13T14:09:00Z">
                  <w:rPr>
                    <w:rFonts w:ascii="Times New Roman" w:eastAsia="Times New Roman" w:hAnsi="Times New Roman"/>
                    <w:b/>
                    <w:bCs/>
                    <w:i/>
                    <w:iCs/>
                    <w:sz w:val="20"/>
                    <w:szCs w:val="26"/>
                    <w:vertAlign w:val="superscript"/>
                    <w:lang w:val="en-US" w:eastAsia="en-US"/>
                  </w:rPr>
                </w:rPrChange>
              </w:rPr>
              <w:t>- good audio quality for any type of reception</w:t>
            </w:r>
          </w:p>
          <w:p w:rsidR="00DC09C6" w:rsidRPr="00CD0041" w:rsidRDefault="00D80070" w:rsidP="00DC09C6">
            <w:pPr>
              <w:pStyle w:val="BodyText"/>
              <w:snapToGrid w:val="0"/>
              <w:spacing w:before="60" w:after="0"/>
              <w:ind w:left="0" w:firstLine="0"/>
              <w:rPr>
                <w:rFonts w:ascii="Times New Roman" w:hAnsi="Times New Roman"/>
                <w:sz w:val="20"/>
              </w:rPr>
            </w:pPr>
            <w:r w:rsidRPr="00D80070">
              <w:rPr>
                <w:rFonts w:ascii="Times New Roman" w:hAnsi="Times New Roman"/>
                <w:sz w:val="20"/>
                <w:rPrChange w:id="1276" w:author="Nigel Laflin" w:date="2011-04-13T14:09:00Z">
                  <w:rPr>
                    <w:rFonts w:ascii="Times New Roman" w:eastAsia="Times New Roman" w:hAnsi="Times New Roman"/>
                    <w:b/>
                    <w:bCs/>
                    <w:i/>
                    <w:iCs/>
                    <w:sz w:val="20"/>
                    <w:szCs w:val="26"/>
                    <w:vertAlign w:val="superscript"/>
                    <w:lang w:val="en-US" w:eastAsia="en-US"/>
                  </w:rPr>
                </w:rPrChange>
              </w:rPr>
              <w:t>- non-graceful degradation</w:t>
            </w:r>
          </w:p>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277" w:author="Nigel Laflin" w:date="2011-04-13T14:09:00Z">
                  <w:rPr>
                    <w:rFonts w:ascii="Times New Roman" w:eastAsia="Times New Roman" w:hAnsi="Times New Roman"/>
                    <w:b/>
                    <w:bCs/>
                    <w:i/>
                    <w:iCs/>
                    <w:sz w:val="20"/>
                    <w:szCs w:val="26"/>
                    <w:vertAlign w:val="superscript"/>
                    <w:lang w:val="en-US" w:eastAsia="en-US"/>
                  </w:rPr>
                </w:rPrChange>
              </w:rPr>
              <w:t>- independent of demand</w:t>
            </w:r>
          </w:p>
        </w:tc>
      </w:tr>
      <w:tr w:rsidR="00DC09C6" w:rsidRPr="00CD0041" w:rsidTr="00DC09C6">
        <w:tc>
          <w:tcPr>
            <w:tcW w:w="1599" w:type="dxa"/>
          </w:tcPr>
          <w:p w:rsidR="00DC09C6" w:rsidRPr="00CD0041" w:rsidRDefault="00D80070" w:rsidP="00DC09C6">
            <w:pPr>
              <w:pStyle w:val="BodyText"/>
              <w:ind w:left="6" w:hanging="6"/>
              <w:rPr>
                <w:rFonts w:ascii="Times New Roman" w:hAnsi="Times New Roman"/>
                <w:sz w:val="20"/>
              </w:rPr>
            </w:pPr>
            <w:r w:rsidRPr="00D80070">
              <w:rPr>
                <w:rFonts w:ascii="Times New Roman" w:hAnsi="Times New Roman"/>
                <w:sz w:val="20"/>
                <w:rPrChange w:id="1278" w:author="Nigel Laflin" w:date="2011-04-13T14:09:00Z">
                  <w:rPr>
                    <w:rFonts w:ascii="Times New Roman" w:eastAsia="Times New Roman" w:hAnsi="Times New Roman"/>
                    <w:b/>
                    <w:bCs/>
                    <w:i/>
                    <w:iCs/>
                    <w:sz w:val="20"/>
                    <w:szCs w:val="26"/>
                    <w:vertAlign w:val="superscript"/>
                    <w:lang w:val="en-US" w:eastAsia="en-US"/>
                  </w:rPr>
                </w:rPrChange>
              </w:rPr>
              <w:t>availability of equipment</w:t>
            </w:r>
          </w:p>
        </w:tc>
        <w:tc>
          <w:tcPr>
            <w:tcW w:w="2977" w:type="dxa"/>
          </w:tcPr>
          <w:p w:rsidR="00DC09C6" w:rsidRPr="00CD0041" w:rsidRDefault="00D80070" w:rsidP="00DC09C6">
            <w:pPr>
              <w:pStyle w:val="BodyText"/>
              <w:ind w:left="-1" w:firstLine="0"/>
              <w:rPr>
                <w:rFonts w:ascii="Times New Roman" w:hAnsi="Times New Roman"/>
                <w:sz w:val="20"/>
              </w:rPr>
            </w:pPr>
            <w:r w:rsidRPr="00D80070">
              <w:rPr>
                <w:rFonts w:ascii="Times New Roman" w:hAnsi="Times New Roman"/>
                <w:sz w:val="20"/>
                <w:rPrChange w:id="1279" w:author="Nigel Laflin" w:date="2011-04-13T14:09:00Z">
                  <w:rPr>
                    <w:rFonts w:ascii="Times New Roman" w:eastAsia="Times New Roman" w:hAnsi="Times New Roman"/>
                    <w:b/>
                    <w:bCs/>
                    <w:i/>
                    <w:iCs/>
                    <w:sz w:val="20"/>
                    <w:szCs w:val="26"/>
                    <w:vertAlign w:val="superscript"/>
                    <w:lang w:val="en-US" w:eastAsia="en-US"/>
                  </w:rPr>
                </w:rPrChange>
              </w:rPr>
              <w:t>limited, both receivers and transmitters</w:t>
            </w:r>
          </w:p>
        </w:tc>
        <w:tc>
          <w:tcPr>
            <w:tcW w:w="3092" w:type="dxa"/>
          </w:tcPr>
          <w:p w:rsidR="00DC09C6" w:rsidRPr="00CD0041" w:rsidRDefault="00D80070" w:rsidP="00DC09C6">
            <w:pPr>
              <w:pStyle w:val="BodyText"/>
              <w:snapToGrid w:val="0"/>
              <w:spacing w:before="60" w:after="60"/>
              <w:ind w:left="0" w:firstLine="0"/>
              <w:rPr>
                <w:rFonts w:ascii="Times New Roman" w:hAnsi="Times New Roman"/>
                <w:sz w:val="20"/>
              </w:rPr>
            </w:pPr>
            <w:r w:rsidRPr="00D80070">
              <w:rPr>
                <w:rFonts w:ascii="Times New Roman" w:hAnsi="Times New Roman"/>
                <w:sz w:val="20"/>
                <w:rPrChange w:id="1280" w:author="Nigel Laflin" w:date="2011-04-13T14:09:00Z">
                  <w:rPr>
                    <w:rFonts w:ascii="Times New Roman" w:eastAsia="Times New Roman" w:hAnsi="Times New Roman"/>
                    <w:b/>
                    <w:bCs/>
                    <w:i/>
                    <w:iCs/>
                    <w:sz w:val="20"/>
                    <w:szCs w:val="26"/>
                    <w:vertAlign w:val="superscript"/>
                    <w:lang w:val="en-US" w:eastAsia="en-US"/>
                  </w:rPr>
                </w:rPrChange>
              </w:rPr>
              <w:t xml:space="preserve">- limited for Band I transmitters and receivers </w:t>
            </w:r>
          </w:p>
          <w:p w:rsidR="00DC09C6" w:rsidRPr="00CD0041" w:rsidRDefault="00D80070" w:rsidP="00DC09C6">
            <w:pPr>
              <w:pStyle w:val="BodyText"/>
              <w:snapToGrid w:val="0"/>
              <w:spacing w:before="60" w:after="60"/>
              <w:ind w:left="0" w:firstLine="0"/>
              <w:rPr>
                <w:rFonts w:ascii="Times New Roman" w:hAnsi="Times New Roman"/>
                <w:sz w:val="20"/>
              </w:rPr>
            </w:pPr>
            <w:r w:rsidRPr="00D80070">
              <w:rPr>
                <w:rFonts w:ascii="Times New Roman" w:hAnsi="Times New Roman"/>
                <w:sz w:val="20"/>
                <w:rPrChange w:id="1281" w:author="Nigel Laflin" w:date="2011-04-13T14:09:00Z">
                  <w:rPr>
                    <w:rFonts w:ascii="Times New Roman" w:eastAsia="Times New Roman" w:hAnsi="Times New Roman"/>
                    <w:b/>
                    <w:bCs/>
                    <w:i/>
                    <w:iCs/>
                    <w:sz w:val="20"/>
                    <w:szCs w:val="26"/>
                    <w:vertAlign w:val="superscript"/>
                    <w:lang w:val="en-US" w:eastAsia="en-US"/>
                  </w:rPr>
                </w:rPrChange>
              </w:rPr>
              <w:t>- good for DRM transmitter enhancements</w:t>
            </w:r>
          </w:p>
          <w:p w:rsidR="00D80070" w:rsidRDefault="00DC09C6" w:rsidP="00D80070">
            <w:pPr>
              <w:pStyle w:val="BodyText"/>
              <w:ind w:left="0" w:firstLine="0"/>
              <w:rPr>
                <w:rFonts w:ascii="Times New Roman" w:hAnsi="Times New Roman"/>
                <w:sz w:val="20"/>
              </w:rPr>
              <w:pPrChange w:id="1282" w:author="marc" w:date="2010-12-09T17:17:00Z">
                <w:pPr>
                  <w:pStyle w:val="BodyText"/>
                </w:pPr>
              </w:pPrChange>
            </w:pPr>
            <w:del w:id="1283" w:author="marc" w:date="2010-12-09T17:17:00Z">
              <w:r w:rsidRPr="00CD0041" w:rsidDel="00DC09C6">
                <w:rPr>
                  <w:rFonts w:ascii="Times New Roman" w:hAnsi="Times New Roman"/>
                  <w:sz w:val="20"/>
                </w:rPr>
                <w:lastRenderedPageBreak/>
                <w:delText xml:space="preserve">- </w:delText>
              </w:r>
            </w:del>
          </w:p>
        </w:tc>
        <w:tc>
          <w:tcPr>
            <w:tcW w:w="2249" w:type="dxa"/>
          </w:tcPr>
          <w:p w:rsidR="00DC09C6" w:rsidRPr="00CD0041" w:rsidRDefault="00DC09C6" w:rsidP="00DC09C6">
            <w:pPr>
              <w:pStyle w:val="BodyText"/>
              <w:ind w:left="-27" w:firstLine="0"/>
              <w:rPr>
                <w:rFonts w:ascii="Times New Roman" w:hAnsi="Times New Roman"/>
                <w:sz w:val="20"/>
              </w:rPr>
            </w:pPr>
            <w:r w:rsidRPr="00CD0041">
              <w:rPr>
                <w:rFonts w:ascii="Times New Roman" w:hAnsi="Times New Roman"/>
                <w:sz w:val="20"/>
              </w:rPr>
              <w:lastRenderedPageBreak/>
              <w:t>- mass production of receivers is planned in 2011</w:t>
            </w:r>
          </w:p>
        </w:tc>
      </w:tr>
      <w:tr w:rsidR="00DC09C6" w:rsidRPr="00CD0041" w:rsidTr="00DC09C6">
        <w:tc>
          <w:tcPr>
            <w:tcW w:w="1599" w:type="dxa"/>
          </w:tcPr>
          <w:p w:rsidR="00DC09C6" w:rsidRPr="00CD0041" w:rsidRDefault="00DC09C6" w:rsidP="00DC09C6">
            <w:pPr>
              <w:pStyle w:val="BodyText"/>
              <w:ind w:left="6" w:hanging="6"/>
              <w:rPr>
                <w:rFonts w:ascii="Times New Roman" w:hAnsi="Times New Roman"/>
                <w:sz w:val="20"/>
              </w:rPr>
            </w:pPr>
            <w:r w:rsidRPr="00CD0041">
              <w:rPr>
                <w:rFonts w:ascii="Times New Roman" w:hAnsi="Times New Roman"/>
                <w:sz w:val="20"/>
              </w:rPr>
              <w:lastRenderedPageBreak/>
              <w:t>costs</w:t>
            </w:r>
          </w:p>
        </w:tc>
        <w:tc>
          <w:tcPr>
            <w:tcW w:w="2977" w:type="dxa"/>
          </w:tcPr>
          <w:p w:rsidR="00DC09C6" w:rsidRPr="00CD0041" w:rsidRDefault="00DC09C6" w:rsidP="00DC09C6">
            <w:pPr>
              <w:pStyle w:val="BodyText"/>
              <w:ind w:left="-1" w:firstLine="0"/>
              <w:rPr>
                <w:rFonts w:ascii="Times New Roman" w:hAnsi="Times New Roman"/>
                <w:sz w:val="20"/>
              </w:rPr>
            </w:pPr>
            <w:r w:rsidRPr="00CD0041">
              <w:rPr>
                <w:rFonts w:ascii="Times New Roman" w:hAnsi="Times New Roman"/>
                <w:sz w:val="20"/>
              </w:rPr>
              <w:t>- medium distribution costs</w:t>
            </w:r>
          </w:p>
          <w:p w:rsidR="00DC09C6" w:rsidRPr="00CD0041" w:rsidRDefault="00DC09C6" w:rsidP="00DC09C6">
            <w:pPr>
              <w:pStyle w:val="BodyText"/>
              <w:ind w:left="-1" w:firstLine="0"/>
              <w:rPr>
                <w:rFonts w:ascii="Times New Roman" w:hAnsi="Times New Roman"/>
                <w:sz w:val="20"/>
              </w:rPr>
            </w:pPr>
            <w:r w:rsidRPr="00CD0041">
              <w:rPr>
                <w:rFonts w:ascii="Times New Roman" w:hAnsi="Times New Roman"/>
                <w:sz w:val="20"/>
              </w:rPr>
              <w:t>- most common receivers are inexpensive, available on a limited scale</w:t>
            </w:r>
          </w:p>
        </w:tc>
        <w:tc>
          <w:tcPr>
            <w:tcW w:w="3092" w:type="dxa"/>
          </w:tcPr>
          <w:p w:rsidR="00DC09C6" w:rsidRPr="00CD0041" w:rsidRDefault="00DC09C6" w:rsidP="00DC09C6">
            <w:pPr>
              <w:pStyle w:val="BodyText"/>
              <w:snapToGrid w:val="0"/>
              <w:spacing w:before="60" w:after="60"/>
              <w:ind w:left="-27" w:firstLine="27"/>
              <w:rPr>
                <w:rFonts w:ascii="Times New Roman" w:hAnsi="Times New Roman"/>
                <w:sz w:val="20"/>
              </w:rPr>
            </w:pPr>
            <w:r w:rsidRPr="00CD0041">
              <w:rPr>
                <w:rFonts w:ascii="Times New Roman" w:hAnsi="Times New Roman"/>
                <w:sz w:val="20"/>
              </w:rPr>
              <w:t xml:space="preserve">- medium transmission cost, lower than </w:t>
            </w:r>
            <w:proofErr w:type="spellStart"/>
            <w:r w:rsidRPr="00CD0041">
              <w:rPr>
                <w:rFonts w:ascii="Times New Roman" w:hAnsi="Times New Roman"/>
                <w:sz w:val="20"/>
              </w:rPr>
              <w:t>analog</w:t>
            </w:r>
            <w:proofErr w:type="spellEnd"/>
          </w:p>
          <w:p w:rsidR="00DC09C6" w:rsidRPr="00CD0041" w:rsidRDefault="00DC09C6" w:rsidP="00DC09C6">
            <w:pPr>
              <w:pStyle w:val="BodyText"/>
              <w:snapToGrid w:val="0"/>
              <w:spacing w:before="60" w:after="60"/>
              <w:ind w:left="0" w:firstLine="0"/>
              <w:rPr>
                <w:rFonts w:ascii="Times New Roman" w:hAnsi="Times New Roman"/>
                <w:sz w:val="20"/>
              </w:rPr>
            </w:pPr>
            <w:r w:rsidRPr="00CD0041">
              <w:rPr>
                <w:rFonts w:ascii="Times New Roman" w:hAnsi="Times New Roman"/>
                <w:sz w:val="20"/>
              </w:rPr>
              <w:t>- existing transmitters and infrastructure can often be upgraded to digital</w:t>
            </w:r>
          </w:p>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 free open source implementations available both on transmitter and receiver side</w:t>
            </w:r>
          </w:p>
        </w:tc>
        <w:tc>
          <w:tcPr>
            <w:tcW w:w="2249" w:type="dxa"/>
          </w:tcPr>
          <w:p w:rsidR="00DC09C6" w:rsidRPr="00CD0041" w:rsidRDefault="00DC09C6" w:rsidP="00DC09C6">
            <w:pPr>
              <w:pStyle w:val="BodyText"/>
              <w:snapToGrid w:val="0"/>
              <w:spacing w:before="60" w:after="0"/>
              <w:ind w:left="0" w:firstLine="0"/>
              <w:rPr>
                <w:rFonts w:ascii="Times New Roman" w:hAnsi="Times New Roman"/>
                <w:sz w:val="20"/>
              </w:rPr>
            </w:pPr>
            <w:r w:rsidRPr="00CD0041">
              <w:rPr>
                <w:rFonts w:ascii="Times New Roman" w:hAnsi="Times New Roman"/>
                <w:sz w:val="20"/>
              </w:rPr>
              <w:t>- medium distribution costs</w:t>
            </w:r>
          </w:p>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 production of different receivers is planned, including inexpensive with FM receiving capability</w:t>
            </w:r>
          </w:p>
        </w:tc>
      </w:tr>
      <w:tr w:rsidR="00DC09C6" w:rsidRPr="00CD0041" w:rsidTr="00DC09C6">
        <w:tc>
          <w:tcPr>
            <w:tcW w:w="1599" w:type="dxa"/>
          </w:tcPr>
          <w:p w:rsidR="00DC09C6" w:rsidRPr="00CD0041" w:rsidRDefault="00DC09C6" w:rsidP="00DC09C6">
            <w:pPr>
              <w:pStyle w:val="BodyText"/>
              <w:ind w:left="6" w:hanging="6"/>
              <w:rPr>
                <w:rFonts w:ascii="Times New Roman" w:hAnsi="Times New Roman"/>
                <w:sz w:val="20"/>
              </w:rPr>
            </w:pPr>
            <w:r w:rsidRPr="00CD0041">
              <w:rPr>
                <w:rFonts w:ascii="Times New Roman" w:hAnsi="Times New Roman"/>
                <w:sz w:val="20"/>
              </w:rPr>
              <w:t>capacity</w:t>
            </w:r>
          </w:p>
        </w:tc>
        <w:tc>
          <w:tcPr>
            <w:tcW w:w="2977" w:type="dxa"/>
          </w:tcPr>
          <w:p w:rsidR="00DC09C6" w:rsidRPr="00CD0041" w:rsidRDefault="00D80070" w:rsidP="00DC09C6">
            <w:pPr>
              <w:pStyle w:val="BodyText"/>
              <w:ind w:left="-1" w:firstLine="0"/>
              <w:rPr>
                <w:rFonts w:ascii="Times New Roman" w:hAnsi="Times New Roman"/>
                <w:sz w:val="20"/>
                <w:rPrChange w:id="1284" w:author="Nigel Laflin" w:date="2011-04-13T14:09:00Z">
                  <w:rPr>
                    <w:rFonts w:ascii="Times New Roman" w:hAnsi="Times New Roman"/>
                    <w:sz w:val="20"/>
                    <w:lang w:val="it-IT"/>
                  </w:rPr>
                </w:rPrChange>
              </w:rPr>
            </w:pPr>
            <w:r w:rsidRPr="00D80070">
              <w:rPr>
                <w:rFonts w:ascii="Times New Roman" w:hAnsi="Times New Roman"/>
                <w:sz w:val="20"/>
                <w:rPrChange w:id="1285" w:author="Nigel Laflin" w:date="2011-04-13T14:09:00Z">
                  <w:rPr>
                    <w:rFonts w:ascii="Times New Roman" w:hAnsi="Times New Roman"/>
                    <w:sz w:val="20"/>
                    <w:vertAlign w:val="superscript"/>
                    <w:lang w:val="it-IT"/>
                  </w:rPr>
                </w:rPrChange>
              </w:rPr>
              <w:t>- one audio service per channel</w:t>
            </w:r>
          </w:p>
        </w:tc>
        <w:tc>
          <w:tcPr>
            <w:tcW w:w="3092" w:type="dxa"/>
          </w:tcPr>
          <w:p w:rsidR="00DC09C6" w:rsidRPr="00CD0041" w:rsidRDefault="00DC09C6" w:rsidP="00DC09C6">
            <w:pPr>
              <w:pStyle w:val="BodyText"/>
              <w:snapToGrid w:val="0"/>
              <w:spacing w:before="60" w:after="60"/>
              <w:ind w:left="0" w:firstLine="0"/>
              <w:rPr>
                <w:rFonts w:ascii="Times New Roman" w:hAnsi="Times New Roman"/>
                <w:sz w:val="20"/>
              </w:rPr>
            </w:pPr>
            <w:r w:rsidRPr="00CD0041">
              <w:rPr>
                <w:rFonts w:ascii="Times New Roman" w:hAnsi="Times New Roman"/>
                <w:sz w:val="20"/>
              </w:rPr>
              <w:t>- up to 4 audio services per channel</w:t>
            </w:r>
          </w:p>
          <w:p w:rsidR="00DC09C6" w:rsidRPr="00CD0041" w:rsidRDefault="00DC09C6" w:rsidP="00DC09C6">
            <w:pPr>
              <w:pStyle w:val="BodyText"/>
              <w:ind w:left="0" w:firstLine="0"/>
              <w:rPr>
                <w:rFonts w:ascii="Times New Roman" w:hAnsi="Times New Roman"/>
                <w:sz w:val="20"/>
                <w:rPrChange w:id="1286" w:author="Nigel Laflin" w:date="2011-04-13T14:09:00Z">
                  <w:rPr>
                    <w:rFonts w:ascii="Times New Roman" w:hAnsi="Times New Roman"/>
                    <w:sz w:val="20"/>
                    <w:lang w:val="it-IT"/>
                  </w:rPr>
                </w:rPrChange>
              </w:rPr>
            </w:pPr>
            <w:r w:rsidRPr="00CD0041">
              <w:rPr>
                <w:rFonts w:ascii="Times New Roman" w:hAnsi="Times New Roman"/>
                <w:sz w:val="20"/>
              </w:rPr>
              <w:t>- up to 186 kbps net capacity</w:t>
            </w:r>
          </w:p>
        </w:tc>
        <w:tc>
          <w:tcPr>
            <w:tcW w:w="2249" w:type="dxa"/>
          </w:tcPr>
          <w:p w:rsidR="00DC09C6" w:rsidRPr="00CD0041" w:rsidRDefault="00DC09C6" w:rsidP="00DC09C6">
            <w:pPr>
              <w:pStyle w:val="BodyText"/>
              <w:snapToGrid w:val="0"/>
              <w:spacing w:before="60" w:after="60"/>
              <w:ind w:left="0" w:firstLine="0"/>
              <w:rPr>
                <w:rFonts w:ascii="Times New Roman" w:hAnsi="Times New Roman"/>
                <w:sz w:val="20"/>
              </w:rPr>
            </w:pPr>
            <w:r w:rsidRPr="00CD0041">
              <w:rPr>
                <w:rFonts w:ascii="Times New Roman" w:hAnsi="Times New Roman"/>
                <w:sz w:val="20"/>
              </w:rPr>
              <w:t>- from 80 to 900 kbps in one channel</w:t>
            </w:r>
          </w:p>
          <w:p w:rsidR="00DC09C6" w:rsidRPr="00CD0041" w:rsidRDefault="00DC09C6" w:rsidP="00DC09C6">
            <w:pPr>
              <w:pStyle w:val="BodyText"/>
              <w:ind w:left="0" w:firstLine="0"/>
              <w:rPr>
                <w:rFonts w:ascii="Times New Roman" w:hAnsi="Times New Roman"/>
                <w:sz w:val="20"/>
                <w:rPrChange w:id="1287" w:author="Nigel Laflin" w:date="2011-04-13T14:09:00Z">
                  <w:rPr>
                    <w:rFonts w:ascii="Times New Roman" w:hAnsi="Times New Roman"/>
                    <w:sz w:val="20"/>
                    <w:lang w:val="it-IT"/>
                  </w:rPr>
                </w:rPrChange>
              </w:rPr>
            </w:pPr>
            <w:r w:rsidRPr="00CD0041">
              <w:rPr>
                <w:rFonts w:ascii="Times New Roman" w:hAnsi="Times New Roman"/>
                <w:sz w:val="20"/>
              </w:rPr>
              <w:t>- from 2 to more than 20 stereo audio programmes in multiplex</w:t>
            </w:r>
          </w:p>
        </w:tc>
      </w:tr>
      <w:tr w:rsidR="00DC09C6" w:rsidRPr="00CD0041" w:rsidTr="00DC09C6">
        <w:tc>
          <w:tcPr>
            <w:tcW w:w="1599" w:type="dxa"/>
          </w:tcPr>
          <w:p w:rsidR="00DC09C6" w:rsidRPr="00CD0041" w:rsidRDefault="00DC09C6" w:rsidP="00DC09C6">
            <w:pPr>
              <w:pStyle w:val="BodyText"/>
              <w:ind w:left="6" w:hanging="6"/>
              <w:rPr>
                <w:rFonts w:ascii="Times New Roman" w:hAnsi="Times New Roman"/>
                <w:sz w:val="20"/>
              </w:rPr>
            </w:pPr>
            <w:r w:rsidRPr="00CD0041">
              <w:rPr>
                <w:rFonts w:ascii="Times New Roman" w:hAnsi="Times New Roman"/>
                <w:sz w:val="20"/>
              </w:rPr>
              <w:t>flexibility</w:t>
            </w:r>
          </w:p>
        </w:tc>
        <w:tc>
          <w:tcPr>
            <w:tcW w:w="2977" w:type="dxa"/>
          </w:tcPr>
          <w:p w:rsidR="00DC09C6" w:rsidRPr="00CD0041" w:rsidRDefault="00DC09C6" w:rsidP="00DC09C6">
            <w:pPr>
              <w:pStyle w:val="BodyText"/>
              <w:ind w:left="-1" w:firstLine="0"/>
              <w:rPr>
                <w:rFonts w:ascii="Times New Roman" w:hAnsi="Times New Roman"/>
                <w:sz w:val="20"/>
              </w:rPr>
            </w:pPr>
            <w:r w:rsidRPr="00CD0041">
              <w:rPr>
                <w:rFonts w:ascii="Times New Roman" w:hAnsi="Times New Roman"/>
                <w:sz w:val="20"/>
              </w:rPr>
              <w:t xml:space="preserve">limited </w:t>
            </w:r>
          </w:p>
        </w:tc>
        <w:tc>
          <w:tcPr>
            <w:tcW w:w="3092" w:type="dxa"/>
          </w:tcPr>
          <w:p w:rsidR="00DC09C6" w:rsidRPr="00CD0041" w:rsidRDefault="00DC09C6" w:rsidP="00DC09C6">
            <w:pPr>
              <w:pStyle w:val="BodyText"/>
              <w:snapToGrid w:val="0"/>
              <w:spacing w:after="60"/>
              <w:ind w:left="0" w:firstLine="0"/>
              <w:rPr>
                <w:rFonts w:ascii="Times New Roman" w:hAnsi="Times New Roman"/>
                <w:sz w:val="20"/>
              </w:rPr>
            </w:pPr>
            <w:r w:rsidRPr="00CD0041">
              <w:rPr>
                <w:rFonts w:ascii="Times New Roman" w:hAnsi="Times New Roman"/>
                <w:sz w:val="20"/>
              </w:rPr>
              <w:t xml:space="preserve">- flexible </w:t>
            </w:r>
            <w:proofErr w:type="spellStart"/>
            <w:r w:rsidRPr="00CD0041">
              <w:rPr>
                <w:rFonts w:ascii="Times New Roman" w:hAnsi="Times New Roman"/>
                <w:sz w:val="20"/>
              </w:rPr>
              <w:t>bitrate</w:t>
            </w:r>
            <w:proofErr w:type="spellEnd"/>
            <w:r w:rsidRPr="00CD0041">
              <w:rPr>
                <w:rFonts w:ascii="Times New Roman" w:hAnsi="Times New Roman"/>
                <w:sz w:val="20"/>
              </w:rPr>
              <w:t xml:space="preserve"> assignment for each service (audio/data)</w:t>
            </w:r>
          </w:p>
          <w:p w:rsidR="00DC09C6" w:rsidRPr="00CD0041" w:rsidRDefault="00DC09C6" w:rsidP="00DC09C6">
            <w:pPr>
              <w:pStyle w:val="BodyText"/>
              <w:snapToGrid w:val="0"/>
              <w:spacing w:after="60"/>
              <w:ind w:left="0" w:firstLine="0"/>
              <w:rPr>
                <w:rFonts w:ascii="Times New Roman" w:hAnsi="Times New Roman"/>
                <w:sz w:val="20"/>
              </w:rPr>
            </w:pPr>
            <w:r w:rsidRPr="00CD0041">
              <w:rPr>
                <w:rFonts w:ascii="Times New Roman" w:hAnsi="Times New Roman"/>
                <w:sz w:val="20"/>
              </w:rPr>
              <w:t>- fits with existing channel spacing: 96 kHz channel bandwidth</w:t>
            </w:r>
          </w:p>
          <w:p w:rsidR="00DC09C6" w:rsidRPr="00CD0041" w:rsidRDefault="00DC09C6" w:rsidP="00DC09C6">
            <w:pPr>
              <w:pStyle w:val="BodyText"/>
              <w:snapToGrid w:val="0"/>
              <w:spacing w:after="60"/>
              <w:ind w:left="0" w:firstLine="0"/>
              <w:rPr>
                <w:rFonts w:ascii="Times New Roman" w:hAnsi="Times New Roman"/>
                <w:sz w:val="20"/>
              </w:rPr>
            </w:pPr>
            <w:r w:rsidRPr="00CD0041">
              <w:rPr>
                <w:rFonts w:ascii="Times New Roman" w:hAnsi="Times New Roman"/>
                <w:sz w:val="20"/>
              </w:rPr>
              <w:t>- flexible trade-off between capacity and signal robustness</w:t>
            </w:r>
          </w:p>
          <w:p w:rsidR="00DC09C6" w:rsidRPr="00CD0041" w:rsidRDefault="00DC09C6" w:rsidP="00DC09C6">
            <w:pPr>
              <w:pStyle w:val="BodyText"/>
              <w:snapToGrid w:val="0"/>
              <w:spacing w:after="60"/>
              <w:ind w:left="0" w:firstLine="0"/>
              <w:rPr>
                <w:rFonts w:ascii="Times New Roman" w:hAnsi="Times New Roman"/>
                <w:sz w:val="20"/>
              </w:rPr>
            </w:pPr>
            <w:r w:rsidRPr="00CD0041">
              <w:rPr>
                <w:rFonts w:ascii="Times New Roman" w:hAnsi="Times New Roman"/>
                <w:sz w:val="20"/>
              </w:rPr>
              <w:t xml:space="preserve">- co-location above or below </w:t>
            </w:r>
            <w:proofErr w:type="spellStart"/>
            <w:r w:rsidRPr="00CD0041">
              <w:rPr>
                <w:rFonts w:ascii="Times New Roman" w:hAnsi="Times New Roman"/>
                <w:sz w:val="20"/>
              </w:rPr>
              <w:t>analog</w:t>
            </w:r>
            <w:proofErr w:type="spellEnd"/>
            <w:r w:rsidRPr="00CD0041">
              <w:rPr>
                <w:rFonts w:ascii="Times New Roman" w:hAnsi="Times New Roman"/>
                <w:sz w:val="20"/>
              </w:rPr>
              <w:t xml:space="preserve"> transmission, or independently located (seamless receiver switching in any case)</w:t>
            </w:r>
          </w:p>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 xml:space="preserve">- existing </w:t>
            </w:r>
            <w:proofErr w:type="spellStart"/>
            <w:r w:rsidRPr="00CD0041">
              <w:rPr>
                <w:rFonts w:ascii="Times New Roman" w:hAnsi="Times New Roman"/>
                <w:sz w:val="20"/>
              </w:rPr>
              <w:t>analog</w:t>
            </w:r>
            <w:proofErr w:type="spellEnd"/>
            <w:r w:rsidRPr="00CD0041">
              <w:rPr>
                <w:rFonts w:ascii="Times New Roman" w:hAnsi="Times New Roman"/>
                <w:sz w:val="20"/>
              </w:rPr>
              <w:t xml:space="preserve"> broadcasts can be accompanied by digital signal for transition period</w:t>
            </w:r>
          </w:p>
        </w:tc>
        <w:tc>
          <w:tcPr>
            <w:tcW w:w="2249" w:type="dxa"/>
          </w:tcPr>
          <w:p w:rsidR="00DC09C6" w:rsidRPr="00CD0041" w:rsidRDefault="00DC09C6" w:rsidP="00DC09C6">
            <w:pPr>
              <w:pStyle w:val="BodyText"/>
              <w:snapToGrid w:val="0"/>
              <w:spacing w:after="60"/>
              <w:ind w:left="0" w:firstLine="0"/>
              <w:rPr>
                <w:rFonts w:ascii="Times New Roman" w:hAnsi="Times New Roman"/>
                <w:sz w:val="20"/>
              </w:rPr>
            </w:pPr>
            <w:r w:rsidRPr="00CD0041">
              <w:rPr>
                <w:rFonts w:ascii="Times New Roman" w:hAnsi="Times New Roman"/>
                <w:sz w:val="20"/>
              </w:rPr>
              <w:t>- audio, video and other multimedia services</w:t>
            </w:r>
          </w:p>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 controlled quantity and quality of services in each programme</w:t>
            </w:r>
          </w:p>
        </w:tc>
      </w:tr>
      <w:tr w:rsidR="00DC09C6" w:rsidRPr="00CD0041" w:rsidTr="00DC09C6">
        <w:tc>
          <w:tcPr>
            <w:tcW w:w="1599" w:type="dxa"/>
          </w:tcPr>
          <w:p w:rsidR="00DC09C6" w:rsidRPr="00CD0041" w:rsidRDefault="00DC09C6" w:rsidP="00DC09C6">
            <w:pPr>
              <w:pStyle w:val="BodyText"/>
              <w:ind w:left="6" w:hanging="6"/>
              <w:rPr>
                <w:rFonts w:ascii="Times New Roman" w:hAnsi="Times New Roman"/>
                <w:sz w:val="20"/>
              </w:rPr>
            </w:pPr>
            <w:r w:rsidRPr="00CD0041">
              <w:rPr>
                <w:rFonts w:ascii="Times New Roman" w:hAnsi="Times New Roman"/>
                <w:sz w:val="20"/>
              </w:rPr>
              <w:t>planning parameters</w:t>
            </w:r>
          </w:p>
        </w:tc>
        <w:tc>
          <w:tcPr>
            <w:tcW w:w="2977" w:type="dxa"/>
          </w:tcPr>
          <w:p w:rsidR="00DC09C6" w:rsidRPr="00CD0041" w:rsidRDefault="00DC09C6" w:rsidP="00DC09C6">
            <w:pPr>
              <w:pStyle w:val="BodyText"/>
              <w:ind w:left="-1" w:firstLine="1"/>
              <w:rPr>
                <w:rFonts w:ascii="Times New Roman" w:hAnsi="Times New Roman"/>
                <w:sz w:val="20"/>
              </w:rPr>
            </w:pPr>
            <w:r w:rsidRPr="00CD0041">
              <w:rPr>
                <w:rFonts w:ascii="Times New Roman" w:hAnsi="Times New Roman"/>
                <w:sz w:val="20"/>
              </w:rPr>
              <w:t>ITU ST61 Agreement</w:t>
            </w:r>
            <w:ins w:id="1288" w:author="marc" w:date="2010-12-09T17:47:00Z">
              <w:r w:rsidR="00C40ACD" w:rsidRPr="00CD0041">
                <w:rPr>
                  <w:rFonts w:ascii="Times New Roman" w:hAnsi="Times New Roman"/>
                  <w:sz w:val="20"/>
                </w:rPr>
                <w:t xml:space="preserve"> [5]</w:t>
              </w:r>
            </w:ins>
          </w:p>
        </w:tc>
        <w:tc>
          <w:tcPr>
            <w:tcW w:w="3092" w:type="dxa"/>
          </w:tcPr>
          <w:p w:rsidR="00DC09C6" w:rsidRDefault="00FD6FEB" w:rsidP="00FD6FEB">
            <w:pPr>
              <w:pStyle w:val="BodyText"/>
              <w:rPr>
                <w:rFonts w:ascii="Times New Roman" w:hAnsi="Times New Roman"/>
                <w:sz w:val="20"/>
              </w:rPr>
            </w:pPr>
            <w:ins w:id="1289" w:author=" Joachim Lehnert" w:date="2011-04-14T09:56:00Z">
              <w:r w:rsidRPr="00DC09C6">
                <w:rPr>
                  <w:rFonts w:ascii="Times New Roman" w:hAnsi="Times New Roman"/>
                  <w:sz w:val="20"/>
                </w:rPr>
                <w:t>ITU ST61 Agreement</w:t>
              </w:r>
              <w:r>
                <w:rPr>
                  <w:rFonts w:ascii="Times New Roman" w:hAnsi="Times New Roman"/>
                  <w:sz w:val="20"/>
                </w:rPr>
                <w:t xml:space="preserve"> [5]</w:t>
              </w:r>
            </w:ins>
          </w:p>
          <w:p w:rsidR="00FD6FEB" w:rsidRPr="00CD0041" w:rsidRDefault="00FD6FEB" w:rsidP="00FD6FEB">
            <w:pPr>
              <w:pStyle w:val="BodyText"/>
              <w:rPr>
                <w:rFonts w:ascii="Times New Roman" w:hAnsi="Times New Roman"/>
                <w:sz w:val="20"/>
              </w:rPr>
            </w:pPr>
            <w:ins w:id="1290" w:author=" Joachim Lehnert" w:date="2011-04-14T09:56:00Z">
              <w:r>
                <w:rPr>
                  <w:rFonts w:ascii="Times New Roman" w:hAnsi="Times New Roman"/>
                  <w:sz w:val="20"/>
                </w:rPr>
                <w:t>ITU-R BS.1660 (in progress)</w:t>
              </w:r>
            </w:ins>
          </w:p>
        </w:tc>
        <w:tc>
          <w:tcPr>
            <w:tcW w:w="2249" w:type="dxa"/>
          </w:tcPr>
          <w:p w:rsidR="00DC09C6" w:rsidRPr="00CD0041" w:rsidRDefault="00DC09C6" w:rsidP="00DC09C6">
            <w:pPr>
              <w:pStyle w:val="BodyText"/>
              <w:rPr>
                <w:rFonts w:ascii="Times New Roman" w:hAnsi="Times New Roman"/>
                <w:sz w:val="20"/>
              </w:rPr>
            </w:pPr>
          </w:p>
        </w:tc>
      </w:tr>
      <w:tr w:rsidR="00DC09C6" w:rsidRPr="00CD0041" w:rsidTr="00DC09C6">
        <w:tc>
          <w:tcPr>
            <w:tcW w:w="1599" w:type="dxa"/>
          </w:tcPr>
          <w:p w:rsidR="00DC09C6" w:rsidRPr="00CD0041" w:rsidRDefault="00DC09C6" w:rsidP="00DC09C6">
            <w:pPr>
              <w:pStyle w:val="BodyText"/>
              <w:ind w:left="6" w:hanging="6"/>
              <w:rPr>
                <w:rFonts w:ascii="Times New Roman" w:hAnsi="Times New Roman"/>
                <w:sz w:val="20"/>
              </w:rPr>
            </w:pPr>
            <w:r w:rsidRPr="00CD0041">
              <w:rPr>
                <w:rFonts w:ascii="Times New Roman" w:hAnsi="Times New Roman"/>
                <w:sz w:val="20"/>
              </w:rPr>
              <w:t>compatibility criteria with other systems</w:t>
            </w:r>
          </w:p>
        </w:tc>
        <w:tc>
          <w:tcPr>
            <w:tcW w:w="2977" w:type="dxa"/>
          </w:tcPr>
          <w:p w:rsidR="00DC09C6" w:rsidRPr="00CD0041" w:rsidRDefault="00DC09C6" w:rsidP="00DC09C6">
            <w:pPr>
              <w:pStyle w:val="BodyText"/>
              <w:ind w:left="-1" w:firstLine="1"/>
              <w:rPr>
                <w:rFonts w:ascii="Times New Roman" w:hAnsi="Times New Roman"/>
                <w:sz w:val="20"/>
              </w:rPr>
            </w:pPr>
            <w:r w:rsidRPr="00CD0041">
              <w:rPr>
                <w:rFonts w:ascii="Times New Roman" w:hAnsi="Times New Roman"/>
                <w:sz w:val="20"/>
              </w:rPr>
              <w:t>ITU ST61 Agreement</w:t>
            </w:r>
            <w:ins w:id="1291" w:author="marc" w:date="2010-12-09T17:47:00Z">
              <w:r w:rsidR="00C40ACD" w:rsidRPr="00CD0041">
                <w:rPr>
                  <w:rFonts w:ascii="Times New Roman" w:hAnsi="Times New Roman"/>
                  <w:sz w:val="20"/>
                </w:rPr>
                <w:t xml:space="preserve"> [5]</w:t>
              </w:r>
            </w:ins>
          </w:p>
        </w:tc>
        <w:tc>
          <w:tcPr>
            <w:tcW w:w="3092" w:type="dxa"/>
          </w:tcPr>
          <w:p w:rsidR="00DC09C6" w:rsidRPr="00CD0041" w:rsidRDefault="00FD6FEB" w:rsidP="00DC09C6">
            <w:pPr>
              <w:pStyle w:val="BodyText"/>
              <w:rPr>
                <w:rFonts w:ascii="Times New Roman" w:hAnsi="Times New Roman"/>
                <w:sz w:val="20"/>
              </w:rPr>
            </w:pPr>
            <w:ins w:id="1292" w:author=" Joachim Lehnert" w:date="2011-04-14T09:56:00Z">
              <w:r w:rsidRPr="00DC09C6">
                <w:rPr>
                  <w:rFonts w:ascii="Times New Roman" w:hAnsi="Times New Roman"/>
                  <w:sz w:val="20"/>
                </w:rPr>
                <w:t>ITU ST61 Agreement</w:t>
              </w:r>
              <w:r>
                <w:rPr>
                  <w:rFonts w:ascii="Times New Roman" w:hAnsi="Times New Roman"/>
                  <w:sz w:val="20"/>
                </w:rPr>
                <w:t xml:space="preserve"> [5]</w:t>
              </w:r>
            </w:ins>
          </w:p>
        </w:tc>
        <w:tc>
          <w:tcPr>
            <w:tcW w:w="2249" w:type="dxa"/>
          </w:tcPr>
          <w:p w:rsidR="00DC09C6" w:rsidRPr="00CD0041" w:rsidRDefault="00DC09C6" w:rsidP="00DC09C6">
            <w:pPr>
              <w:pStyle w:val="BodyText"/>
              <w:rPr>
                <w:rFonts w:ascii="Times New Roman" w:hAnsi="Times New Roman"/>
                <w:sz w:val="20"/>
              </w:rPr>
            </w:pPr>
          </w:p>
        </w:tc>
      </w:tr>
      <w:tr w:rsidR="00DC09C6" w:rsidRPr="00CD0041" w:rsidTr="00DC09C6">
        <w:tc>
          <w:tcPr>
            <w:tcW w:w="1599" w:type="dxa"/>
          </w:tcPr>
          <w:p w:rsidR="00DC09C6" w:rsidRPr="00CD0041" w:rsidRDefault="00DC09C6" w:rsidP="00DC09C6">
            <w:pPr>
              <w:pStyle w:val="BodyText"/>
              <w:ind w:left="6" w:hanging="6"/>
              <w:rPr>
                <w:rFonts w:ascii="Times New Roman" w:hAnsi="Times New Roman"/>
                <w:sz w:val="20"/>
              </w:rPr>
            </w:pPr>
            <w:r w:rsidRPr="00CD0041">
              <w:rPr>
                <w:rFonts w:ascii="Times New Roman" w:hAnsi="Times New Roman"/>
                <w:sz w:val="20"/>
              </w:rPr>
              <w:t>international agreements</w:t>
            </w:r>
          </w:p>
        </w:tc>
        <w:tc>
          <w:tcPr>
            <w:tcW w:w="2977" w:type="dxa"/>
          </w:tcPr>
          <w:p w:rsidR="00DC09C6" w:rsidRPr="00CD0041" w:rsidRDefault="00DC09C6" w:rsidP="00DC09C6">
            <w:pPr>
              <w:pStyle w:val="BodyText"/>
              <w:ind w:left="-1" w:firstLine="1"/>
              <w:rPr>
                <w:rFonts w:ascii="Times New Roman" w:hAnsi="Times New Roman"/>
                <w:sz w:val="20"/>
              </w:rPr>
            </w:pPr>
            <w:r w:rsidRPr="00CD0041">
              <w:rPr>
                <w:rFonts w:ascii="Times New Roman" w:hAnsi="Times New Roman"/>
                <w:sz w:val="20"/>
              </w:rPr>
              <w:t>ITU ST61 Agreement</w:t>
            </w:r>
            <w:ins w:id="1293" w:author="marc" w:date="2010-12-09T17:47:00Z">
              <w:r w:rsidR="00C40ACD" w:rsidRPr="00CD0041">
                <w:rPr>
                  <w:rFonts w:ascii="Times New Roman" w:hAnsi="Times New Roman"/>
                  <w:sz w:val="20"/>
                </w:rPr>
                <w:t xml:space="preserve"> [5]</w:t>
              </w:r>
            </w:ins>
          </w:p>
        </w:tc>
        <w:tc>
          <w:tcPr>
            <w:tcW w:w="3092" w:type="dxa"/>
          </w:tcPr>
          <w:p w:rsidR="00DC09C6" w:rsidRPr="00CD0041" w:rsidRDefault="00FD6FEB" w:rsidP="00DC09C6">
            <w:pPr>
              <w:pStyle w:val="BodyText"/>
              <w:rPr>
                <w:rFonts w:ascii="Times New Roman" w:hAnsi="Times New Roman"/>
                <w:sz w:val="20"/>
              </w:rPr>
            </w:pPr>
            <w:ins w:id="1294" w:author=" Joachim Lehnert" w:date="2011-04-14T09:56:00Z">
              <w:r w:rsidRPr="00DC09C6">
                <w:rPr>
                  <w:rFonts w:ascii="Times New Roman" w:hAnsi="Times New Roman"/>
                  <w:sz w:val="20"/>
                </w:rPr>
                <w:t>ITU ST61 Agreement</w:t>
              </w:r>
              <w:r>
                <w:rPr>
                  <w:rFonts w:ascii="Times New Roman" w:hAnsi="Times New Roman"/>
                  <w:sz w:val="20"/>
                </w:rPr>
                <w:t xml:space="preserve"> [5]</w:t>
              </w:r>
            </w:ins>
          </w:p>
        </w:tc>
        <w:tc>
          <w:tcPr>
            <w:tcW w:w="2249" w:type="dxa"/>
          </w:tcPr>
          <w:p w:rsidR="00DC09C6" w:rsidRPr="00CD0041" w:rsidRDefault="00DC09C6" w:rsidP="00DC09C6">
            <w:pPr>
              <w:pStyle w:val="BodyText"/>
              <w:rPr>
                <w:rFonts w:ascii="Times New Roman" w:hAnsi="Times New Roman"/>
                <w:sz w:val="20"/>
              </w:rPr>
            </w:pPr>
          </w:p>
        </w:tc>
      </w:tr>
      <w:tr w:rsidR="00DC09C6" w:rsidRPr="00CD0041" w:rsidTr="00DC09C6">
        <w:tc>
          <w:tcPr>
            <w:tcW w:w="1599" w:type="dxa"/>
          </w:tcPr>
          <w:p w:rsidR="00DC09C6" w:rsidRPr="00CD0041" w:rsidRDefault="00DC09C6" w:rsidP="00DC09C6">
            <w:pPr>
              <w:pStyle w:val="BodyText"/>
              <w:ind w:left="6" w:hanging="6"/>
              <w:rPr>
                <w:rFonts w:ascii="Times New Roman" w:hAnsi="Times New Roman"/>
                <w:sz w:val="20"/>
              </w:rPr>
            </w:pPr>
            <w:r w:rsidRPr="00CD0041">
              <w:rPr>
                <w:rFonts w:ascii="Times New Roman" w:hAnsi="Times New Roman"/>
                <w:sz w:val="20"/>
              </w:rPr>
              <w:t>standardized in Europe</w:t>
            </w:r>
          </w:p>
        </w:tc>
        <w:tc>
          <w:tcPr>
            <w:tcW w:w="2977" w:type="dxa"/>
          </w:tcPr>
          <w:p w:rsidR="00DC09C6" w:rsidRPr="00CD0041" w:rsidRDefault="00DC09C6" w:rsidP="00DC09C6">
            <w:pPr>
              <w:pStyle w:val="BodyText"/>
              <w:ind w:left="-1" w:firstLine="1"/>
              <w:rPr>
                <w:rFonts w:ascii="Times New Roman" w:hAnsi="Times New Roman"/>
                <w:sz w:val="20"/>
              </w:rPr>
            </w:pPr>
            <w:r w:rsidRPr="00CD0041">
              <w:rPr>
                <w:rFonts w:ascii="Times New Roman" w:hAnsi="Times New Roman"/>
                <w:sz w:val="20"/>
              </w:rPr>
              <w:t>ITU Recommendations</w:t>
            </w:r>
          </w:p>
        </w:tc>
        <w:tc>
          <w:tcPr>
            <w:tcW w:w="3092" w:type="dxa"/>
          </w:tcPr>
          <w:p w:rsidR="00DC09C6" w:rsidRPr="00CD0041" w:rsidRDefault="00DC09C6" w:rsidP="00DC09C6">
            <w:pPr>
              <w:pStyle w:val="BodyText"/>
              <w:rPr>
                <w:rFonts w:ascii="Times New Roman" w:hAnsi="Times New Roman"/>
                <w:sz w:val="20"/>
              </w:rPr>
            </w:pPr>
            <w:r w:rsidRPr="00CD0041">
              <w:rPr>
                <w:rFonts w:ascii="Times New Roman" w:hAnsi="Times New Roman"/>
                <w:sz w:val="20"/>
              </w:rPr>
              <w:t>ETSI ES 201 980</w:t>
            </w:r>
            <w:ins w:id="1295" w:author="marc" w:date="2010-12-09T17:47:00Z">
              <w:r w:rsidR="00C40ACD" w:rsidRPr="00CD0041">
                <w:rPr>
                  <w:rFonts w:ascii="Times New Roman" w:hAnsi="Times New Roman"/>
                  <w:sz w:val="20"/>
                </w:rPr>
                <w:t xml:space="preserve"> [10]</w:t>
              </w:r>
            </w:ins>
          </w:p>
        </w:tc>
        <w:tc>
          <w:tcPr>
            <w:tcW w:w="2249" w:type="dxa"/>
          </w:tcPr>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Russian Federation national standard under approval</w:t>
            </w:r>
          </w:p>
        </w:tc>
      </w:tr>
      <w:tr w:rsidR="00DC09C6" w:rsidRPr="00CD0041" w:rsidTr="00DC09C6">
        <w:tc>
          <w:tcPr>
            <w:tcW w:w="1599" w:type="dxa"/>
          </w:tcPr>
          <w:p w:rsidR="00DC09C6" w:rsidRPr="00CD0041" w:rsidRDefault="00DC09C6" w:rsidP="00DC09C6">
            <w:pPr>
              <w:pStyle w:val="BodyText"/>
              <w:ind w:left="6" w:hanging="6"/>
              <w:rPr>
                <w:rFonts w:ascii="Times New Roman" w:hAnsi="Times New Roman"/>
                <w:sz w:val="20"/>
              </w:rPr>
            </w:pPr>
            <w:r w:rsidRPr="00CD0041">
              <w:rPr>
                <w:rFonts w:ascii="Times New Roman" w:hAnsi="Times New Roman"/>
                <w:sz w:val="20"/>
              </w:rPr>
              <w:t>support</w:t>
            </w:r>
          </w:p>
        </w:tc>
        <w:tc>
          <w:tcPr>
            <w:tcW w:w="2977" w:type="dxa"/>
          </w:tcPr>
          <w:p w:rsidR="00DC09C6" w:rsidRPr="00CD0041" w:rsidRDefault="00DC09C6" w:rsidP="00DC09C6">
            <w:pPr>
              <w:pStyle w:val="BodyText"/>
              <w:ind w:left="-1" w:firstLine="1"/>
              <w:rPr>
                <w:rFonts w:ascii="Times New Roman" w:hAnsi="Times New Roman"/>
                <w:sz w:val="20"/>
              </w:rPr>
            </w:pPr>
            <w:r w:rsidRPr="00CD0041">
              <w:rPr>
                <w:rFonts w:ascii="Times New Roman" w:hAnsi="Times New Roman"/>
                <w:sz w:val="20"/>
              </w:rPr>
              <w:t>decreasing number of broadcasters, manufacturers, regulators</w:t>
            </w:r>
          </w:p>
        </w:tc>
        <w:tc>
          <w:tcPr>
            <w:tcW w:w="3092" w:type="dxa"/>
          </w:tcPr>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 xml:space="preserve">successful trials in France by association of private broadcasters </w:t>
            </w:r>
          </w:p>
        </w:tc>
        <w:tc>
          <w:tcPr>
            <w:tcW w:w="2249" w:type="dxa"/>
          </w:tcPr>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 xml:space="preserve">broadcasters, manufacturers, regulators in Russian </w:t>
            </w:r>
            <w:r w:rsidRPr="00CD0041">
              <w:rPr>
                <w:rFonts w:ascii="Times New Roman" w:hAnsi="Times New Roman"/>
                <w:sz w:val="20"/>
              </w:rPr>
              <w:lastRenderedPageBreak/>
              <w:t>Federation</w:t>
            </w:r>
          </w:p>
        </w:tc>
      </w:tr>
      <w:tr w:rsidR="00DC09C6" w:rsidRPr="00CD0041" w:rsidTr="00DC09C6">
        <w:tc>
          <w:tcPr>
            <w:tcW w:w="1599" w:type="dxa"/>
          </w:tcPr>
          <w:p w:rsidR="00DC09C6" w:rsidRPr="00CD0041" w:rsidRDefault="00DC09C6" w:rsidP="00DC09C6">
            <w:pPr>
              <w:pStyle w:val="BodyText"/>
              <w:ind w:left="6" w:hanging="6"/>
              <w:rPr>
                <w:rFonts w:ascii="Times New Roman" w:hAnsi="Times New Roman"/>
                <w:sz w:val="20"/>
              </w:rPr>
            </w:pPr>
            <w:r w:rsidRPr="00CD0041">
              <w:rPr>
                <w:rFonts w:ascii="Times New Roman" w:hAnsi="Times New Roman"/>
                <w:sz w:val="20"/>
              </w:rPr>
              <w:lastRenderedPageBreak/>
              <w:t>other frequency band(s)</w:t>
            </w:r>
          </w:p>
        </w:tc>
        <w:tc>
          <w:tcPr>
            <w:tcW w:w="2977" w:type="dxa"/>
          </w:tcPr>
          <w:p w:rsidR="00DC09C6" w:rsidRPr="00CD0041" w:rsidRDefault="00DC09C6" w:rsidP="00DC09C6">
            <w:pPr>
              <w:pStyle w:val="BodyText"/>
              <w:ind w:left="-1" w:firstLine="1"/>
              <w:rPr>
                <w:rFonts w:ascii="Times New Roman" w:hAnsi="Times New Roman"/>
                <w:sz w:val="20"/>
              </w:rPr>
            </w:pPr>
            <w:r w:rsidRPr="00CD0041">
              <w:rPr>
                <w:rFonts w:ascii="Times New Roman" w:hAnsi="Times New Roman"/>
                <w:sz w:val="20"/>
              </w:rPr>
              <w:t>Band II</w:t>
            </w:r>
          </w:p>
        </w:tc>
        <w:tc>
          <w:tcPr>
            <w:tcW w:w="3092" w:type="dxa"/>
          </w:tcPr>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LF/MF/HF, VHF Bands II and III</w:t>
            </w:r>
          </w:p>
        </w:tc>
        <w:tc>
          <w:tcPr>
            <w:tcW w:w="2249" w:type="dxa"/>
          </w:tcPr>
          <w:p w:rsidR="00DC09C6" w:rsidRPr="00CD0041" w:rsidRDefault="00DC09C6" w:rsidP="00DC09C6">
            <w:pPr>
              <w:pStyle w:val="BodyText"/>
              <w:rPr>
                <w:rFonts w:ascii="Times New Roman" w:hAnsi="Times New Roman"/>
                <w:sz w:val="20"/>
              </w:rPr>
            </w:pPr>
            <w:r w:rsidRPr="00CD0041">
              <w:rPr>
                <w:rFonts w:ascii="Times New Roman" w:hAnsi="Times New Roman"/>
                <w:sz w:val="20"/>
              </w:rPr>
              <w:t>Band II</w:t>
            </w:r>
          </w:p>
        </w:tc>
      </w:tr>
      <w:tr w:rsidR="00DC09C6" w:rsidRPr="00CD0041" w:rsidTr="00DC09C6">
        <w:tc>
          <w:tcPr>
            <w:tcW w:w="1599" w:type="dxa"/>
          </w:tcPr>
          <w:p w:rsidR="00DC09C6" w:rsidRPr="00CD0041" w:rsidRDefault="00DC09C6" w:rsidP="00DC09C6">
            <w:pPr>
              <w:pStyle w:val="BodyText"/>
              <w:ind w:left="6" w:hanging="6"/>
              <w:rPr>
                <w:rFonts w:ascii="Times New Roman" w:hAnsi="Times New Roman"/>
                <w:sz w:val="20"/>
              </w:rPr>
            </w:pPr>
            <w:r w:rsidRPr="00CD0041">
              <w:rPr>
                <w:rFonts w:ascii="Times New Roman" w:hAnsi="Times New Roman"/>
                <w:sz w:val="20"/>
              </w:rPr>
              <w:t>network topology</w:t>
            </w:r>
          </w:p>
        </w:tc>
        <w:tc>
          <w:tcPr>
            <w:tcW w:w="2977" w:type="dxa"/>
          </w:tcPr>
          <w:p w:rsidR="00DC09C6" w:rsidRPr="00CD0041" w:rsidRDefault="00DC09C6" w:rsidP="00DC09C6">
            <w:pPr>
              <w:pStyle w:val="BodyText"/>
              <w:ind w:left="-1" w:firstLine="1"/>
              <w:rPr>
                <w:rFonts w:ascii="Times New Roman" w:hAnsi="Times New Roman"/>
                <w:sz w:val="20"/>
              </w:rPr>
            </w:pPr>
            <w:r w:rsidRPr="00CD0041">
              <w:rPr>
                <w:rFonts w:ascii="Times New Roman" w:hAnsi="Times New Roman"/>
                <w:sz w:val="20"/>
              </w:rPr>
              <w:t>MFN, near SFN under certain conditions</w:t>
            </w:r>
          </w:p>
        </w:tc>
        <w:tc>
          <w:tcPr>
            <w:tcW w:w="3092" w:type="dxa"/>
          </w:tcPr>
          <w:p w:rsidR="00DC09C6" w:rsidRPr="00CD0041" w:rsidRDefault="00D80070" w:rsidP="00DC09C6">
            <w:pPr>
              <w:pStyle w:val="BodyText"/>
              <w:ind w:left="0" w:firstLine="0"/>
              <w:rPr>
                <w:rFonts w:ascii="Times New Roman" w:hAnsi="Times New Roman"/>
                <w:sz w:val="20"/>
                <w:rPrChange w:id="1296" w:author="Nigel Laflin" w:date="2011-04-13T14:09:00Z">
                  <w:rPr>
                    <w:rFonts w:ascii="Times New Roman" w:hAnsi="Times New Roman"/>
                    <w:sz w:val="20"/>
                    <w:lang w:val="fr-FR"/>
                  </w:rPr>
                </w:rPrChange>
              </w:rPr>
            </w:pPr>
            <w:r w:rsidRPr="00D80070">
              <w:rPr>
                <w:rFonts w:ascii="Times New Roman" w:hAnsi="Times New Roman"/>
                <w:sz w:val="20"/>
                <w:rPrChange w:id="1297" w:author="Nigel Laflin" w:date="2011-04-13T14:09:00Z">
                  <w:rPr>
                    <w:rFonts w:ascii="Times New Roman" w:hAnsi="Times New Roman"/>
                    <w:sz w:val="20"/>
                    <w:vertAlign w:val="superscript"/>
                    <w:lang w:val="fr-FR"/>
                  </w:rPr>
                </w:rPrChange>
              </w:rPr>
              <w:t>SFN, synchronous MFN, non-synchronous MFN</w:t>
            </w:r>
          </w:p>
        </w:tc>
        <w:tc>
          <w:tcPr>
            <w:tcW w:w="2249" w:type="dxa"/>
          </w:tcPr>
          <w:p w:rsidR="00DC09C6" w:rsidRPr="00CD0041" w:rsidRDefault="00DC09C6" w:rsidP="00DC09C6">
            <w:pPr>
              <w:pStyle w:val="BodyText"/>
              <w:rPr>
                <w:rFonts w:ascii="Times New Roman" w:hAnsi="Times New Roman"/>
                <w:sz w:val="20"/>
              </w:rPr>
            </w:pPr>
            <w:r w:rsidRPr="00CD0041">
              <w:rPr>
                <w:rFonts w:ascii="Times New Roman" w:hAnsi="Times New Roman"/>
                <w:sz w:val="20"/>
              </w:rPr>
              <w:t>both SFN and MFN</w:t>
            </w:r>
          </w:p>
        </w:tc>
      </w:tr>
    </w:tbl>
    <w:p w:rsidR="00DC09C6" w:rsidRPr="00CD0041" w:rsidRDefault="00D80070" w:rsidP="00DC09C6">
      <w:pPr>
        <w:pStyle w:val="Caption"/>
      </w:pPr>
      <w:r w:rsidRPr="00D80070">
        <w:rPr>
          <w:rPrChange w:id="1298" w:author="Nigel Laflin" w:date="2011-04-13T14:09:00Z">
            <w:rPr>
              <w:rFonts w:ascii="Arial" w:eastAsia="MS Mincho" w:hAnsi="Arial" w:cs="Times New Roman"/>
              <w:b w:val="0"/>
              <w:bCs w:val="0"/>
              <w:sz w:val="22"/>
              <w:szCs w:val="20"/>
              <w:vertAlign w:val="superscript"/>
              <w:lang w:eastAsia="ja-JP"/>
            </w:rPr>
          </w:rPrChange>
        </w:rPr>
        <w:t>Table 3: Title</w:t>
      </w:r>
    </w:p>
    <w:p w:rsidR="00D80070" w:rsidRPr="00D80070" w:rsidRDefault="00D80070" w:rsidP="00D80070">
      <w:pPr>
        <w:pStyle w:val="ECCAnnexheading2"/>
        <w:rPr>
          <w:lang w:val="en-GB"/>
          <w:rPrChange w:id="1299" w:author="Nigel Laflin" w:date="2011-04-13T14:09:00Z">
            <w:rPr/>
          </w:rPrChange>
        </w:rPr>
        <w:pPrChange w:id="1300" w:author="marc" w:date="2010-12-09T17:21:00Z">
          <w:pPr>
            <w:pStyle w:val="Heading5"/>
          </w:pPr>
        </w:pPrChange>
      </w:pPr>
      <w:r w:rsidRPr="00D80070">
        <w:rPr>
          <w:lang w:val="en-GB"/>
          <w:rPrChange w:id="1301" w:author="Nigel Laflin" w:date="2011-04-13T14:09:00Z">
            <w:rPr>
              <w:bCs w:val="0"/>
              <w:i w:val="0"/>
              <w:iCs w:val="0"/>
              <w:vertAlign w:val="superscript"/>
            </w:rPr>
          </w:rPrChange>
        </w:rPr>
        <w:t>Band II (87.5 – 108 MHz)</w:t>
      </w:r>
    </w:p>
    <w:p w:rsidR="00DC09C6" w:rsidRPr="00CD0041" w:rsidRDefault="00DC09C6" w:rsidP="00DC09C6">
      <w:pPr>
        <w:rPr>
          <w:lang w:val="en-GB"/>
          <w:rPrChange w:id="1302" w:author="Nigel Laflin" w:date="2011-04-13T14:09:00Z">
            <w:rPr/>
          </w:rPrChange>
        </w:rPr>
      </w:pPr>
    </w:p>
    <w:p w:rsidR="00D80070" w:rsidRDefault="00DC09C6" w:rsidP="00D80070">
      <w:pPr>
        <w:pStyle w:val="ECCParagraph"/>
        <w:rPr>
          <w:ins w:id="1303" w:author="Dr. Roland Beutler" w:date="2010-12-15T14:14:00Z"/>
        </w:rPr>
        <w:pPrChange w:id="1304" w:author="marc" w:date="2010-12-09T17:21:00Z">
          <w:pPr>
            <w:pStyle w:val="Textvorlage"/>
          </w:pPr>
        </w:pPrChange>
      </w:pPr>
      <w:r w:rsidRPr="00DB536D">
        <w:t xml:space="preserve">Band II, the frequency range between 87.5 and 108 MHz is exclusively used by FM broadcasting. DRM (using </w:t>
      </w:r>
      <w:r w:rsidRPr="00CD0041">
        <w:rPr>
          <w:rFonts w:cs="Arial"/>
        </w:rPr>
        <w:t>the 'DRM+' configuration)</w:t>
      </w:r>
      <w:r w:rsidRPr="00CD0041">
        <w:t>, HD-Radio and RAVIS are candidate syste</w:t>
      </w:r>
      <w:r w:rsidR="00D80070" w:rsidRPr="00D80070">
        <w:rPr>
          <w:rPrChange w:id="1305" w:author="Nigel Laflin" w:date="2011-04-13T14:09:00Z">
            <w:rPr>
              <w:vertAlign w:val="superscript"/>
            </w:rPr>
          </w:rPrChange>
        </w:rPr>
        <w:t>ms for use in Band II in Europe.</w:t>
      </w:r>
    </w:p>
    <w:p w:rsidR="00D80070" w:rsidRDefault="00D80070" w:rsidP="00D80070">
      <w:pPr>
        <w:pStyle w:val="ECCParagraph"/>
        <w:pPrChange w:id="1306" w:author="marc" w:date="2010-12-09T17:21:00Z">
          <w:pPr>
            <w:pStyle w:val="Textvorlage"/>
          </w:pPr>
        </w:pPrChange>
      </w:pPr>
      <w:ins w:id="1307" w:author="Dr. Roland Beutler" w:date="2010-12-15T14:14:00Z">
        <w:r w:rsidRPr="00D80070">
          <w:rPr>
            <w:rPrChange w:id="1308" w:author="Nigel Laflin" w:date="2011-04-13T14:09:00Z">
              <w:rPr>
                <w:vertAlign w:val="superscript"/>
              </w:rPr>
            </w:rPrChange>
          </w:rPr>
          <w:t>[</w:t>
        </w:r>
        <w:r w:rsidRPr="00D80070">
          <w:rPr>
            <w:highlight w:val="yellow"/>
            <w:rPrChange w:id="1309" w:author="Nigel Laflin" w:date="2011-04-13T14:09:00Z">
              <w:rPr>
                <w:i/>
                <w:iCs/>
                <w:vertAlign w:val="superscript"/>
              </w:rPr>
            </w:rPrChange>
          </w:rPr>
          <w:t>NOTE: HD Radio to be updated]</w:t>
        </w:r>
      </w:ins>
    </w:p>
    <w:p w:rsidR="00DC09C6" w:rsidRPr="00CD0041" w:rsidRDefault="00DC09C6" w:rsidP="00DC09C6">
      <w:pPr>
        <w:rPr>
          <w:lang w:val="en-GB"/>
          <w:rPrChange w:id="1310" w:author="Nigel Laflin" w:date="2011-04-13T14:09:00Z">
            <w:rPr/>
          </w:rPrChange>
        </w:rPr>
      </w:pPr>
    </w:p>
    <w:tbl>
      <w:tblPr>
        <w:tblW w:w="9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72"/>
        <w:gridCol w:w="1843"/>
        <w:gridCol w:w="2473"/>
        <w:gridCol w:w="2127"/>
        <w:gridCol w:w="2127"/>
        <w:tblGridChange w:id="1311">
          <w:tblGrid>
            <w:gridCol w:w="1372"/>
            <w:gridCol w:w="1843"/>
            <w:gridCol w:w="1842"/>
            <w:gridCol w:w="631"/>
            <w:gridCol w:w="1496"/>
            <w:gridCol w:w="631"/>
            <w:gridCol w:w="1496"/>
            <w:gridCol w:w="631"/>
          </w:tblGrid>
        </w:tblGridChange>
      </w:tblGrid>
      <w:tr w:rsidR="00DC09C6" w:rsidRPr="00CD0041" w:rsidTr="00DC09C6">
        <w:tc>
          <w:tcPr>
            <w:tcW w:w="1372" w:type="dxa"/>
            <w:shd w:val="clear" w:color="auto" w:fill="D9D9D9"/>
          </w:tcPr>
          <w:p w:rsidR="00DC09C6" w:rsidRPr="00CD0041" w:rsidRDefault="00D80070" w:rsidP="00DC09C6">
            <w:pPr>
              <w:pStyle w:val="BodyText"/>
              <w:ind w:left="26" w:firstLine="0"/>
              <w:jc w:val="center"/>
              <w:rPr>
                <w:rFonts w:ascii="Times New Roman" w:hAnsi="Times New Roman"/>
                <w:b/>
                <w:bCs/>
                <w:sz w:val="20"/>
                <w:rPrChange w:id="1312" w:author="Nigel Laflin" w:date="2011-04-13T14:09:00Z">
                  <w:rPr>
                    <w:rFonts w:cs="Arial"/>
                    <w:bCs/>
                    <w:sz w:val="20"/>
                  </w:rPr>
                </w:rPrChange>
              </w:rPr>
            </w:pPr>
            <w:r w:rsidRPr="00D80070">
              <w:rPr>
                <w:rFonts w:ascii="Times New Roman" w:hAnsi="Times New Roman"/>
                <w:b/>
                <w:sz w:val="20"/>
                <w:rPrChange w:id="1313" w:author="Nigel Laflin" w:date="2011-04-13T14:09:00Z">
                  <w:rPr>
                    <w:rFonts w:eastAsia="Times New Roman" w:cs="Arial"/>
                    <w:i/>
                    <w:iCs/>
                    <w:sz w:val="20"/>
                    <w:szCs w:val="24"/>
                    <w:vertAlign w:val="superscript"/>
                    <w:lang w:val="nl-NL" w:eastAsia="nl-NL"/>
                  </w:rPr>
                </w:rPrChange>
              </w:rPr>
              <w:t>Band II</w:t>
            </w:r>
          </w:p>
        </w:tc>
        <w:tc>
          <w:tcPr>
            <w:tcW w:w="1843" w:type="dxa"/>
            <w:shd w:val="clear" w:color="auto" w:fill="D9D9D9"/>
          </w:tcPr>
          <w:p w:rsidR="00DC09C6" w:rsidRPr="00CD0041" w:rsidRDefault="00D80070" w:rsidP="00DC09C6">
            <w:pPr>
              <w:pStyle w:val="BodyText"/>
              <w:ind w:left="15" w:firstLine="0"/>
              <w:jc w:val="center"/>
              <w:rPr>
                <w:rFonts w:ascii="Times New Roman" w:hAnsi="Times New Roman"/>
                <w:b/>
                <w:sz w:val="20"/>
                <w:rPrChange w:id="1314" w:author="Nigel Laflin" w:date="2011-04-13T14:09:00Z">
                  <w:rPr>
                    <w:rFonts w:cs="Arial"/>
                    <w:sz w:val="20"/>
                  </w:rPr>
                </w:rPrChange>
              </w:rPr>
            </w:pPr>
            <w:r w:rsidRPr="00D80070">
              <w:rPr>
                <w:rFonts w:ascii="Times New Roman" w:hAnsi="Times New Roman"/>
                <w:b/>
                <w:sz w:val="20"/>
                <w:rPrChange w:id="1315" w:author="Nigel Laflin" w:date="2011-04-13T14:09:00Z">
                  <w:rPr>
                    <w:rFonts w:eastAsia="Times New Roman" w:cs="Arial"/>
                    <w:i/>
                    <w:iCs/>
                    <w:sz w:val="20"/>
                    <w:szCs w:val="24"/>
                    <w:vertAlign w:val="superscript"/>
                    <w:lang w:val="nl-NL" w:eastAsia="nl-NL"/>
                  </w:rPr>
                </w:rPrChange>
              </w:rPr>
              <w:t>Analogue FM</w:t>
            </w:r>
          </w:p>
        </w:tc>
        <w:tc>
          <w:tcPr>
            <w:tcW w:w="2473" w:type="dxa"/>
            <w:shd w:val="clear" w:color="auto" w:fill="D9D9D9"/>
          </w:tcPr>
          <w:p w:rsidR="00DC09C6" w:rsidRPr="00CD0041" w:rsidRDefault="00D80070" w:rsidP="00DC09C6">
            <w:pPr>
              <w:pStyle w:val="BodyText"/>
              <w:ind w:left="0" w:firstLine="0"/>
              <w:jc w:val="center"/>
              <w:rPr>
                <w:rFonts w:ascii="Times New Roman" w:hAnsi="Times New Roman"/>
                <w:b/>
                <w:sz w:val="20"/>
                <w:rPrChange w:id="1316" w:author="Nigel Laflin" w:date="2011-04-13T14:09:00Z">
                  <w:rPr>
                    <w:rFonts w:cs="Arial"/>
                    <w:sz w:val="20"/>
                  </w:rPr>
                </w:rPrChange>
              </w:rPr>
            </w:pPr>
            <w:r w:rsidRPr="00D80070">
              <w:rPr>
                <w:rFonts w:ascii="Times New Roman" w:hAnsi="Times New Roman"/>
                <w:b/>
                <w:sz w:val="20"/>
                <w:rPrChange w:id="1317" w:author="Nigel Laflin" w:date="2011-04-13T14:09:00Z">
                  <w:rPr>
                    <w:rFonts w:eastAsia="Times New Roman" w:cs="Arial"/>
                    <w:i/>
                    <w:iCs/>
                    <w:sz w:val="20"/>
                    <w:szCs w:val="24"/>
                    <w:vertAlign w:val="superscript"/>
                    <w:lang w:val="nl-NL" w:eastAsia="nl-NL"/>
                  </w:rPr>
                </w:rPrChange>
              </w:rPr>
              <w:t xml:space="preserve">DRM </w:t>
            </w:r>
            <w:r w:rsidRPr="00D80070">
              <w:rPr>
                <w:rFonts w:ascii="Times New Roman" w:hAnsi="Times New Roman"/>
                <w:b/>
                <w:sz w:val="20"/>
                <w:rPrChange w:id="1318" w:author="Nigel Laflin" w:date="2011-04-13T14:09:00Z">
                  <w:rPr>
                    <w:rFonts w:eastAsia="Times New Roman" w:cs="Arial"/>
                    <w:i/>
                    <w:iCs/>
                    <w:sz w:val="20"/>
                    <w:szCs w:val="24"/>
                    <w:vertAlign w:val="superscript"/>
                    <w:lang w:val="nl-NL" w:eastAsia="nl-NL"/>
                  </w:rPr>
                </w:rPrChange>
              </w:rPr>
              <w:br/>
              <w:t>(DRM+ configuration)</w:t>
            </w:r>
          </w:p>
        </w:tc>
        <w:tc>
          <w:tcPr>
            <w:tcW w:w="2127" w:type="dxa"/>
            <w:shd w:val="clear" w:color="auto" w:fill="D9D9D9"/>
          </w:tcPr>
          <w:p w:rsidR="00DC09C6" w:rsidRPr="00CD0041" w:rsidRDefault="00D80070" w:rsidP="00DC09C6">
            <w:pPr>
              <w:pStyle w:val="BodyText"/>
              <w:jc w:val="center"/>
              <w:rPr>
                <w:rFonts w:ascii="Times New Roman" w:hAnsi="Times New Roman"/>
                <w:b/>
                <w:sz w:val="20"/>
                <w:rPrChange w:id="1319" w:author="Nigel Laflin" w:date="2011-04-13T14:09:00Z">
                  <w:rPr>
                    <w:rFonts w:cs="Arial"/>
                    <w:sz w:val="20"/>
                  </w:rPr>
                </w:rPrChange>
              </w:rPr>
            </w:pPr>
            <w:r w:rsidRPr="00D80070">
              <w:rPr>
                <w:rFonts w:ascii="Times New Roman" w:hAnsi="Times New Roman"/>
                <w:b/>
                <w:sz w:val="20"/>
                <w:rPrChange w:id="1320" w:author="Nigel Laflin" w:date="2011-04-13T14:09:00Z">
                  <w:rPr>
                    <w:rFonts w:eastAsia="Times New Roman" w:cs="Arial"/>
                    <w:i/>
                    <w:iCs/>
                    <w:sz w:val="20"/>
                    <w:szCs w:val="24"/>
                    <w:vertAlign w:val="superscript"/>
                    <w:lang w:val="nl-NL" w:eastAsia="nl-NL"/>
                  </w:rPr>
                </w:rPrChange>
              </w:rPr>
              <w:t>HD Radio</w:t>
            </w:r>
          </w:p>
        </w:tc>
        <w:tc>
          <w:tcPr>
            <w:tcW w:w="2127" w:type="dxa"/>
            <w:shd w:val="clear" w:color="auto" w:fill="D9D9D9"/>
          </w:tcPr>
          <w:p w:rsidR="00DC09C6" w:rsidRPr="00CD0041" w:rsidRDefault="00D80070" w:rsidP="00DC09C6">
            <w:pPr>
              <w:pStyle w:val="BodyText"/>
              <w:jc w:val="center"/>
              <w:rPr>
                <w:rFonts w:ascii="Times New Roman" w:hAnsi="Times New Roman"/>
                <w:sz w:val="20"/>
                <w:rPrChange w:id="1321" w:author="Nigel Laflin" w:date="2011-04-13T14:09:00Z">
                  <w:rPr>
                    <w:rFonts w:cs="Arial"/>
                    <w:sz w:val="20"/>
                  </w:rPr>
                </w:rPrChange>
              </w:rPr>
            </w:pPr>
            <w:r w:rsidRPr="00D80070">
              <w:rPr>
                <w:rFonts w:ascii="Times New Roman" w:hAnsi="Times New Roman"/>
                <w:b/>
                <w:bCs/>
                <w:sz w:val="20"/>
                <w:rPrChange w:id="1322" w:author="Nigel Laflin" w:date="2011-04-13T14:09:00Z">
                  <w:rPr>
                    <w:rFonts w:eastAsia="Times New Roman" w:cs="Arial"/>
                    <w:b/>
                    <w:bCs/>
                    <w:i/>
                    <w:iCs/>
                    <w:sz w:val="20"/>
                    <w:szCs w:val="24"/>
                    <w:vertAlign w:val="superscript"/>
                    <w:lang w:val="nl-NL" w:eastAsia="nl-NL"/>
                  </w:rPr>
                </w:rPrChange>
              </w:rPr>
              <w:t>RAVIS</w:t>
            </w:r>
          </w:p>
        </w:tc>
      </w:tr>
      <w:tr w:rsidR="00DC09C6" w:rsidRPr="00CD0041" w:rsidTr="00DC09C6">
        <w:tc>
          <w:tcPr>
            <w:tcW w:w="1372" w:type="dxa"/>
          </w:tcPr>
          <w:p w:rsidR="00DC09C6" w:rsidRPr="00CD0041" w:rsidRDefault="00D80070" w:rsidP="00DC09C6">
            <w:pPr>
              <w:pStyle w:val="BodyText"/>
              <w:ind w:left="26" w:firstLine="0"/>
              <w:rPr>
                <w:rFonts w:ascii="Times New Roman" w:hAnsi="Times New Roman"/>
                <w:sz w:val="20"/>
              </w:rPr>
            </w:pPr>
            <w:r w:rsidRPr="00D80070">
              <w:rPr>
                <w:rFonts w:ascii="Times New Roman" w:hAnsi="Times New Roman"/>
                <w:sz w:val="20"/>
                <w:rPrChange w:id="1323" w:author="Nigel Laflin" w:date="2011-04-13T14:09:00Z">
                  <w:rPr>
                    <w:rFonts w:ascii="Times New Roman" w:eastAsia="Times New Roman" w:hAnsi="Times New Roman"/>
                    <w:sz w:val="20"/>
                    <w:szCs w:val="24"/>
                    <w:vertAlign w:val="superscript"/>
                    <w:lang w:val="nl-NL" w:eastAsia="nl-NL"/>
                  </w:rPr>
                </w:rPrChange>
              </w:rPr>
              <w:t>functionality</w:t>
            </w:r>
          </w:p>
        </w:tc>
        <w:tc>
          <w:tcPr>
            <w:tcW w:w="1843" w:type="dxa"/>
          </w:tcPr>
          <w:p w:rsidR="00DC09C6" w:rsidRPr="00CD0041" w:rsidRDefault="00D80070" w:rsidP="00DC09C6">
            <w:pPr>
              <w:pStyle w:val="BodyText"/>
              <w:ind w:left="15" w:firstLine="0"/>
              <w:rPr>
                <w:rFonts w:ascii="Times New Roman" w:hAnsi="Times New Roman"/>
                <w:sz w:val="20"/>
              </w:rPr>
            </w:pPr>
            <w:r w:rsidRPr="00D80070">
              <w:rPr>
                <w:rFonts w:ascii="Times New Roman" w:hAnsi="Times New Roman"/>
                <w:sz w:val="20"/>
                <w:rPrChange w:id="1324" w:author="Nigel Laflin" w:date="2011-04-13T14:09:00Z">
                  <w:rPr>
                    <w:rFonts w:ascii="Times New Roman" w:eastAsia="Times New Roman" w:hAnsi="Times New Roman"/>
                    <w:sz w:val="20"/>
                    <w:szCs w:val="24"/>
                    <w:vertAlign w:val="superscript"/>
                    <w:lang w:val="nl-NL" w:eastAsia="nl-NL"/>
                  </w:rPr>
                </w:rPrChange>
              </w:rPr>
              <w:t>- fixed, portable (indoor and outdoor), mobile reception</w:t>
            </w:r>
          </w:p>
          <w:p w:rsidR="00DC09C6" w:rsidRPr="00CD0041" w:rsidRDefault="00D80070" w:rsidP="00DC09C6">
            <w:pPr>
              <w:pStyle w:val="BodyText"/>
              <w:tabs>
                <w:tab w:val="center" w:pos="4320"/>
                <w:tab w:val="right" w:pos="8640"/>
              </w:tabs>
              <w:ind w:left="15" w:firstLine="0"/>
              <w:rPr>
                <w:rFonts w:ascii="Times New Roman" w:hAnsi="Times New Roman"/>
                <w:sz w:val="20"/>
                <w:rPrChange w:id="1325" w:author="Nigel Laflin" w:date="2011-04-13T14:09:00Z">
                  <w:rPr>
                    <w:rFonts w:ascii="Times New Roman" w:hAnsi="Times New Roman"/>
                    <w:sz w:val="20"/>
                    <w:lang w:val="it-IT"/>
                  </w:rPr>
                </w:rPrChange>
              </w:rPr>
            </w:pPr>
            <w:r w:rsidRPr="00D80070">
              <w:rPr>
                <w:rFonts w:ascii="Times New Roman" w:hAnsi="Times New Roman"/>
                <w:sz w:val="20"/>
                <w:rPrChange w:id="1326" w:author="Nigel Laflin" w:date="2011-04-13T14:09:00Z">
                  <w:rPr>
                    <w:rFonts w:ascii="Times New Roman" w:eastAsia="Times New Roman" w:hAnsi="Times New Roman"/>
                    <w:sz w:val="20"/>
                    <w:szCs w:val="24"/>
                    <w:vertAlign w:val="superscript"/>
                    <w:lang w:val="it-IT" w:eastAsia="nl-NL"/>
                  </w:rPr>
                </w:rPrChange>
              </w:rPr>
              <w:t>- mono / stereo</w:t>
            </w:r>
          </w:p>
          <w:p w:rsidR="00DC09C6" w:rsidRPr="00CD0041" w:rsidRDefault="00D80070" w:rsidP="00DC09C6">
            <w:pPr>
              <w:pStyle w:val="BodyText"/>
              <w:tabs>
                <w:tab w:val="center" w:pos="4320"/>
                <w:tab w:val="right" w:pos="8640"/>
              </w:tabs>
              <w:ind w:left="15" w:firstLine="0"/>
              <w:rPr>
                <w:rFonts w:ascii="Times New Roman" w:hAnsi="Times New Roman"/>
                <w:sz w:val="20"/>
                <w:rPrChange w:id="1327" w:author="Nigel Laflin" w:date="2011-04-13T14:09:00Z">
                  <w:rPr>
                    <w:rFonts w:ascii="Times New Roman" w:hAnsi="Times New Roman"/>
                    <w:sz w:val="20"/>
                    <w:lang w:val="it-IT"/>
                  </w:rPr>
                </w:rPrChange>
              </w:rPr>
            </w:pPr>
            <w:r w:rsidRPr="00D80070">
              <w:rPr>
                <w:rFonts w:ascii="Times New Roman" w:hAnsi="Times New Roman"/>
                <w:sz w:val="20"/>
                <w:rPrChange w:id="1328" w:author="Nigel Laflin" w:date="2011-04-13T14:09:00Z">
                  <w:rPr>
                    <w:rFonts w:ascii="Times New Roman" w:eastAsia="Times New Roman" w:hAnsi="Times New Roman"/>
                    <w:sz w:val="20"/>
                    <w:szCs w:val="24"/>
                    <w:vertAlign w:val="superscript"/>
                    <w:lang w:val="it-IT" w:eastAsia="nl-NL"/>
                  </w:rPr>
                </w:rPrChange>
              </w:rPr>
              <w:t>- audio / RDS</w:t>
            </w:r>
          </w:p>
          <w:p w:rsidR="00DC09C6" w:rsidRPr="00CD0041" w:rsidRDefault="00D80070" w:rsidP="00DC09C6">
            <w:pPr>
              <w:pStyle w:val="BodyText"/>
              <w:tabs>
                <w:tab w:val="center" w:pos="4320"/>
                <w:tab w:val="right" w:pos="8640"/>
              </w:tabs>
              <w:ind w:left="15" w:firstLine="0"/>
              <w:rPr>
                <w:rFonts w:ascii="Times New Roman" w:hAnsi="Times New Roman"/>
                <w:sz w:val="20"/>
                <w:rPrChange w:id="1329" w:author="Nigel Laflin" w:date="2011-04-13T14:09:00Z">
                  <w:rPr>
                    <w:rFonts w:ascii="Times New Roman" w:hAnsi="Times New Roman"/>
                    <w:sz w:val="20"/>
                    <w:lang w:val="it-IT"/>
                  </w:rPr>
                </w:rPrChange>
              </w:rPr>
            </w:pPr>
            <w:r w:rsidRPr="00D80070">
              <w:rPr>
                <w:rFonts w:ascii="Times New Roman" w:hAnsi="Times New Roman"/>
                <w:sz w:val="20"/>
                <w:rPrChange w:id="1330" w:author="Nigel Laflin" w:date="2011-04-13T14:09:00Z">
                  <w:rPr>
                    <w:rFonts w:ascii="Times New Roman" w:eastAsia="Times New Roman" w:hAnsi="Times New Roman"/>
                    <w:sz w:val="20"/>
                    <w:szCs w:val="24"/>
                    <w:vertAlign w:val="superscript"/>
                    <w:lang w:val="it-IT" w:eastAsia="nl-NL"/>
                  </w:rPr>
                </w:rPrChange>
              </w:rPr>
              <w:t>- TPEG</w:t>
            </w:r>
          </w:p>
        </w:tc>
        <w:tc>
          <w:tcPr>
            <w:tcW w:w="2473" w:type="dxa"/>
          </w:tcPr>
          <w:p w:rsidR="00DC09C6" w:rsidRPr="00CD0041" w:rsidRDefault="00D80070" w:rsidP="00DC09C6">
            <w:pPr>
              <w:pStyle w:val="BodyText"/>
              <w:snapToGrid w:val="0"/>
              <w:spacing w:after="60"/>
              <w:ind w:left="0" w:firstLine="0"/>
              <w:rPr>
                <w:rFonts w:ascii="Times New Roman" w:hAnsi="Times New Roman"/>
                <w:sz w:val="20"/>
              </w:rPr>
            </w:pPr>
            <w:r w:rsidRPr="00D80070">
              <w:rPr>
                <w:rFonts w:ascii="Times New Roman" w:hAnsi="Times New Roman"/>
                <w:sz w:val="20"/>
                <w:rPrChange w:id="1331" w:author="Nigel Laflin" w:date="2011-04-13T14:09:00Z">
                  <w:rPr>
                    <w:rFonts w:ascii="Times New Roman" w:eastAsia="Times New Roman" w:hAnsi="Times New Roman"/>
                    <w:sz w:val="20"/>
                    <w:szCs w:val="24"/>
                    <w:vertAlign w:val="superscript"/>
                    <w:lang w:val="nl-NL" w:eastAsia="nl-NL"/>
                  </w:rPr>
                </w:rPrChange>
              </w:rPr>
              <w:t>- fixed, portable (indoor and outdoor), mobile reception</w:t>
            </w:r>
          </w:p>
          <w:p w:rsidR="00DC09C6" w:rsidRPr="00CD0041" w:rsidRDefault="00D80070" w:rsidP="00DC09C6">
            <w:pPr>
              <w:pStyle w:val="BodyText"/>
              <w:snapToGrid w:val="0"/>
              <w:spacing w:after="60"/>
              <w:ind w:left="0" w:firstLine="0"/>
              <w:rPr>
                <w:rFonts w:ascii="Times New Roman" w:hAnsi="Times New Roman"/>
                <w:sz w:val="20"/>
              </w:rPr>
            </w:pPr>
            <w:r w:rsidRPr="00D80070">
              <w:rPr>
                <w:rFonts w:ascii="Times New Roman" w:hAnsi="Times New Roman"/>
                <w:sz w:val="20"/>
                <w:rPrChange w:id="1332" w:author="Nigel Laflin" w:date="2011-04-13T14:09:00Z">
                  <w:rPr>
                    <w:rFonts w:ascii="Times New Roman" w:eastAsia="Times New Roman" w:hAnsi="Times New Roman"/>
                    <w:sz w:val="20"/>
                    <w:szCs w:val="24"/>
                    <w:vertAlign w:val="superscript"/>
                    <w:lang w:val="nl-NL" w:eastAsia="nl-NL"/>
                  </w:rPr>
                </w:rPrChange>
              </w:rPr>
              <w:t>- mono, stereo, surround sound</w:t>
            </w:r>
          </w:p>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333" w:author="Nigel Laflin" w:date="2011-04-13T14:09:00Z">
                  <w:rPr>
                    <w:rFonts w:ascii="Times New Roman" w:eastAsia="Times New Roman" w:hAnsi="Times New Roman"/>
                    <w:sz w:val="20"/>
                    <w:szCs w:val="24"/>
                    <w:vertAlign w:val="superscript"/>
                    <w:lang w:val="nl-NL" w:eastAsia="nl-NL"/>
                  </w:rPr>
                </w:rPrChange>
              </w:rPr>
              <w:t xml:space="preserve">- </w:t>
            </w:r>
            <w:proofErr w:type="gramStart"/>
            <w:r w:rsidRPr="00D80070">
              <w:rPr>
                <w:rFonts w:ascii="Times New Roman" w:hAnsi="Times New Roman"/>
                <w:sz w:val="20"/>
                <w:rPrChange w:id="1334" w:author="Nigel Laflin" w:date="2011-04-13T14:09:00Z">
                  <w:rPr>
                    <w:rFonts w:ascii="Times New Roman" w:eastAsia="Times New Roman" w:hAnsi="Times New Roman"/>
                    <w:sz w:val="20"/>
                    <w:szCs w:val="24"/>
                    <w:vertAlign w:val="superscript"/>
                    <w:lang w:val="nl-NL" w:eastAsia="nl-NL"/>
                  </w:rPr>
                </w:rPrChange>
              </w:rPr>
              <w:t>full</w:t>
            </w:r>
            <w:proofErr w:type="gramEnd"/>
            <w:r w:rsidRPr="00D80070">
              <w:rPr>
                <w:rFonts w:ascii="Times New Roman" w:hAnsi="Times New Roman"/>
                <w:sz w:val="20"/>
                <w:rPrChange w:id="1335" w:author="Nigel Laflin" w:date="2011-04-13T14:09:00Z">
                  <w:rPr>
                    <w:rFonts w:ascii="Times New Roman" w:eastAsia="Times New Roman" w:hAnsi="Times New Roman"/>
                    <w:sz w:val="20"/>
                    <w:szCs w:val="24"/>
                    <w:vertAlign w:val="superscript"/>
                    <w:lang w:val="nl-NL" w:eastAsia="nl-NL"/>
                  </w:rPr>
                </w:rPrChange>
              </w:rPr>
              <w:t xml:space="preserve"> range of standardized multimedia and data services (DAB compatible) advanced text, images, EPG, traffic, individual B2B data, etc. </w:t>
            </w:r>
          </w:p>
          <w:p w:rsidR="00DC09C6" w:rsidRPr="00CD0041" w:rsidRDefault="00D80070" w:rsidP="00DC09C6">
            <w:pPr>
              <w:pStyle w:val="BodyText"/>
              <w:tabs>
                <w:tab w:val="center" w:pos="4320"/>
                <w:tab w:val="right" w:pos="8640"/>
              </w:tabs>
              <w:ind w:left="0" w:firstLine="0"/>
              <w:rPr>
                <w:rFonts w:ascii="Times New Roman" w:hAnsi="Times New Roman"/>
                <w:sz w:val="20"/>
                <w:shd w:val="clear" w:color="auto" w:fill="FFFF00"/>
                <w:rPrChange w:id="1336" w:author="Nigel Laflin" w:date="2011-04-13T14:09:00Z">
                  <w:rPr>
                    <w:rFonts w:ascii="Times New Roman" w:hAnsi="Times New Roman"/>
                    <w:sz w:val="20"/>
                    <w:shd w:val="clear" w:color="auto" w:fill="FFFF00"/>
                    <w:lang w:val="it-IT"/>
                  </w:rPr>
                </w:rPrChange>
              </w:rPr>
            </w:pPr>
            <w:r w:rsidRPr="00D80070">
              <w:rPr>
                <w:rFonts w:ascii="Times New Roman" w:hAnsi="Times New Roman"/>
                <w:sz w:val="20"/>
                <w:rPrChange w:id="1337" w:author="Nigel Laflin" w:date="2011-04-13T14:09:00Z">
                  <w:rPr>
                    <w:rFonts w:ascii="Times New Roman" w:eastAsia="Times New Roman" w:hAnsi="Times New Roman"/>
                    <w:sz w:val="20"/>
                    <w:szCs w:val="24"/>
                    <w:vertAlign w:val="superscript"/>
                    <w:lang w:val="nl-NL" w:eastAsia="nl-NL"/>
                  </w:rPr>
                </w:rPrChange>
              </w:rPr>
              <w:t>- emergency alert/warning with receiver re-tuning, audio and (multi-lingual) text information</w:t>
            </w:r>
          </w:p>
        </w:tc>
        <w:tc>
          <w:tcPr>
            <w:tcW w:w="2127" w:type="dxa"/>
          </w:tcPr>
          <w:p w:rsidR="00DC09C6" w:rsidRPr="00CD0041" w:rsidRDefault="00D80070" w:rsidP="00DC09C6">
            <w:pPr>
              <w:pStyle w:val="BodyText"/>
              <w:tabs>
                <w:tab w:val="center" w:pos="4320"/>
                <w:tab w:val="right" w:pos="8640"/>
              </w:tabs>
              <w:spacing w:before="120"/>
              <w:ind w:left="0" w:firstLine="0"/>
              <w:rPr>
                <w:rFonts w:ascii="Times New Roman" w:hAnsi="Times New Roman"/>
                <w:sz w:val="20"/>
                <w:rPrChange w:id="1338" w:author="Nigel Laflin" w:date="2011-04-13T14:09:00Z">
                  <w:rPr>
                    <w:rFonts w:ascii="Times New Roman" w:hAnsi="Times New Roman"/>
                    <w:sz w:val="20"/>
                    <w:lang w:val="it-IT"/>
                  </w:rPr>
                </w:rPrChange>
              </w:rPr>
            </w:pPr>
            <w:r w:rsidRPr="00D80070">
              <w:rPr>
                <w:rFonts w:ascii="Times New Roman" w:hAnsi="Times New Roman"/>
                <w:sz w:val="20"/>
                <w:rPrChange w:id="1339" w:author="Nigel Laflin" w:date="2011-04-13T14:09:00Z">
                  <w:rPr>
                    <w:rFonts w:ascii="Times New Roman" w:eastAsia="Times New Roman" w:hAnsi="Times New Roman"/>
                    <w:sz w:val="20"/>
                    <w:szCs w:val="24"/>
                    <w:vertAlign w:val="superscript"/>
                    <w:lang w:val="it-IT" w:eastAsia="nl-NL"/>
                  </w:rPr>
                </w:rPrChange>
              </w:rPr>
              <w:t>- every device category; anywhere</w:t>
            </w:r>
          </w:p>
          <w:p w:rsidR="00DC09C6" w:rsidRPr="00CD0041" w:rsidRDefault="00D80070" w:rsidP="00DC09C6">
            <w:pPr>
              <w:pStyle w:val="BodyText"/>
              <w:tabs>
                <w:tab w:val="center" w:pos="4320"/>
                <w:tab w:val="right" w:pos="8640"/>
              </w:tabs>
              <w:spacing w:before="120"/>
              <w:ind w:left="0" w:firstLine="0"/>
              <w:rPr>
                <w:rFonts w:ascii="Times New Roman" w:hAnsi="Times New Roman"/>
                <w:sz w:val="20"/>
                <w:rPrChange w:id="1340" w:author="Nigel Laflin" w:date="2011-04-13T14:09:00Z">
                  <w:rPr>
                    <w:rFonts w:ascii="Times New Roman" w:hAnsi="Times New Roman"/>
                    <w:sz w:val="20"/>
                    <w:lang w:val="it-IT"/>
                  </w:rPr>
                </w:rPrChange>
              </w:rPr>
            </w:pPr>
            <w:r w:rsidRPr="00D80070">
              <w:rPr>
                <w:rFonts w:ascii="Times New Roman" w:hAnsi="Times New Roman"/>
                <w:sz w:val="20"/>
                <w:rPrChange w:id="1341" w:author="Nigel Laflin" w:date="2011-04-13T14:09:00Z">
                  <w:rPr>
                    <w:rFonts w:ascii="Times New Roman" w:eastAsia="Times New Roman" w:hAnsi="Times New Roman"/>
                    <w:sz w:val="20"/>
                    <w:szCs w:val="24"/>
                    <w:vertAlign w:val="superscript"/>
                    <w:lang w:val="it-IT" w:eastAsia="nl-NL"/>
                  </w:rPr>
                </w:rPrChange>
              </w:rPr>
              <w:t>- stereo audio services; multicast</w:t>
            </w:r>
          </w:p>
          <w:p w:rsidR="00DC09C6" w:rsidRPr="00CD0041" w:rsidRDefault="00D80070" w:rsidP="00DC09C6">
            <w:pPr>
              <w:pStyle w:val="BodyText"/>
              <w:tabs>
                <w:tab w:val="center" w:pos="4320"/>
                <w:tab w:val="right" w:pos="8640"/>
              </w:tabs>
              <w:spacing w:before="120"/>
              <w:ind w:left="0" w:firstLine="0"/>
              <w:rPr>
                <w:rFonts w:ascii="Times New Roman" w:hAnsi="Times New Roman"/>
                <w:sz w:val="20"/>
                <w:rPrChange w:id="1342" w:author="Nigel Laflin" w:date="2011-04-13T14:09:00Z">
                  <w:rPr>
                    <w:rFonts w:ascii="Times New Roman" w:hAnsi="Times New Roman"/>
                    <w:sz w:val="20"/>
                    <w:lang w:val="it-IT"/>
                  </w:rPr>
                </w:rPrChange>
              </w:rPr>
            </w:pPr>
            <w:r w:rsidRPr="00D80070">
              <w:rPr>
                <w:rFonts w:ascii="Times New Roman" w:hAnsi="Times New Roman"/>
                <w:sz w:val="20"/>
                <w:rPrChange w:id="1343" w:author="Nigel Laflin" w:date="2011-04-13T14:09:00Z">
                  <w:rPr>
                    <w:rFonts w:ascii="Times New Roman" w:eastAsia="Times New Roman" w:hAnsi="Times New Roman"/>
                    <w:sz w:val="20"/>
                    <w:szCs w:val="24"/>
                    <w:vertAlign w:val="superscript"/>
                    <w:lang w:val="it-IT" w:eastAsia="nl-NL"/>
                  </w:rPr>
                </w:rPrChange>
              </w:rPr>
              <w:t>- several data services (traffic, weather, EPG, etc)</w:t>
            </w:r>
          </w:p>
          <w:p w:rsidR="00DC09C6" w:rsidRPr="00CD0041" w:rsidRDefault="00D80070" w:rsidP="00DC09C6">
            <w:pPr>
              <w:pStyle w:val="BodyText"/>
              <w:tabs>
                <w:tab w:val="center" w:pos="4320"/>
                <w:tab w:val="right" w:pos="8640"/>
              </w:tabs>
              <w:spacing w:before="120"/>
              <w:ind w:left="0" w:firstLine="0"/>
              <w:rPr>
                <w:rFonts w:ascii="Times New Roman" w:hAnsi="Times New Roman"/>
                <w:sz w:val="20"/>
                <w:rPrChange w:id="1344" w:author="Nigel Laflin" w:date="2011-04-13T14:09:00Z">
                  <w:rPr>
                    <w:rFonts w:ascii="Times New Roman" w:hAnsi="Times New Roman"/>
                    <w:sz w:val="20"/>
                    <w:lang w:val="it-IT"/>
                  </w:rPr>
                </w:rPrChange>
              </w:rPr>
            </w:pPr>
            <w:r w:rsidRPr="00D80070">
              <w:rPr>
                <w:rFonts w:ascii="Times New Roman" w:hAnsi="Times New Roman"/>
                <w:sz w:val="20"/>
                <w:rPrChange w:id="1345" w:author="Nigel Laflin" w:date="2011-04-13T14:09:00Z">
                  <w:rPr>
                    <w:rFonts w:ascii="Times New Roman" w:eastAsia="Times New Roman" w:hAnsi="Times New Roman"/>
                    <w:sz w:val="20"/>
                    <w:szCs w:val="24"/>
                    <w:vertAlign w:val="superscript"/>
                    <w:lang w:val="it-IT" w:eastAsia="nl-NL"/>
                  </w:rPr>
                </w:rPrChange>
              </w:rPr>
              <w:t>- services for audience with impairments</w:t>
            </w:r>
          </w:p>
          <w:p w:rsidR="00DC09C6" w:rsidRPr="00CD0041" w:rsidRDefault="00D80070" w:rsidP="00DC09C6">
            <w:pPr>
              <w:pStyle w:val="BodyText"/>
              <w:tabs>
                <w:tab w:val="center" w:pos="4320"/>
                <w:tab w:val="right" w:pos="8640"/>
              </w:tabs>
              <w:rPr>
                <w:rFonts w:ascii="Times New Roman" w:hAnsi="Times New Roman"/>
                <w:sz w:val="20"/>
                <w:rPrChange w:id="1346" w:author="Nigel Laflin" w:date="2011-04-13T14:09:00Z">
                  <w:rPr>
                    <w:rFonts w:ascii="Times New Roman" w:hAnsi="Times New Roman"/>
                    <w:sz w:val="20"/>
                    <w:lang w:val="it-IT"/>
                  </w:rPr>
                </w:rPrChange>
              </w:rPr>
            </w:pPr>
            <w:r w:rsidRPr="00D80070">
              <w:rPr>
                <w:rFonts w:ascii="Times New Roman" w:hAnsi="Times New Roman"/>
                <w:sz w:val="20"/>
                <w:rPrChange w:id="1347" w:author="Nigel Laflin" w:date="2011-04-13T14:09:00Z">
                  <w:rPr>
                    <w:rFonts w:ascii="Times New Roman" w:eastAsia="Times New Roman" w:hAnsi="Times New Roman"/>
                    <w:sz w:val="20"/>
                    <w:szCs w:val="24"/>
                    <w:vertAlign w:val="superscript"/>
                    <w:lang w:val="it-IT" w:eastAsia="nl-NL"/>
                  </w:rPr>
                </w:rPrChange>
              </w:rPr>
              <w:t>- emergency alert</w:t>
            </w:r>
          </w:p>
        </w:tc>
        <w:tc>
          <w:tcPr>
            <w:tcW w:w="2127" w:type="dxa"/>
          </w:tcPr>
          <w:p w:rsidR="00DC09C6" w:rsidRPr="00CD0041" w:rsidRDefault="00D80070" w:rsidP="00DC09C6">
            <w:pPr>
              <w:pStyle w:val="BodyText"/>
              <w:snapToGrid w:val="0"/>
              <w:spacing w:before="60" w:after="0"/>
              <w:ind w:left="0" w:firstLine="0"/>
              <w:rPr>
                <w:rFonts w:ascii="Times New Roman" w:hAnsi="Times New Roman"/>
                <w:sz w:val="20"/>
              </w:rPr>
            </w:pPr>
            <w:r w:rsidRPr="00D80070">
              <w:rPr>
                <w:rFonts w:ascii="Times New Roman" w:hAnsi="Times New Roman"/>
                <w:sz w:val="20"/>
                <w:rPrChange w:id="1348" w:author="Nigel Laflin" w:date="2011-04-13T14:09:00Z">
                  <w:rPr>
                    <w:rFonts w:ascii="Times New Roman" w:eastAsia="Times New Roman" w:hAnsi="Times New Roman"/>
                    <w:sz w:val="20"/>
                    <w:szCs w:val="24"/>
                    <w:vertAlign w:val="superscript"/>
                    <w:lang w:val="nl-NL" w:eastAsia="nl-NL"/>
                  </w:rPr>
                </w:rPrChange>
              </w:rPr>
              <w:t>- fixed, portable (indoor and outdoor), mobile reception</w:t>
            </w:r>
          </w:p>
          <w:p w:rsidR="00DC09C6" w:rsidRPr="00CD0041" w:rsidRDefault="00D80070" w:rsidP="00DC09C6">
            <w:pPr>
              <w:pStyle w:val="BodyText"/>
              <w:snapToGrid w:val="0"/>
              <w:spacing w:before="60" w:after="0"/>
              <w:ind w:left="0" w:firstLine="0"/>
              <w:rPr>
                <w:rFonts w:ascii="Times New Roman" w:hAnsi="Times New Roman"/>
                <w:sz w:val="20"/>
              </w:rPr>
            </w:pPr>
            <w:r w:rsidRPr="00D80070">
              <w:rPr>
                <w:rFonts w:ascii="Times New Roman" w:hAnsi="Times New Roman"/>
                <w:sz w:val="20"/>
                <w:rPrChange w:id="1349" w:author="Nigel Laflin" w:date="2011-04-13T14:09:00Z">
                  <w:rPr>
                    <w:rFonts w:ascii="Times New Roman" w:eastAsia="Times New Roman" w:hAnsi="Times New Roman"/>
                    <w:sz w:val="20"/>
                    <w:szCs w:val="24"/>
                    <w:vertAlign w:val="superscript"/>
                    <w:lang w:val="nl-NL" w:eastAsia="nl-NL"/>
                  </w:rPr>
                </w:rPrChange>
              </w:rPr>
              <w:t>- a number of programmes (multiplex) in one channel</w:t>
            </w:r>
          </w:p>
          <w:p w:rsidR="00DC09C6" w:rsidRPr="00CD0041" w:rsidRDefault="00D80070" w:rsidP="00DC09C6">
            <w:pPr>
              <w:pStyle w:val="BodyText"/>
              <w:snapToGrid w:val="0"/>
              <w:spacing w:before="60" w:after="0"/>
              <w:ind w:left="0" w:firstLine="0"/>
              <w:rPr>
                <w:rFonts w:ascii="Times New Roman" w:hAnsi="Times New Roman"/>
                <w:sz w:val="20"/>
              </w:rPr>
            </w:pPr>
            <w:r w:rsidRPr="00D80070">
              <w:rPr>
                <w:rFonts w:ascii="Times New Roman" w:hAnsi="Times New Roman"/>
                <w:sz w:val="20"/>
                <w:rPrChange w:id="1350" w:author="Nigel Laflin" w:date="2011-04-13T14:09:00Z">
                  <w:rPr>
                    <w:rFonts w:ascii="Times New Roman" w:eastAsia="Times New Roman" w:hAnsi="Times New Roman"/>
                    <w:sz w:val="20"/>
                    <w:szCs w:val="24"/>
                    <w:vertAlign w:val="superscript"/>
                    <w:lang w:val="nl-NL" w:eastAsia="nl-NL"/>
                  </w:rPr>
                </w:rPrChange>
              </w:rPr>
              <w:t>- each programme may contain audio, video, text, static images and other multimedia information</w:t>
            </w:r>
          </w:p>
          <w:p w:rsidR="00DC09C6" w:rsidRPr="00CD0041" w:rsidRDefault="00D80070" w:rsidP="00DC09C6">
            <w:pPr>
              <w:pStyle w:val="BodyText"/>
              <w:tabs>
                <w:tab w:val="center" w:pos="4320"/>
                <w:tab w:val="right" w:pos="8640"/>
              </w:tabs>
              <w:spacing w:before="120"/>
              <w:ind w:left="0" w:firstLine="0"/>
              <w:rPr>
                <w:rFonts w:ascii="Times New Roman" w:hAnsi="Times New Roman"/>
                <w:sz w:val="20"/>
                <w:rPrChange w:id="1351" w:author="Nigel Laflin" w:date="2011-04-13T14:09:00Z">
                  <w:rPr>
                    <w:rFonts w:ascii="Times New Roman" w:hAnsi="Times New Roman"/>
                    <w:sz w:val="20"/>
                    <w:lang w:val="it-IT"/>
                  </w:rPr>
                </w:rPrChange>
              </w:rPr>
            </w:pPr>
            <w:r w:rsidRPr="00D80070">
              <w:rPr>
                <w:rFonts w:ascii="Times New Roman" w:hAnsi="Times New Roman"/>
                <w:sz w:val="20"/>
                <w:rPrChange w:id="1352" w:author="Nigel Laflin" w:date="2011-04-13T14:09:00Z">
                  <w:rPr>
                    <w:rFonts w:ascii="Times New Roman" w:eastAsia="Times New Roman" w:hAnsi="Times New Roman"/>
                    <w:sz w:val="20"/>
                    <w:szCs w:val="24"/>
                    <w:vertAlign w:val="superscript"/>
                    <w:lang w:val="nl-NL" w:eastAsia="nl-NL"/>
                  </w:rPr>
                </w:rPrChange>
              </w:rPr>
              <w:t>- mono / stereo / multichannel audio</w:t>
            </w:r>
          </w:p>
        </w:tc>
      </w:tr>
      <w:tr w:rsidR="00DC09C6" w:rsidRPr="00CD0041" w:rsidTr="00DC09C6">
        <w:tc>
          <w:tcPr>
            <w:tcW w:w="1372" w:type="dxa"/>
          </w:tcPr>
          <w:p w:rsidR="00DC09C6" w:rsidRPr="00CD0041" w:rsidRDefault="00D80070" w:rsidP="00DC09C6">
            <w:pPr>
              <w:pStyle w:val="BodyText"/>
              <w:ind w:left="26" w:right="-155" w:firstLine="0"/>
              <w:rPr>
                <w:rFonts w:ascii="Times New Roman" w:hAnsi="Times New Roman"/>
                <w:sz w:val="20"/>
              </w:rPr>
            </w:pPr>
            <w:r w:rsidRPr="00D80070">
              <w:rPr>
                <w:rFonts w:ascii="Times New Roman" w:hAnsi="Times New Roman"/>
                <w:sz w:val="20"/>
                <w:rPrChange w:id="1353" w:author="Nigel Laflin" w:date="2011-04-13T14:09:00Z">
                  <w:rPr>
                    <w:rFonts w:ascii="Times New Roman" w:eastAsia="Times New Roman" w:hAnsi="Times New Roman"/>
                    <w:sz w:val="20"/>
                    <w:szCs w:val="24"/>
                    <w:vertAlign w:val="superscript"/>
                    <w:lang w:val="nl-NL" w:eastAsia="nl-NL"/>
                  </w:rPr>
                </w:rPrChange>
              </w:rPr>
              <w:t>coverage</w:t>
            </w:r>
          </w:p>
        </w:tc>
        <w:tc>
          <w:tcPr>
            <w:tcW w:w="1843" w:type="dxa"/>
          </w:tcPr>
          <w:p w:rsidR="00DC09C6" w:rsidRPr="00CD0041" w:rsidRDefault="00D80070" w:rsidP="00DC09C6">
            <w:pPr>
              <w:pStyle w:val="BodyText"/>
              <w:ind w:left="15" w:firstLine="0"/>
              <w:rPr>
                <w:rFonts w:ascii="Times New Roman" w:hAnsi="Times New Roman"/>
                <w:sz w:val="20"/>
              </w:rPr>
            </w:pPr>
            <w:r w:rsidRPr="00D80070">
              <w:rPr>
                <w:rFonts w:ascii="Times New Roman" w:hAnsi="Times New Roman"/>
                <w:sz w:val="20"/>
                <w:rPrChange w:id="1354" w:author="Nigel Laflin" w:date="2011-04-13T14:09:00Z">
                  <w:rPr>
                    <w:rFonts w:ascii="Times New Roman" w:eastAsia="Times New Roman" w:hAnsi="Times New Roman"/>
                    <w:sz w:val="20"/>
                    <w:szCs w:val="24"/>
                    <w:vertAlign w:val="superscript"/>
                    <w:lang w:val="nl-NL" w:eastAsia="nl-NL"/>
                  </w:rPr>
                </w:rPrChange>
              </w:rPr>
              <w:t>community, local, regional, nationwide</w:t>
            </w:r>
          </w:p>
        </w:tc>
        <w:tc>
          <w:tcPr>
            <w:tcW w:w="2473" w:type="dxa"/>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355" w:author="Nigel Laflin" w:date="2011-04-13T14:09:00Z">
                  <w:rPr>
                    <w:rFonts w:ascii="Times New Roman" w:eastAsia="Times New Roman" w:hAnsi="Times New Roman"/>
                    <w:sz w:val="20"/>
                    <w:szCs w:val="24"/>
                    <w:vertAlign w:val="superscript"/>
                    <w:lang w:val="nl-NL" w:eastAsia="nl-NL"/>
                  </w:rPr>
                </w:rPrChange>
              </w:rPr>
              <w:t>community, local, regional, nationwide</w:t>
            </w:r>
          </w:p>
        </w:tc>
        <w:tc>
          <w:tcPr>
            <w:tcW w:w="2127" w:type="dxa"/>
          </w:tcPr>
          <w:p w:rsidR="00DC09C6" w:rsidRPr="00CD0041" w:rsidRDefault="00D80070" w:rsidP="00DC09C6">
            <w:pPr>
              <w:pStyle w:val="BodyText"/>
              <w:rPr>
                <w:rFonts w:ascii="Times New Roman" w:hAnsi="Times New Roman"/>
                <w:sz w:val="20"/>
              </w:rPr>
            </w:pPr>
            <w:r w:rsidRPr="00D80070">
              <w:rPr>
                <w:rFonts w:ascii="Times New Roman" w:hAnsi="Times New Roman"/>
                <w:sz w:val="20"/>
                <w:rPrChange w:id="1356" w:author="Nigel Laflin" w:date="2011-04-13T14:09:00Z">
                  <w:rPr>
                    <w:rFonts w:ascii="Times New Roman" w:eastAsia="Times New Roman" w:hAnsi="Times New Roman"/>
                    <w:sz w:val="20"/>
                    <w:szCs w:val="24"/>
                    <w:vertAlign w:val="superscript"/>
                    <w:lang w:val="nl-NL" w:eastAsia="nl-NL"/>
                  </w:rPr>
                </w:rPrChange>
              </w:rPr>
              <w:t>similar to analogue</w:t>
            </w:r>
          </w:p>
        </w:tc>
        <w:tc>
          <w:tcPr>
            <w:tcW w:w="2127" w:type="dxa"/>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357" w:author="Nigel Laflin" w:date="2011-04-13T14:09:00Z">
                  <w:rPr>
                    <w:rFonts w:ascii="Times New Roman" w:eastAsia="Times New Roman" w:hAnsi="Times New Roman"/>
                    <w:sz w:val="20"/>
                    <w:szCs w:val="24"/>
                    <w:vertAlign w:val="superscript"/>
                    <w:lang w:val="nl-NL" w:eastAsia="nl-NL"/>
                  </w:rPr>
                </w:rPrChange>
              </w:rPr>
              <w:t>- community, local, regional, nationwide</w:t>
            </w:r>
          </w:p>
        </w:tc>
      </w:tr>
      <w:tr w:rsidR="00DC09C6" w:rsidRPr="00CD0041" w:rsidTr="00DC09C6">
        <w:tc>
          <w:tcPr>
            <w:tcW w:w="1372" w:type="dxa"/>
          </w:tcPr>
          <w:p w:rsidR="00DC09C6" w:rsidRPr="00CD0041" w:rsidRDefault="00D80070" w:rsidP="00DC09C6">
            <w:pPr>
              <w:pStyle w:val="BodyText"/>
              <w:ind w:left="26" w:firstLine="0"/>
              <w:rPr>
                <w:rFonts w:ascii="Times New Roman" w:hAnsi="Times New Roman"/>
                <w:sz w:val="20"/>
              </w:rPr>
            </w:pPr>
            <w:proofErr w:type="spellStart"/>
            <w:r w:rsidRPr="00D80070">
              <w:rPr>
                <w:rFonts w:ascii="Times New Roman" w:hAnsi="Times New Roman"/>
                <w:sz w:val="20"/>
                <w:rPrChange w:id="1358" w:author="Nigel Laflin" w:date="2011-04-13T14:09:00Z">
                  <w:rPr>
                    <w:rFonts w:ascii="Times New Roman" w:eastAsia="Times New Roman" w:hAnsi="Times New Roman"/>
                    <w:sz w:val="20"/>
                    <w:szCs w:val="24"/>
                    <w:vertAlign w:val="superscript"/>
                    <w:lang w:val="nl-NL" w:eastAsia="nl-NL"/>
                  </w:rPr>
                </w:rPrChange>
              </w:rPr>
              <w:t>QoS</w:t>
            </w:r>
            <w:proofErr w:type="spellEnd"/>
          </w:p>
        </w:tc>
        <w:tc>
          <w:tcPr>
            <w:tcW w:w="1843" w:type="dxa"/>
          </w:tcPr>
          <w:p w:rsidR="00DC09C6" w:rsidRPr="00CD0041" w:rsidRDefault="00D80070" w:rsidP="00DC09C6">
            <w:pPr>
              <w:pStyle w:val="BodyText"/>
              <w:ind w:left="15" w:firstLine="0"/>
              <w:rPr>
                <w:rFonts w:ascii="Times New Roman" w:hAnsi="Times New Roman"/>
                <w:sz w:val="20"/>
              </w:rPr>
            </w:pPr>
            <w:r w:rsidRPr="00D80070">
              <w:rPr>
                <w:rFonts w:ascii="Times New Roman" w:hAnsi="Times New Roman"/>
                <w:sz w:val="20"/>
                <w:rPrChange w:id="1359" w:author="Nigel Laflin" w:date="2011-04-13T14:09:00Z">
                  <w:rPr>
                    <w:rFonts w:ascii="Times New Roman" w:eastAsia="Times New Roman" w:hAnsi="Times New Roman"/>
                    <w:sz w:val="20"/>
                    <w:szCs w:val="24"/>
                    <w:vertAlign w:val="superscript"/>
                    <w:lang w:val="nl-NL" w:eastAsia="nl-NL"/>
                  </w:rPr>
                </w:rPrChange>
              </w:rPr>
              <w:t>- good audio quality for fixed reception</w:t>
            </w:r>
          </w:p>
          <w:p w:rsidR="00DC09C6" w:rsidRPr="00CD0041" w:rsidRDefault="00D80070" w:rsidP="00DC09C6">
            <w:pPr>
              <w:pStyle w:val="BodyText"/>
              <w:ind w:left="15" w:firstLine="0"/>
              <w:rPr>
                <w:rFonts w:ascii="Times New Roman" w:hAnsi="Times New Roman"/>
                <w:sz w:val="20"/>
              </w:rPr>
            </w:pPr>
            <w:r w:rsidRPr="00D80070">
              <w:rPr>
                <w:rFonts w:ascii="Times New Roman" w:hAnsi="Times New Roman"/>
                <w:sz w:val="20"/>
                <w:rPrChange w:id="1360" w:author="Nigel Laflin" w:date="2011-04-13T14:09:00Z">
                  <w:rPr>
                    <w:rFonts w:ascii="Times New Roman" w:eastAsia="Times New Roman" w:hAnsi="Times New Roman"/>
                    <w:sz w:val="20"/>
                    <w:szCs w:val="24"/>
                    <w:vertAlign w:val="superscript"/>
                    <w:lang w:val="nl-NL" w:eastAsia="nl-NL"/>
                  </w:rPr>
                </w:rPrChange>
              </w:rPr>
              <w:t>- graceful degradation</w:t>
            </w:r>
          </w:p>
          <w:p w:rsidR="00DC09C6" w:rsidRPr="00CD0041" w:rsidRDefault="00D80070" w:rsidP="00DC09C6">
            <w:pPr>
              <w:pStyle w:val="BodyText"/>
              <w:ind w:left="15" w:firstLine="0"/>
              <w:rPr>
                <w:rFonts w:ascii="Times New Roman" w:hAnsi="Times New Roman"/>
                <w:sz w:val="20"/>
              </w:rPr>
            </w:pPr>
            <w:r w:rsidRPr="00D80070">
              <w:rPr>
                <w:rFonts w:ascii="Times New Roman" w:hAnsi="Times New Roman"/>
                <w:sz w:val="20"/>
                <w:rPrChange w:id="1361" w:author="Nigel Laflin" w:date="2011-04-13T14:09:00Z">
                  <w:rPr>
                    <w:rFonts w:ascii="Times New Roman" w:eastAsia="Times New Roman" w:hAnsi="Times New Roman"/>
                    <w:sz w:val="20"/>
                    <w:szCs w:val="24"/>
                    <w:vertAlign w:val="superscript"/>
                    <w:lang w:val="nl-NL" w:eastAsia="nl-NL"/>
                  </w:rPr>
                </w:rPrChange>
              </w:rPr>
              <w:t>- independent of demand</w:t>
            </w:r>
          </w:p>
        </w:tc>
        <w:tc>
          <w:tcPr>
            <w:tcW w:w="2473" w:type="dxa"/>
          </w:tcPr>
          <w:p w:rsidR="00DC09C6" w:rsidRPr="00CD0041" w:rsidRDefault="00D80070" w:rsidP="00DC09C6">
            <w:pPr>
              <w:pStyle w:val="BodyText"/>
              <w:snapToGrid w:val="0"/>
              <w:spacing w:before="60" w:after="0"/>
              <w:ind w:left="0" w:firstLine="0"/>
              <w:rPr>
                <w:rFonts w:ascii="Times New Roman" w:hAnsi="Times New Roman"/>
                <w:sz w:val="20"/>
              </w:rPr>
            </w:pPr>
            <w:r w:rsidRPr="00D80070">
              <w:rPr>
                <w:rFonts w:ascii="Times New Roman" w:hAnsi="Times New Roman"/>
                <w:sz w:val="20"/>
                <w:rPrChange w:id="1362" w:author="Nigel Laflin" w:date="2011-04-13T14:09:00Z">
                  <w:rPr>
                    <w:rFonts w:ascii="Times New Roman" w:eastAsia="Times New Roman" w:hAnsi="Times New Roman"/>
                    <w:sz w:val="20"/>
                    <w:szCs w:val="24"/>
                    <w:vertAlign w:val="superscript"/>
                    <w:lang w:val="nl-NL" w:eastAsia="nl-NL"/>
                  </w:rPr>
                </w:rPrChange>
              </w:rPr>
              <w:t>- very good and undisturbed audio quality (up to CD like)</w:t>
            </w:r>
          </w:p>
          <w:p w:rsidR="00DC09C6" w:rsidRPr="00CD0041" w:rsidRDefault="00D80070" w:rsidP="00DC09C6">
            <w:pPr>
              <w:pStyle w:val="BodyText"/>
              <w:snapToGrid w:val="0"/>
              <w:spacing w:before="60" w:after="0"/>
              <w:ind w:left="0" w:firstLine="0"/>
              <w:rPr>
                <w:rFonts w:ascii="Times New Roman" w:hAnsi="Times New Roman"/>
                <w:sz w:val="20"/>
              </w:rPr>
            </w:pPr>
            <w:r w:rsidRPr="00D80070">
              <w:rPr>
                <w:rFonts w:ascii="Times New Roman" w:hAnsi="Times New Roman"/>
                <w:sz w:val="20"/>
                <w:rPrChange w:id="1363" w:author="Nigel Laflin" w:date="2011-04-13T14:09:00Z">
                  <w:rPr>
                    <w:rFonts w:ascii="Times New Roman" w:eastAsia="Times New Roman" w:hAnsi="Times New Roman"/>
                    <w:sz w:val="20"/>
                    <w:szCs w:val="24"/>
                    <w:vertAlign w:val="superscript"/>
                    <w:lang w:val="nl-NL" w:eastAsia="nl-NL"/>
                  </w:rPr>
                </w:rPrChange>
              </w:rPr>
              <w:t>- soft fade-out/fade-in of audio</w:t>
            </w:r>
          </w:p>
          <w:p w:rsidR="00DC09C6" w:rsidRPr="00CD0041" w:rsidRDefault="00D80070" w:rsidP="00DC09C6">
            <w:pPr>
              <w:pStyle w:val="BodyText"/>
              <w:snapToGrid w:val="0"/>
              <w:spacing w:before="60" w:after="0"/>
              <w:ind w:left="0" w:firstLine="0"/>
              <w:rPr>
                <w:rFonts w:ascii="Times New Roman" w:hAnsi="Times New Roman"/>
                <w:sz w:val="20"/>
              </w:rPr>
            </w:pPr>
            <w:r w:rsidRPr="00D80070">
              <w:rPr>
                <w:rFonts w:ascii="Times New Roman" w:hAnsi="Times New Roman"/>
                <w:sz w:val="20"/>
                <w:rPrChange w:id="1364" w:author="Nigel Laflin" w:date="2011-04-13T14:09:00Z">
                  <w:rPr>
                    <w:rFonts w:ascii="Times New Roman" w:eastAsia="Times New Roman" w:hAnsi="Times New Roman"/>
                    <w:sz w:val="20"/>
                    <w:szCs w:val="24"/>
                    <w:vertAlign w:val="superscript"/>
                    <w:lang w:val="nl-NL" w:eastAsia="nl-NL"/>
                  </w:rPr>
                </w:rPrChange>
              </w:rPr>
              <w:t>- seamless switching DRM-DRM, DRM-FM, DRM-AM, DRM-DAB supported</w:t>
            </w:r>
          </w:p>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365" w:author="Nigel Laflin" w:date="2011-04-13T14:09:00Z">
                  <w:rPr>
                    <w:rFonts w:ascii="Times New Roman" w:eastAsia="Times New Roman" w:hAnsi="Times New Roman"/>
                    <w:sz w:val="20"/>
                    <w:szCs w:val="24"/>
                    <w:vertAlign w:val="superscript"/>
                    <w:lang w:val="nl-NL" w:eastAsia="nl-NL"/>
                  </w:rPr>
                </w:rPrChange>
              </w:rPr>
              <w:lastRenderedPageBreak/>
              <w:t>- independent of demand</w:t>
            </w:r>
          </w:p>
        </w:tc>
        <w:tc>
          <w:tcPr>
            <w:tcW w:w="2127" w:type="dxa"/>
          </w:tcPr>
          <w:p w:rsidR="00DC09C6" w:rsidRPr="00CD0041" w:rsidRDefault="00D80070" w:rsidP="00DC09C6">
            <w:pPr>
              <w:pStyle w:val="BodyText"/>
              <w:spacing w:before="120"/>
              <w:ind w:left="0" w:firstLine="0"/>
              <w:rPr>
                <w:rFonts w:ascii="Times New Roman" w:hAnsi="Times New Roman"/>
                <w:sz w:val="20"/>
              </w:rPr>
            </w:pPr>
            <w:r w:rsidRPr="00D80070">
              <w:rPr>
                <w:rFonts w:ascii="Times New Roman" w:hAnsi="Times New Roman"/>
                <w:sz w:val="20"/>
                <w:rPrChange w:id="1366" w:author="Nigel Laflin" w:date="2011-04-13T14:09:00Z">
                  <w:rPr>
                    <w:rFonts w:ascii="Times New Roman" w:eastAsia="Times New Roman" w:hAnsi="Times New Roman"/>
                    <w:sz w:val="20"/>
                    <w:szCs w:val="24"/>
                    <w:vertAlign w:val="superscript"/>
                    <w:lang w:val="nl-NL" w:eastAsia="nl-NL"/>
                  </w:rPr>
                </w:rPrChange>
              </w:rPr>
              <w:lastRenderedPageBreak/>
              <w:t xml:space="preserve">- good quality; graceful degradation; </w:t>
            </w:r>
          </w:p>
          <w:p w:rsidR="00DC09C6" w:rsidRPr="00CD0041" w:rsidRDefault="00D80070" w:rsidP="00DC09C6">
            <w:pPr>
              <w:pStyle w:val="BodyText"/>
              <w:ind w:left="15" w:hanging="15"/>
              <w:rPr>
                <w:rFonts w:ascii="Times New Roman" w:hAnsi="Times New Roman"/>
                <w:sz w:val="20"/>
              </w:rPr>
            </w:pPr>
            <w:r w:rsidRPr="00D80070">
              <w:rPr>
                <w:rFonts w:ascii="Times New Roman" w:hAnsi="Times New Roman"/>
                <w:sz w:val="20"/>
                <w:rPrChange w:id="1367" w:author="Nigel Laflin" w:date="2011-04-13T14:09:00Z">
                  <w:rPr>
                    <w:rFonts w:ascii="Times New Roman" w:eastAsia="Times New Roman" w:hAnsi="Times New Roman"/>
                    <w:sz w:val="20"/>
                    <w:szCs w:val="24"/>
                    <w:vertAlign w:val="superscript"/>
                    <w:lang w:val="nl-NL" w:eastAsia="nl-NL"/>
                  </w:rPr>
                </w:rPrChange>
              </w:rPr>
              <w:t>- blending between analogue and digital</w:t>
            </w:r>
          </w:p>
        </w:tc>
        <w:tc>
          <w:tcPr>
            <w:tcW w:w="2127" w:type="dxa"/>
          </w:tcPr>
          <w:p w:rsidR="00DC09C6" w:rsidRPr="00CD0041" w:rsidRDefault="00D80070" w:rsidP="00DC09C6">
            <w:pPr>
              <w:pStyle w:val="BodyText"/>
              <w:snapToGrid w:val="0"/>
              <w:spacing w:before="60" w:after="0"/>
              <w:ind w:left="0" w:hanging="45"/>
              <w:rPr>
                <w:rFonts w:ascii="Times New Roman" w:hAnsi="Times New Roman"/>
                <w:sz w:val="20"/>
              </w:rPr>
            </w:pPr>
            <w:r w:rsidRPr="00D80070">
              <w:rPr>
                <w:rFonts w:ascii="Times New Roman" w:hAnsi="Times New Roman"/>
                <w:sz w:val="20"/>
                <w:rPrChange w:id="1368" w:author="Nigel Laflin" w:date="2011-04-13T14:09:00Z">
                  <w:rPr>
                    <w:rFonts w:ascii="Times New Roman" w:eastAsia="Times New Roman" w:hAnsi="Times New Roman"/>
                    <w:sz w:val="20"/>
                    <w:szCs w:val="24"/>
                    <w:vertAlign w:val="superscript"/>
                    <w:lang w:val="nl-NL" w:eastAsia="nl-NL"/>
                  </w:rPr>
                </w:rPrChange>
              </w:rPr>
              <w:t>- good audio quality for any type of reception</w:t>
            </w:r>
          </w:p>
          <w:p w:rsidR="00DC09C6" w:rsidRPr="00CD0041" w:rsidRDefault="00D80070" w:rsidP="00DC09C6">
            <w:pPr>
              <w:pStyle w:val="BodyText"/>
              <w:snapToGrid w:val="0"/>
              <w:spacing w:before="60" w:after="0"/>
              <w:ind w:left="0" w:firstLine="0"/>
              <w:rPr>
                <w:rFonts w:ascii="Times New Roman" w:hAnsi="Times New Roman"/>
                <w:sz w:val="20"/>
              </w:rPr>
            </w:pPr>
            <w:r w:rsidRPr="00D80070">
              <w:rPr>
                <w:rFonts w:ascii="Times New Roman" w:hAnsi="Times New Roman"/>
                <w:sz w:val="20"/>
                <w:rPrChange w:id="1369" w:author="Nigel Laflin" w:date="2011-04-13T14:09:00Z">
                  <w:rPr>
                    <w:rFonts w:ascii="Times New Roman" w:eastAsia="Times New Roman" w:hAnsi="Times New Roman"/>
                    <w:sz w:val="20"/>
                    <w:szCs w:val="24"/>
                    <w:vertAlign w:val="superscript"/>
                    <w:lang w:val="nl-NL" w:eastAsia="nl-NL"/>
                  </w:rPr>
                </w:rPrChange>
              </w:rPr>
              <w:t>- non-graceful degradation</w:t>
            </w:r>
          </w:p>
          <w:p w:rsidR="00DC09C6" w:rsidRPr="00CD0041" w:rsidRDefault="00D80070" w:rsidP="00DC09C6">
            <w:pPr>
              <w:pStyle w:val="BodyText"/>
              <w:spacing w:before="120"/>
              <w:ind w:left="0" w:firstLine="0"/>
              <w:rPr>
                <w:rFonts w:ascii="Times New Roman" w:hAnsi="Times New Roman"/>
                <w:sz w:val="20"/>
              </w:rPr>
            </w:pPr>
            <w:r w:rsidRPr="00D80070">
              <w:rPr>
                <w:rFonts w:ascii="Times New Roman" w:hAnsi="Times New Roman"/>
                <w:sz w:val="20"/>
                <w:rPrChange w:id="1370" w:author="Nigel Laflin" w:date="2011-04-13T14:09:00Z">
                  <w:rPr>
                    <w:rFonts w:ascii="Times New Roman" w:eastAsia="Times New Roman" w:hAnsi="Times New Roman"/>
                    <w:sz w:val="20"/>
                    <w:szCs w:val="24"/>
                    <w:vertAlign w:val="superscript"/>
                    <w:lang w:val="nl-NL" w:eastAsia="nl-NL"/>
                  </w:rPr>
                </w:rPrChange>
              </w:rPr>
              <w:t>- independent of demand</w:t>
            </w:r>
          </w:p>
        </w:tc>
      </w:tr>
      <w:tr w:rsidR="00DC09C6" w:rsidRPr="00CD0041" w:rsidTr="00DC09C6">
        <w:tc>
          <w:tcPr>
            <w:tcW w:w="1372" w:type="dxa"/>
          </w:tcPr>
          <w:p w:rsidR="00DC09C6" w:rsidRPr="00CD0041" w:rsidRDefault="00D80070" w:rsidP="00DC09C6">
            <w:pPr>
              <w:pStyle w:val="BodyText"/>
              <w:ind w:left="26" w:firstLine="0"/>
              <w:rPr>
                <w:rFonts w:ascii="Times New Roman" w:hAnsi="Times New Roman"/>
                <w:sz w:val="20"/>
              </w:rPr>
            </w:pPr>
            <w:r w:rsidRPr="00D80070">
              <w:rPr>
                <w:rFonts w:ascii="Times New Roman" w:hAnsi="Times New Roman"/>
                <w:sz w:val="20"/>
                <w:rPrChange w:id="1371" w:author="Nigel Laflin" w:date="2011-04-13T14:09:00Z">
                  <w:rPr>
                    <w:rFonts w:ascii="Times New Roman" w:eastAsia="Times New Roman" w:hAnsi="Times New Roman"/>
                    <w:sz w:val="20"/>
                    <w:szCs w:val="24"/>
                    <w:vertAlign w:val="superscript"/>
                    <w:lang w:val="nl-NL" w:eastAsia="nl-NL"/>
                  </w:rPr>
                </w:rPrChange>
              </w:rPr>
              <w:lastRenderedPageBreak/>
              <w:t>availability of equipment</w:t>
            </w:r>
          </w:p>
        </w:tc>
        <w:tc>
          <w:tcPr>
            <w:tcW w:w="1843" w:type="dxa"/>
          </w:tcPr>
          <w:p w:rsidR="00DC09C6" w:rsidRPr="00CD0041" w:rsidRDefault="00D80070" w:rsidP="00DC09C6">
            <w:pPr>
              <w:pStyle w:val="BodyText"/>
              <w:ind w:left="15" w:firstLine="0"/>
              <w:rPr>
                <w:rFonts w:ascii="Times New Roman" w:hAnsi="Times New Roman"/>
                <w:sz w:val="20"/>
              </w:rPr>
            </w:pPr>
            <w:r w:rsidRPr="00D80070">
              <w:rPr>
                <w:rFonts w:ascii="Times New Roman" w:hAnsi="Times New Roman"/>
                <w:sz w:val="20"/>
                <w:rPrChange w:id="1372" w:author="Nigel Laflin" w:date="2011-04-13T14:09:00Z">
                  <w:rPr>
                    <w:rFonts w:ascii="Times New Roman" w:eastAsia="Times New Roman" w:hAnsi="Times New Roman"/>
                    <w:sz w:val="20"/>
                    <w:szCs w:val="24"/>
                    <w:vertAlign w:val="superscript"/>
                    <w:lang w:val="nl-NL" w:eastAsia="nl-NL"/>
                  </w:rPr>
                </w:rPrChange>
              </w:rPr>
              <w:t>- excellent, both receivers and transmitters</w:t>
            </w:r>
          </w:p>
          <w:p w:rsidR="00DC09C6" w:rsidRPr="00CD0041" w:rsidRDefault="00D80070" w:rsidP="00DC09C6">
            <w:pPr>
              <w:pStyle w:val="BodyText"/>
              <w:ind w:left="15" w:firstLine="0"/>
              <w:rPr>
                <w:rFonts w:ascii="Times New Roman" w:hAnsi="Times New Roman"/>
                <w:sz w:val="20"/>
              </w:rPr>
            </w:pPr>
            <w:r w:rsidRPr="00D80070">
              <w:rPr>
                <w:rFonts w:ascii="Times New Roman" w:hAnsi="Times New Roman"/>
                <w:sz w:val="20"/>
                <w:rPrChange w:id="1373" w:author="Nigel Laflin" w:date="2011-04-13T14:09:00Z">
                  <w:rPr>
                    <w:rFonts w:ascii="Times New Roman" w:eastAsia="Times New Roman" w:hAnsi="Times New Roman"/>
                    <w:sz w:val="20"/>
                    <w:szCs w:val="24"/>
                    <w:vertAlign w:val="superscript"/>
                    <w:lang w:val="nl-NL" w:eastAsia="nl-NL"/>
                  </w:rPr>
                </w:rPrChange>
              </w:rPr>
              <w:t>- growth in the mobile phone market</w:t>
            </w:r>
          </w:p>
        </w:tc>
        <w:tc>
          <w:tcPr>
            <w:tcW w:w="2473" w:type="dxa"/>
          </w:tcPr>
          <w:p w:rsidR="00DC09C6" w:rsidRPr="00CD0041" w:rsidRDefault="00D80070" w:rsidP="00DC09C6">
            <w:pPr>
              <w:pStyle w:val="BodyText"/>
              <w:snapToGrid w:val="0"/>
              <w:spacing w:before="60" w:after="60"/>
              <w:ind w:left="0" w:firstLine="0"/>
              <w:rPr>
                <w:rFonts w:ascii="Times New Roman" w:hAnsi="Times New Roman"/>
                <w:sz w:val="20"/>
              </w:rPr>
            </w:pPr>
            <w:r w:rsidRPr="00D80070">
              <w:rPr>
                <w:rFonts w:ascii="Times New Roman" w:hAnsi="Times New Roman"/>
                <w:sz w:val="20"/>
                <w:rPrChange w:id="1374" w:author="Nigel Laflin" w:date="2011-04-13T14:09:00Z">
                  <w:rPr>
                    <w:rFonts w:ascii="Times New Roman" w:eastAsia="Times New Roman" w:hAnsi="Times New Roman"/>
                    <w:sz w:val="20"/>
                    <w:szCs w:val="24"/>
                    <w:vertAlign w:val="superscript"/>
                    <w:lang w:val="nl-NL" w:eastAsia="nl-NL"/>
                  </w:rPr>
                </w:rPrChange>
              </w:rPr>
              <w:t>- good for DRM transmitters</w:t>
            </w:r>
          </w:p>
          <w:p w:rsidR="00DC09C6" w:rsidRPr="00CD0041" w:rsidRDefault="00D80070" w:rsidP="00DC09C6">
            <w:pPr>
              <w:pStyle w:val="BodyText"/>
              <w:snapToGrid w:val="0"/>
              <w:spacing w:after="60"/>
              <w:ind w:left="0" w:firstLine="0"/>
              <w:rPr>
                <w:rFonts w:ascii="Times New Roman" w:hAnsi="Times New Roman"/>
                <w:sz w:val="20"/>
              </w:rPr>
            </w:pPr>
            <w:r w:rsidRPr="00D80070">
              <w:rPr>
                <w:rFonts w:ascii="Times New Roman" w:hAnsi="Times New Roman"/>
                <w:sz w:val="20"/>
                <w:rPrChange w:id="1375" w:author="Nigel Laflin" w:date="2011-04-13T14:09:00Z">
                  <w:rPr>
                    <w:rFonts w:ascii="Times New Roman" w:eastAsia="Times New Roman" w:hAnsi="Times New Roman"/>
                    <w:sz w:val="20"/>
                    <w:szCs w:val="24"/>
                    <w:vertAlign w:val="superscript"/>
                    <w:lang w:val="nl-NL" w:eastAsia="nl-NL"/>
                  </w:rPr>
                </w:rPrChange>
              </w:rPr>
              <w:t>- initial receivers available</w:t>
            </w:r>
          </w:p>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376" w:author="Nigel Laflin" w:date="2011-04-13T14:09:00Z">
                  <w:rPr>
                    <w:rFonts w:ascii="Times New Roman" w:eastAsia="Times New Roman" w:hAnsi="Times New Roman"/>
                    <w:sz w:val="20"/>
                    <w:szCs w:val="24"/>
                    <w:vertAlign w:val="superscript"/>
                    <w:lang w:val="nl-NL" w:eastAsia="nl-NL"/>
                  </w:rPr>
                </w:rPrChange>
              </w:rPr>
              <w:t>- dedicated chipsets being developed to enable mass-market receivers</w:t>
            </w:r>
          </w:p>
        </w:tc>
        <w:tc>
          <w:tcPr>
            <w:tcW w:w="2127" w:type="dxa"/>
          </w:tcPr>
          <w:p w:rsidR="00DC09C6" w:rsidRPr="00CD0041" w:rsidRDefault="00D80070" w:rsidP="00DC09C6">
            <w:pPr>
              <w:pStyle w:val="BodyText"/>
              <w:ind w:left="15" w:hanging="15"/>
              <w:rPr>
                <w:rFonts w:ascii="Times New Roman" w:hAnsi="Times New Roman"/>
                <w:sz w:val="20"/>
              </w:rPr>
            </w:pPr>
            <w:r w:rsidRPr="00D80070">
              <w:rPr>
                <w:rFonts w:ascii="Times New Roman" w:hAnsi="Times New Roman"/>
                <w:sz w:val="20"/>
                <w:rPrChange w:id="1377" w:author="Nigel Laflin" w:date="2011-04-13T14:09:00Z">
                  <w:rPr>
                    <w:rFonts w:ascii="Times New Roman" w:eastAsia="Times New Roman" w:hAnsi="Times New Roman"/>
                    <w:sz w:val="20"/>
                    <w:szCs w:val="24"/>
                    <w:vertAlign w:val="superscript"/>
                    <w:lang w:val="nl-NL" w:eastAsia="nl-NL"/>
                  </w:rPr>
                </w:rPrChange>
              </w:rPr>
              <w:t>Broadly available over 6 years</w:t>
            </w:r>
          </w:p>
        </w:tc>
        <w:tc>
          <w:tcPr>
            <w:tcW w:w="2127" w:type="dxa"/>
          </w:tcPr>
          <w:p w:rsidR="00DC09C6" w:rsidRPr="00CD0041" w:rsidRDefault="00D80070" w:rsidP="00DC09C6">
            <w:pPr>
              <w:pStyle w:val="BodyText"/>
              <w:ind w:left="15" w:hanging="15"/>
              <w:rPr>
                <w:rFonts w:ascii="Times New Roman" w:hAnsi="Times New Roman"/>
                <w:sz w:val="20"/>
              </w:rPr>
            </w:pPr>
            <w:r w:rsidRPr="00D80070">
              <w:rPr>
                <w:rFonts w:ascii="Times New Roman" w:hAnsi="Times New Roman"/>
                <w:sz w:val="20"/>
                <w:rPrChange w:id="1378" w:author="Nigel Laflin" w:date="2011-04-13T14:09:00Z">
                  <w:rPr>
                    <w:rFonts w:ascii="Times New Roman" w:eastAsia="Times New Roman" w:hAnsi="Times New Roman"/>
                    <w:sz w:val="20"/>
                    <w:szCs w:val="24"/>
                    <w:vertAlign w:val="superscript"/>
                    <w:lang w:val="nl-NL" w:eastAsia="nl-NL"/>
                  </w:rPr>
                </w:rPrChange>
              </w:rPr>
              <w:t>- mass production of receivers is planned in 2011</w:t>
            </w:r>
          </w:p>
        </w:tc>
      </w:tr>
      <w:tr w:rsidR="00DC09C6" w:rsidRPr="00CD0041" w:rsidTr="00DC09C6">
        <w:tc>
          <w:tcPr>
            <w:tcW w:w="1372" w:type="dxa"/>
          </w:tcPr>
          <w:p w:rsidR="00DC09C6" w:rsidRPr="00CD0041" w:rsidRDefault="00D80070" w:rsidP="00DC09C6">
            <w:pPr>
              <w:pStyle w:val="BodyText"/>
              <w:ind w:left="26" w:firstLine="0"/>
              <w:rPr>
                <w:rFonts w:ascii="Times New Roman" w:hAnsi="Times New Roman"/>
                <w:sz w:val="20"/>
              </w:rPr>
            </w:pPr>
            <w:r w:rsidRPr="00D80070">
              <w:rPr>
                <w:rFonts w:ascii="Times New Roman" w:hAnsi="Times New Roman"/>
                <w:sz w:val="20"/>
                <w:rPrChange w:id="1379" w:author="Nigel Laflin" w:date="2011-04-13T14:09:00Z">
                  <w:rPr>
                    <w:rFonts w:ascii="Times New Roman" w:eastAsia="Times New Roman" w:hAnsi="Times New Roman"/>
                    <w:sz w:val="20"/>
                    <w:szCs w:val="24"/>
                    <w:vertAlign w:val="superscript"/>
                    <w:lang w:val="nl-NL" w:eastAsia="nl-NL"/>
                  </w:rPr>
                </w:rPrChange>
              </w:rPr>
              <w:t>costs</w:t>
            </w:r>
          </w:p>
        </w:tc>
        <w:tc>
          <w:tcPr>
            <w:tcW w:w="1843" w:type="dxa"/>
          </w:tcPr>
          <w:p w:rsidR="00DC09C6" w:rsidRPr="00CD0041" w:rsidRDefault="00D80070" w:rsidP="00DC09C6">
            <w:pPr>
              <w:pStyle w:val="BodyText"/>
              <w:ind w:left="15" w:firstLine="0"/>
              <w:rPr>
                <w:rFonts w:ascii="Times New Roman" w:hAnsi="Times New Roman"/>
                <w:sz w:val="20"/>
              </w:rPr>
            </w:pPr>
            <w:r w:rsidRPr="00D80070">
              <w:rPr>
                <w:rFonts w:ascii="Times New Roman" w:hAnsi="Times New Roman"/>
                <w:sz w:val="20"/>
                <w:rPrChange w:id="1380" w:author="Nigel Laflin" w:date="2011-04-13T14:09:00Z">
                  <w:rPr>
                    <w:rFonts w:ascii="Times New Roman" w:eastAsia="Times New Roman" w:hAnsi="Times New Roman"/>
                    <w:sz w:val="20"/>
                    <w:szCs w:val="24"/>
                    <w:vertAlign w:val="superscript"/>
                    <w:lang w:val="nl-NL" w:eastAsia="nl-NL"/>
                  </w:rPr>
                </w:rPrChange>
              </w:rPr>
              <w:t>- medium distribution costs</w:t>
            </w:r>
          </w:p>
          <w:p w:rsidR="00DC09C6" w:rsidRPr="00CD0041" w:rsidRDefault="00D80070" w:rsidP="00DC09C6">
            <w:pPr>
              <w:pStyle w:val="BodyText"/>
              <w:ind w:left="15" w:firstLine="0"/>
              <w:rPr>
                <w:rFonts w:ascii="Times New Roman" w:hAnsi="Times New Roman"/>
                <w:sz w:val="20"/>
              </w:rPr>
            </w:pPr>
            <w:r w:rsidRPr="00D80070">
              <w:rPr>
                <w:rFonts w:ascii="Times New Roman" w:hAnsi="Times New Roman"/>
                <w:sz w:val="20"/>
                <w:rPrChange w:id="1381" w:author="Nigel Laflin" w:date="2011-04-13T14:09:00Z">
                  <w:rPr>
                    <w:rFonts w:ascii="Times New Roman" w:eastAsia="Times New Roman" w:hAnsi="Times New Roman"/>
                    <w:sz w:val="20"/>
                    <w:szCs w:val="24"/>
                    <w:vertAlign w:val="superscript"/>
                    <w:lang w:val="nl-NL" w:eastAsia="nl-NL"/>
                  </w:rPr>
                </w:rPrChange>
              </w:rPr>
              <w:t>- most common receivers are inexpensive, wide range is available</w:t>
            </w:r>
          </w:p>
        </w:tc>
        <w:tc>
          <w:tcPr>
            <w:tcW w:w="2473" w:type="dxa"/>
          </w:tcPr>
          <w:p w:rsidR="00DC09C6" w:rsidRPr="00CD0041" w:rsidRDefault="00D80070" w:rsidP="00DC09C6">
            <w:pPr>
              <w:pStyle w:val="BodyText"/>
              <w:snapToGrid w:val="0"/>
              <w:spacing w:before="60" w:after="60"/>
              <w:ind w:left="0" w:firstLine="0"/>
              <w:rPr>
                <w:rFonts w:ascii="Times New Roman" w:hAnsi="Times New Roman"/>
                <w:sz w:val="20"/>
              </w:rPr>
            </w:pPr>
            <w:r w:rsidRPr="00D80070">
              <w:rPr>
                <w:rFonts w:ascii="Times New Roman" w:hAnsi="Times New Roman"/>
                <w:sz w:val="20"/>
                <w:rPrChange w:id="1382" w:author="Nigel Laflin" w:date="2011-04-13T14:09:00Z">
                  <w:rPr>
                    <w:rFonts w:ascii="Times New Roman" w:eastAsia="Times New Roman" w:hAnsi="Times New Roman"/>
                    <w:sz w:val="20"/>
                    <w:szCs w:val="24"/>
                    <w:vertAlign w:val="superscript"/>
                    <w:lang w:val="nl-NL" w:eastAsia="nl-NL"/>
                  </w:rPr>
                </w:rPrChange>
              </w:rPr>
              <w:t xml:space="preserve">- medium to low transmission cost, lower than </w:t>
            </w:r>
            <w:proofErr w:type="spellStart"/>
            <w:r w:rsidRPr="00D80070">
              <w:rPr>
                <w:rFonts w:ascii="Times New Roman" w:hAnsi="Times New Roman"/>
                <w:sz w:val="20"/>
                <w:rPrChange w:id="1383" w:author="Nigel Laflin" w:date="2011-04-13T14:09:00Z">
                  <w:rPr>
                    <w:rFonts w:ascii="Times New Roman" w:eastAsia="Times New Roman" w:hAnsi="Times New Roman"/>
                    <w:sz w:val="20"/>
                    <w:szCs w:val="24"/>
                    <w:vertAlign w:val="superscript"/>
                    <w:lang w:val="nl-NL" w:eastAsia="nl-NL"/>
                  </w:rPr>
                </w:rPrChange>
              </w:rPr>
              <w:t>analog</w:t>
            </w:r>
            <w:proofErr w:type="spellEnd"/>
          </w:p>
          <w:p w:rsidR="00DC09C6" w:rsidRPr="00CD0041" w:rsidRDefault="00D80070" w:rsidP="00DC09C6">
            <w:pPr>
              <w:pStyle w:val="BodyText"/>
              <w:snapToGrid w:val="0"/>
              <w:spacing w:before="60" w:after="60"/>
              <w:ind w:left="0" w:firstLine="0"/>
              <w:rPr>
                <w:rFonts w:ascii="Times New Roman" w:hAnsi="Times New Roman"/>
                <w:sz w:val="20"/>
              </w:rPr>
            </w:pPr>
            <w:r w:rsidRPr="00D80070">
              <w:rPr>
                <w:rFonts w:ascii="Times New Roman" w:hAnsi="Times New Roman"/>
                <w:sz w:val="20"/>
                <w:rPrChange w:id="1384" w:author="Nigel Laflin" w:date="2011-04-13T14:09:00Z">
                  <w:rPr>
                    <w:rFonts w:ascii="Times New Roman" w:eastAsia="Times New Roman" w:hAnsi="Times New Roman"/>
                    <w:sz w:val="20"/>
                    <w:szCs w:val="24"/>
                    <w:vertAlign w:val="superscript"/>
                    <w:lang w:val="nl-NL" w:eastAsia="nl-NL"/>
                  </w:rPr>
                </w:rPrChange>
              </w:rPr>
              <w:t>- existing transmitter infrastructure can often be upgraded to digital</w:t>
            </w:r>
          </w:p>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385" w:author="Nigel Laflin" w:date="2011-04-13T14:09:00Z">
                  <w:rPr>
                    <w:rFonts w:ascii="Times New Roman" w:eastAsia="Times New Roman" w:hAnsi="Times New Roman"/>
                    <w:sz w:val="20"/>
                    <w:szCs w:val="24"/>
                    <w:vertAlign w:val="superscript"/>
                    <w:lang w:val="nl-NL" w:eastAsia="nl-NL"/>
                  </w:rPr>
                </w:rPrChange>
              </w:rPr>
              <w:t>- free open source implementations available both on transmitter and receiver side</w:t>
            </w:r>
          </w:p>
        </w:tc>
        <w:tc>
          <w:tcPr>
            <w:tcW w:w="2127" w:type="dxa"/>
          </w:tcPr>
          <w:p w:rsidR="00DC09C6" w:rsidRPr="00CD0041" w:rsidRDefault="00D80070" w:rsidP="00DC09C6">
            <w:pPr>
              <w:pStyle w:val="BodyText"/>
              <w:spacing w:before="120"/>
              <w:ind w:left="0" w:firstLine="0"/>
              <w:rPr>
                <w:rFonts w:ascii="Times New Roman" w:hAnsi="Times New Roman"/>
                <w:sz w:val="20"/>
              </w:rPr>
            </w:pPr>
            <w:r w:rsidRPr="00D80070">
              <w:rPr>
                <w:rFonts w:ascii="Times New Roman" w:hAnsi="Times New Roman"/>
                <w:sz w:val="20"/>
                <w:rPrChange w:id="1386" w:author="Nigel Laflin" w:date="2011-04-13T14:09:00Z">
                  <w:rPr>
                    <w:rFonts w:ascii="Times New Roman" w:eastAsia="Times New Roman" w:hAnsi="Times New Roman"/>
                    <w:sz w:val="20"/>
                    <w:szCs w:val="24"/>
                    <w:vertAlign w:val="superscript"/>
                    <w:lang w:val="nl-NL" w:eastAsia="nl-NL"/>
                  </w:rPr>
                </w:rPrChange>
              </w:rPr>
              <w:t>- low broadcasting operating costs</w:t>
            </w:r>
          </w:p>
          <w:p w:rsidR="00DC09C6" w:rsidRPr="00CD0041" w:rsidRDefault="00D80070" w:rsidP="00DC09C6">
            <w:pPr>
              <w:pStyle w:val="BodyText"/>
              <w:ind w:left="15" w:hanging="15"/>
              <w:rPr>
                <w:rFonts w:ascii="Times New Roman" w:hAnsi="Times New Roman"/>
                <w:sz w:val="20"/>
              </w:rPr>
            </w:pPr>
            <w:r w:rsidRPr="00D80070">
              <w:rPr>
                <w:rFonts w:ascii="Times New Roman" w:hAnsi="Times New Roman"/>
                <w:sz w:val="20"/>
                <w:rPrChange w:id="1387" w:author="Nigel Laflin" w:date="2011-04-13T14:09:00Z">
                  <w:rPr>
                    <w:rFonts w:ascii="Times New Roman" w:eastAsia="Times New Roman" w:hAnsi="Times New Roman"/>
                    <w:sz w:val="20"/>
                    <w:szCs w:val="24"/>
                    <w:vertAlign w:val="superscript"/>
                    <w:lang w:val="nl-NL" w:eastAsia="nl-NL"/>
                  </w:rPr>
                </w:rPrChange>
              </w:rPr>
              <w:t>- receivers at all levels; higher than analogue</w:t>
            </w:r>
          </w:p>
        </w:tc>
        <w:tc>
          <w:tcPr>
            <w:tcW w:w="2127" w:type="dxa"/>
          </w:tcPr>
          <w:p w:rsidR="00DC09C6" w:rsidRPr="00CD0041" w:rsidRDefault="00D80070" w:rsidP="00DC09C6">
            <w:pPr>
              <w:pStyle w:val="BodyText"/>
              <w:snapToGrid w:val="0"/>
              <w:spacing w:before="60" w:after="0"/>
              <w:ind w:left="0" w:firstLine="0"/>
              <w:rPr>
                <w:rFonts w:ascii="Times New Roman" w:hAnsi="Times New Roman"/>
                <w:sz w:val="20"/>
              </w:rPr>
            </w:pPr>
            <w:r w:rsidRPr="00D80070">
              <w:rPr>
                <w:rFonts w:ascii="Times New Roman" w:hAnsi="Times New Roman"/>
                <w:sz w:val="20"/>
                <w:rPrChange w:id="1388" w:author="Nigel Laflin" w:date="2011-04-13T14:09:00Z">
                  <w:rPr>
                    <w:rFonts w:ascii="Times New Roman" w:eastAsia="Times New Roman" w:hAnsi="Times New Roman"/>
                    <w:sz w:val="20"/>
                    <w:szCs w:val="24"/>
                    <w:vertAlign w:val="superscript"/>
                    <w:lang w:val="nl-NL" w:eastAsia="nl-NL"/>
                  </w:rPr>
                </w:rPrChange>
              </w:rPr>
              <w:t>- medium distribution costs</w:t>
            </w:r>
          </w:p>
          <w:p w:rsidR="00DC09C6" w:rsidRPr="00CD0041" w:rsidRDefault="00D80070" w:rsidP="00DC09C6">
            <w:pPr>
              <w:pStyle w:val="BodyText"/>
              <w:spacing w:before="120"/>
              <w:ind w:left="0" w:firstLine="0"/>
              <w:rPr>
                <w:rFonts w:ascii="Times New Roman" w:hAnsi="Times New Roman"/>
                <w:sz w:val="20"/>
              </w:rPr>
            </w:pPr>
            <w:r w:rsidRPr="00D80070">
              <w:rPr>
                <w:rFonts w:ascii="Times New Roman" w:hAnsi="Times New Roman"/>
                <w:sz w:val="20"/>
                <w:rPrChange w:id="1389" w:author="Nigel Laflin" w:date="2011-04-13T14:09:00Z">
                  <w:rPr>
                    <w:rFonts w:ascii="Times New Roman" w:eastAsia="Times New Roman" w:hAnsi="Times New Roman"/>
                    <w:sz w:val="20"/>
                    <w:szCs w:val="24"/>
                    <w:vertAlign w:val="superscript"/>
                    <w:lang w:val="nl-NL" w:eastAsia="nl-NL"/>
                  </w:rPr>
                </w:rPrChange>
              </w:rPr>
              <w:t>- production of different receivers is planned, including inexpensive with FM receiving capability</w:t>
            </w:r>
          </w:p>
        </w:tc>
      </w:tr>
      <w:tr w:rsidR="00DC09C6" w:rsidRPr="00CD0041" w:rsidTr="00DC09C6">
        <w:tblPrEx>
          <w:tblW w:w="9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1390" w:author="marc" w:date="2010-12-09T17:23:00Z">
            <w:tblPrEx>
              <w:tblW w:w="9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trPrChange w:id="1391" w:author="marc" w:date="2010-12-09T17:23:00Z">
            <w:trPr>
              <w:gridAfter w:val="0"/>
            </w:trPr>
          </w:trPrChange>
        </w:trPr>
        <w:tc>
          <w:tcPr>
            <w:tcW w:w="1372" w:type="dxa"/>
            <w:tcPrChange w:id="1392" w:author="marc" w:date="2010-12-09T17:23:00Z">
              <w:tcPr>
                <w:tcW w:w="1372" w:type="dxa"/>
              </w:tcPr>
            </w:tcPrChange>
          </w:tcPr>
          <w:p w:rsidR="00DC09C6" w:rsidRPr="00CD0041" w:rsidRDefault="00D80070" w:rsidP="00DC09C6">
            <w:pPr>
              <w:pStyle w:val="BodyText"/>
              <w:tabs>
                <w:tab w:val="center" w:pos="4320"/>
                <w:tab w:val="right" w:pos="8640"/>
              </w:tabs>
              <w:ind w:left="26" w:firstLine="0"/>
              <w:rPr>
                <w:rFonts w:ascii="Times New Roman" w:hAnsi="Times New Roman"/>
                <w:sz w:val="20"/>
                <w:rPrChange w:id="1393" w:author="Nigel Laflin" w:date="2011-04-13T14:09:00Z">
                  <w:rPr>
                    <w:rFonts w:cs="Arial"/>
                    <w:sz w:val="20"/>
                  </w:rPr>
                </w:rPrChange>
              </w:rPr>
            </w:pPr>
            <w:r w:rsidRPr="00D80070">
              <w:rPr>
                <w:rFonts w:ascii="Times New Roman" w:hAnsi="Times New Roman"/>
                <w:sz w:val="20"/>
                <w:rPrChange w:id="1394" w:author="Nigel Laflin" w:date="2011-04-13T14:09:00Z">
                  <w:rPr>
                    <w:rFonts w:eastAsia="Times New Roman" w:cs="Arial"/>
                    <w:i/>
                    <w:iCs/>
                    <w:sz w:val="20"/>
                    <w:szCs w:val="24"/>
                    <w:vertAlign w:val="superscript"/>
                    <w:lang w:val="nl-NL" w:eastAsia="nl-NL"/>
                  </w:rPr>
                </w:rPrChange>
              </w:rPr>
              <w:t>capacity</w:t>
            </w:r>
          </w:p>
        </w:tc>
        <w:tc>
          <w:tcPr>
            <w:tcW w:w="1843" w:type="dxa"/>
            <w:tcPrChange w:id="1395" w:author="marc" w:date="2010-12-09T17:23:00Z">
              <w:tcPr>
                <w:tcW w:w="1843" w:type="dxa"/>
              </w:tcPr>
            </w:tcPrChange>
          </w:tcPr>
          <w:p w:rsidR="00DC09C6" w:rsidRPr="00CD0041" w:rsidRDefault="00D80070" w:rsidP="00DC09C6">
            <w:pPr>
              <w:pStyle w:val="BodyText"/>
              <w:tabs>
                <w:tab w:val="center" w:pos="4320"/>
                <w:tab w:val="right" w:pos="8640"/>
              </w:tabs>
              <w:ind w:left="15" w:firstLine="0"/>
              <w:rPr>
                <w:rFonts w:ascii="Times New Roman" w:hAnsi="Times New Roman"/>
                <w:sz w:val="20"/>
                <w:rPrChange w:id="1396" w:author="Nigel Laflin" w:date="2011-04-13T14:09:00Z">
                  <w:rPr>
                    <w:rFonts w:cs="Arial"/>
                    <w:sz w:val="20"/>
                  </w:rPr>
                </w:rPrChange>
              </w:rPr>
            </w:pPr>
            <w:r w:rsidRPr="00D80070">
              <w:rPr>
                <w:rFonts w:ascii="Times New Roman" w:hAnsi="Times New Roman"/>
                <w:sz w:val="20"/>
                <w:rPrChange w:id="1397" w:author="Nigel Laflin" w:date="2011-04-13T14:09:00Z">
                  <w:rPr>
                    <w:rFonts w:eastAsia="Times New Roman" w:cs="Arial"/>
                    <w:i/>
                    <w:iCs/>
                    <w:sz w:val="20"/>
                    <w:szCs w:val="24"/>
                    <w:vertAlign w:val="superscript"/>
                    <w:lang w:val="nl-NL" w:eastAsia="nl-NL"/>
                  </w:rPr>
                </w:rPrChange>
              </w:rPr>
              <w:t>- one audio service per channel</w:t>
            </w:r>
          </w:p>
          <w:p w:rsidR="00DC09C6" w:rsidRPr="00CD0041" w:rsidRDefault="00D80070" w:rsidP="00DC09C6">
            <w:pPr>
              <w:pStyle w:val="BodyText"/>
              <w:tabs>
                <w:tab w:val="center" w:pos="4320"/>
                <w:tab w:val="right" w:pos="8640"/>
              </w:tabs>
              <w:ind w:left="15" w:firstLine="0"/>
              <w:rPr>
                <w:rFonts w:ascii="Times New Roman" w:hAnsi="Times New Roman"/>
                <w:sz w:val="20"/>
                <w:rPrChange w:id="1398" w:author="Nigel Laflin" w:date="2011-04-13T14:09:00Z">
                  <w:rPr>
                    <w:rFonts w:cs="Arial"/>
                    <w:sz w:val="20"/>
                  </w:rPr>
                </w:rPrChange>
              </w:rPr>
            </w:pPr>
            <w:r w:rsidRPr="00D80070">
              <w:rPr>
                <w:rFonts w:ascii="Times New Roman" w:hAnsi="Times New Roman"/>
                <w:sz w:val="20"/>
                <w:rPrChange w:id="1399" w:author="Nigel Laflin" w:date="2011-04-13T14:09:00Z">
                  <w:rPr>
                    <w:rFonts w:eastAsia="Times New Roman" w:cs="Arial"/>
                    <w:i/>
                    <w:iCs/>
                    <w:sz w:val="20"/>
                    <w:szCs w:val="24"/>
                    <w:vertAlign w:val="superscript"/>
                    <w:lang w:val="nl-NL" w:eastAsia="nl-NL"/>
                  </w:rPr>
                </w:rPrChange>
              </w:rPr>
              <w:t>- the whole bund allows up to 25 programmes at any location, at some locations more</w:t>
            </w:r>
          </w:p>
        </w:tc>
        <w:tc>
          <w:tcPr>
            <w:tcW w:w="2473" w:type="dxa"/>
            <w:tcPrChange w:id="1400" w:author="marc" w:date="2010-12-09T17:23:00Z">
              <w:tcPr>
                <w:tcW w:w="1842" w:type="dxa"/>
              </w:tcPr>
            </w:tcPrChange>
          </w:tcPr>
          <w:p w:rsidR="00DC09C6" w:rsidRPr="00CD0041" w:rsidRDefault="00D80070" w:rsidP="00DC09C6">
            <w:pPr>
              <w:pStyle w:val="BodyText"/>
              <w:tabs>
                <w:tab w:val="center" w:pos="4320"/>
                <w:tab w:val="right" w:pos="8640"/>
              </w:tabs>
              <w:snapToGrid w:val="0"/>
              <w:spacing w:before="60" w:after="60"/>
              <w:ind w:left="0" w:firstLine="0"/>
              <w:rPr>
                <w:rFonts w:ascii="Times New Roman" w:hAnsi="Times New Roman"/>
                <w:sz w:val="20"/>
                <w:rPrChange w:id="1401" w:author="Nigel Laflin" w:date="2011-04-13T14:09:00Z">
                  <w:rPr>
                    <w:rFonts w:cs="Arial"/>
                    <w:sz w:val="20"/>
                  </w:rPr>
                </w:rPrChange>
              </w:rPr>
            </w:pPr>
            <w:r w:rsidRPr="00D80070">
              <w:rPr>
                <w:rFonts w:ascii="Times New Roman" w:hAnsi="Times New Roman"/>
                <w:sz w:val="20"/>
                <w:rPrChange w:id="1402" w:author="Nigel Laflin" w:date="2011-04-13T14:09:00Z">
                  <w:rPr>
                    <w:rFonts w:eastAsia="Times New Roman" w:cs="Arial"/>
                    <w:i/>
                    <w:iCs/>
                    <w:sz w:val="20"/>
                    <w:szCs w:val="24"/>
                    <w:vertAlign w:val="superscript"/>
                    <w:lang w:val="nl-NL" w:eastAsia="nl-NL"/>
                  </w:rPr>
                </w:rPrChange>
              </w:rPr>
              <w:t>- up to 4 audio services per channel</w:t>
            </w:r>
          </w:p>
          <w:p w:rsidR="00DC09C6" w:rsidRPr="00CD0041" w:rsidRDefault="00D80070" w:rsidP="00DC09C6">
            <w:pPr>
              <w:pStyle w:val="BodyText"/>
              <w:tabs>
                <w:tab w:val="center" w:pos="4320"/>
                <w:tab w:val="right" w:pos="8640"/>
              </w:tabs>
              <w:ind w:left="0" w:firstLine="0"/>
              <w:rPr>
                <w:rFonts w:ascii="Times New Roman" w:hAnsi="Times New Roman"/>
                <w:sz w:val="20"/>
                <w:rPrChange w:id="1403" w:author="Nigel Laflin" w:date="2011-04-13T14:09:00Z">
                  <w:rPr>
                    <w:rFonts w:cs="Arial"/>
                    <w:sz w:val="20"/>
                  </w:rPr>
                </w:rPrChange>
              </w:rPr>
            </w:pPr>
            <w:r w:rsidRPr="00D80070">
              <w:rPr>
                <w:rFonts w:ascii="Times New Roman" w:hAnsi="Times New Roman"/>
                <w:sz w:val="20"/>
                <w:rPrChange w:id="1404" w:author="Nigel Laflin" w:date="2011-04-13T14:09:00Z">
                  <w:rPr>
                    <w:rFonts w:eastAsia="Times New Roman" w:cs="Arial"/>
                    <w:i/>
                    <w:iCs/>
                    <w:sz w:val="20"/>
                    <w:szCs w:val="24"/>
                    <w:vertAlign w:val="superscript"/>
                    <w:lang w:val="nl-NL" w:eastAsia="nl-NL"/>
                  </w:rPr>
                </w:rPrChange>
              </w:rPr>
              <w:t>- up to 186 kbps net capacity</w:t>
            </w:r>
          </w:p>
        </w:tc>
        <w:tc>
          <w:tcPr>
            <w:tcW w:w="2127" w:type="dxa"/>
            <w:tcPrChange w:id="1405" w:author="marc" w:date="2010-12-09T17:23:00Z">
              <w:tcPr>
                <w:tcW w:w="2127" w:type="dxa"/>
                <w:gridSpan w:val="2"/>
              </w:tcPr>
            </w:tcPrChange>
          </w:tcPr>
          <w:p w:rsidR="00DC09C6" w:rsidRPr="00CD0041" w:rsidRDefault="00D80070" w:rsidP="00DC09C6">
            <w:pPr>
              <w:pStyle w:val="BodyText"/>
              <w:tabs>
                <w:tab w:val="center" w:pos="4320"/>
                <w:tab w:val="right" w:pos="8640"/>
              </w:tabs>
              <w:spacing w:before="120"/>
              <w:ind w:left="0" w:firstLine="0"/>
              <w:rPr>
                <w:rFonts w:ascii="Times New Roman" w:hAnsi="Times New Roman"/>
                <w:sz w:val="20"/>
                <w:rPrChange w:id="1406" w:author="Nigel Laflin" w:date="2011-04-13T14:09:00Z">
                  <w:rPr>
                    <w:rFonts w:cs="Arial"/>
                    <w:sz w:val="20"/>
                  </w:rPr>
                </w:rPrChange>
              </w:rPr>
            </w:pPr>
            <w:r w:rsidRPr="00D80070">
              <w:rPr>
                <w:rFonts w:ascii="Times New Roman" w:hAnsi="Times New Roman"/>
                <w:sz w:val="20"/>
                <w:rPrChange w:id="1407" w:author="Nigel Laflin" w:date="2011-04-13T14:09:00Z">
                  <w:rPr>
                    <w:rFonts w:eastAsia="Times New Roman" w:cs="Arial"/>
                    <w:i/>
                    <w:iCs/>
                    <w:sz w:val="20"/>
                    <w:szCs w:val="24"/>
                    <w:vertAlign w:val="superscript"/>
                    <w:lang w:val="nl-NL" w:eastAsia="nl-NL"/>
                  </w:rPr>
                </w:rPrChange>
              </w:rPr>
              <w:t>- initially 8 audio services per channel</w:t>
            </w:r>
          </w:p>
          <w:p w:rsidR="00DC09C6" w:rsidRPr="00CD0041" w:rsidRDefault="00D80070" w:rsidP="00DC09C6">
            <w:pPr>
              <w:pStyle w:val="BodyText"/>
              <w:tabs>
                <w:tab w:val="center" w:pos="4320"/>
                <w:tab w:val="right" w:pos="8640"/>
              </w:tabs>
              <w:rPr>
                <w:rFonts w:ascii="Times New Roman" w:hAnsi="Times New Roman"/>
                <w:sz w:val="20"/>
                <w:rPrChange w:id="1408" w:author="Nigel Laflin" w:date="2011-04-13T14:09:00Z">
                  <w:rPr>
                    <w:rFonts w:cs="Arial"/>
                    <w:sz w:val="20"/>
                  </w:rPr>
                </w:rPrChange>
              </w:rPr>
            </w:pPr>
            <w:r w:rsidRPr="00D80070">
              <w:rPr>
                <w:rFonts w:ascii="Times New Roman" w:hAnsi="Times New Roman"/>
                <w:sz w:val="20"/>
                <w:rPrChange w:id="1409" w:author="Nigel Laflin" w:date="2011-04-13T14:09:00Z">
                  <w:rPr>
                    <w:rFonts w:eastAsia="Times New Roman" w:cs="Arial"/>
                    <w:i/>
                    <w:iCs/>
                    <w:sz w:val="20"/>
                    <w:szCs w:val="24"/>
                    <w:vertAlign w:val="superscript"/>
                    <w:lang w:val="nl-NL" w:eastAsia="nl-NL"/>
                  </w:rPr>
                </w:rPrChange>
              </w:rPr>
              <w:t>- initially 96 to 144 kbps</w:t>
            </w:r>
          </w:p>
        </w:tc>
        <w:tc>
          <w:tcPr>
            <w:tcW w:w="2127" w:type="dxa"/>
            <w:tcPrChange w:id="1410" w:author="marc" w:date="2010-12-09T17:23:00Z">
              <w:tcPr>
                <w:tcW w:w="2127" w:type="dxa"/>
                <w:gridSpan w:val="2"/>
              </w:tcPr>
            </w:tcPrChange>
          </w:tcPr>
          <w:p w:rsidR="00DC09C6" w:rsidRPr="00CD0041" w:rsidRDefault="00D80070" w:rsidP="00DC09C6">
            <w:pPr>
              <w:pStyle w:val="BodyText"/>
              <w:tabs>
                <w:tab w:val="center" w:pos="4320"/>
                <w:tab w:val="right" w:pos="8640"/>
              </w:tabs>
              <w:snapToGrid w:val="0"/>
              <w:spacing w:before="60" w:after="60"/>
              <w:ind w:left="0" w:firstLine="0"/>
              <w:rPr>
                <w:rFonts w:ascii="Times New Roman" w:hAnsi="Times New Roman"/>
                <w:sz w:val="20"/>
                <w:rPrChange w:id="1411" w:author="Nigel Laflin" w:date="2011-04-13T14:09:00Z">
                  <w:rPr>
                    <w:rFonts w:cs="Arial"/>
                    <w:sz w:val="20"/>
                  </w:rPr>
                </w:rPrChange>
              </w:rPr>
            </w:pPr>
            <w:r w:rsidRPr="00D80070">
              <w:rPr>
                <w:rFonts w:ascii="Times New Roman" w:hAnsi="Times New Roman"/>
                <w:sz w:val="20"/>
                <w:rPrChange w:id="1412" w:author="Nigel Laflin" w:date="2011-04-13T14:09:00Z">
                  <w:rPr>
                    <w:rFonts w:eastAsia="Times New Roman" w:cs="Arial"/>
                    <w:i/>
                    <w:iCs/>
                    <w:sz w:val="20"/>
                    <w:szCs w:val="24"/>
                    <w:vertAlign w:val="superscript"/>
                    <w:lang w:val="nl-NL" w:eastAsia="nl-NL"/>
                  </w:rPr>
                </w:rPrChange>
              </w:rPr>
              <w:t>- from 80 to 900 kbps in one channel</w:t>
            </w:r>
          </w:p>
          <w:p w:rsidR="00DC09C6" w:rsidRPr="00CD0041" w:rsidRDefault="00D80070" w:rsidP="00DC09C6">
            <w:pPr>
              <w:pStyle w:val="BodyText"/>
              <w:tabs>
                <w:tab w:val="center" w:pos="4320"/>
                <w:tab w:val="right" w:pos="8640"/>
              </w:tabs>
              <w:spacing w:before="120"/>
              <w:ind w:left="0" w:firstLine="0"/>
              <w:rPr>
                <w:rFonts w:ascii="Times New Roman" w:hAnsi="Times New Roman"/>
                <w:sz w:val="20"/>
                <w:rPrChange w:id="1413" w:author="Nigel Laflin" w:date="2011-04-13T14:09:00Z">
                  <w:rPr>
                    <w:rFonts w:cs="Arial"/>
                    <w:sz w:val="20"/>
                  </w:rPr>
                </w:rPrChange>
              </w:rPr>
            </w:pPr>
            <w:r w:rsidRPr="00D80070">
              <w:rPr>
                <w:rFonts w:ascii="Times New Roman" w:hAnsi="Times New Roman"/>
                <w:sz w:val="20"/>
                <w:rPrChange w:id="1414" w:author="Nigel Laflin" w:date="2011-04-13T14:09:00Z">
                  <w:rPr>
                    <w:rFonts w:eastAsia="Times New Roman" w:cs="Arial"/>
                    <w:i/>
                    <w:iCs/>
                    <w:sz w:val="20"/>
                    <w:szCs w:val="24"/>
                    <w:vertAlign w:val="superscript"/>
                    <w:lang w:val="nl-NL" w:eastAsia="nl-NL"/>
                  </w:rPr>
                </w:rPrChange>
              </w:rPr>
              <w:t>- from 2 to more than 20 stereo audio programmes in multiplex</w:t>
            </w:r>
          </w:p>
        </w:tc>
      </w:tr>
      <w:tr w:rsidR="00DC09C6" w:rsidRPr="00CD0041" w:rsidTr="00DC09C6">
        <w:tblPrEx>
          <w:tblW w:w="9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1415" w:author="marc" w:date="2010-12-09T17:23:00Z">
            <w:tblPrEx>
              <w:tblW w:w="9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trPrChange w:id="1416" w:author="marc" w:date="2010-12-09T17:23:00Z">
            <w:trPr>
              <w:gridAfter w:val="0"/>
            </w:trPr>
          </w:trPrChange>
        </w:trPr>
        <w:tc>
          <w:tcPr>
            <w:tcW w:w="1372" w:type="dxa"/>
            <w:tcPrChange w:id="1417" w:author="marc" w:date="2010-12-09T17:23:00Z">
              <w:tcPr>
                <w:tcW w:w="1372" w:type="dxa"/>
              </w:tcPr>
            </w:tcPrChange>
          </w:tcPr>
          <w:p w:rsidR="00DC09C6" w:rsidRPr="00CD0041" w:rsidRDefault="00D80070" w:rsidP="00DC09C6">
            <w:pPr>
              <w:pStyle w:val="BodyText"/>
              <w:ind w:left="26" w:firstLine="0"/>
              <w:rPr>
                <w:rFonts w:ascii="Times New Roman" w:hAnsi="Times New Roman"/>
                <w:sz w:val="20"/>
                <w:rPrChange w:id="1418" w:author="Nigel Laflin" w:date="2011-04-13T14:09:00Z">
                  <w:rPr>
                    <w:rFonts w:cs="Arial"/>
                    <w:sz w:val="20"/>
                  </w:rPr>
                </w:rPrChange>
              </w:rPr>
            </w:pPr>
            <w:r w:rsidRPr="00D80070">
              <w:rPr>
                <w:rFonts w:ascii="Times New Roman" w:hAnsi="Times New Roman"/>
                <w:sz w:val="20"/>
                <w:rPrChange w:id="1419" w:author="Nigel Laflin" w:date="2011-04-13T14:09:00Z">
                  <w:rPr>
                    <w:rFonts w:eastAsia="Times New Roman" w:cs="Arial"/>
                    <w:i/>
                    <w:iCs/>
                    <w:sz w:val="20"/>
                    <w:szCs w:val="24"/>
                    <w:vertAlign w:val="superscript"/>
                    <w:lang w:val="nl-NL" w:eastAsia="nl-NL"/>
                  </w:rPr>
                </w:rPrChange>
              </w:rPr>
              <w:t>flexibility</w:t>
            </w:r>
          </w:p>
        </w:tc>
        <w:tc>
          <w:tcPr>
            <w:tcW w:w="1843" w:type="dxa"/>
            <w:tcPrChange w:id="1420" w:author="marc" w:date="2010-12-09T17:23:00Z">
              <w:tcPr>
                <w:tcW w:w="1843" w:type="dxa"/>
              </w:tcPr>
            </w:tcPrChange>
          </w:tcPr>
          <w:p w:rsidR="00DC09C6" w:rsidRPr="00CD0041" w:rsidRDefault="00D80070" w:rsidP="00DC09C6">
            <w:pPr>
              <w:pStyle w:val="BodyText"/>
              <w:ind w:left="15" w:firstLine="0"/>
              <w:rPr>
                <w:rFonts w:ascii="Times New Roman" w:hAnsi="Times New Roman"/>
                <w:sz w:val="20"/>
                <w:rPrChange w:id="1421" w:author="Nigel Laflin" w:date="2011-04-13T14:09:00Z">
                  <w:rPr>
                    <w:rFonts w:cs="Arial"/>
                    <w:sz w:val="20"/>
                  </w:rPr>
                </w:rPrChange>
              </w:rPr>
            </w:pPr>
            <w:r w:rsidRPr="00D80070">
              <w:rPr>
                <w:rFonts w:ascii="Times New Roman" w:hAnsi="Times New Roman"/>
                <w:sz w:val="20"/>
                <w:rPrChange w:id="1422" w:author="Nigel Laflin" w:date="2011-04-13T14:09:00Z">
                  <w:rPr>
                    <w:rFonts w:eastAsia="Times New Roman" w:cs="Arial"/>
                    <w:i/>
                    <w:iCs/>
                    <w:sz w:val="20"/>
                    <w:szCs w:val="24"/>
                    <w:vertAlign w:val="superscript"/>
                    <w:lang w:val="nl-NL" w:eastAsia="nl-NL"/>
                  </w:rPr>
                </w:rPrChange>
              </w:rPr>
              <w:t>limited</w:t>
            </w:r>
          </w:p>
        </w:tc>
        <w:tc>
          <w:tcPr>
            <w:tcW w:w="2473" w:type="dxa"/>
            <w:tcPrChange w:id="1423" w:author="marc" w:date="2010-12-09T17:23:00Z">
              <w:tcPr>
                <w:tcW w:w="1842" w:type="dxa"/>
              </w:tcPr>
            </w:tcPrChange>
          </w:tcPr>
          <w:p w:rsidR="00DC09C6" w:rsidRPr="00CD0041" w:rsidRDefault="00D80070" w:rsidP="00DC09C6">
            <w:pPr>
              <w:pStyle w:val="BodyText"/>
              <w:snapToGrid w:val="0"/>
              <w:spacing w:after="60"/>
              <w:ind w:left="0" w:firstLine="0"/>
              <w:rPr>
                <w:rFonts w:ascii="Times New Roman" w:hAnsi="Times New Roman"/>
                <w:sz w:val="20"/>
                <w:rPrChange w:id="1424" w:author="Nigel Laflin" w:date="2011-04-13T14:09:00Z">
                  <w:rPr>
                    <w:rFonts w:cs="Arial"/>
                    <w:sz w:val="20"/>
                  </w:rPr>
                </w:rPrChange>
              </w:rPr>
            </w:pPr>
            <w:r w:rsidRPr="00D80070">
              <w:rPr>
                <w:rFonts w:ascii="Times New Roman" w:hAnsi="Times New Roman"/>
                <w:sz w:val="20"/>
                <w:rPrChange w:id="1425" w:author="Nigel Laflin" w:date="2011-04-13T14:09:00Z">
                  <w:rPr>
                    <w:rFonts w:eastAsia="Times New Roman" w:cs="Arial"/>
                    <w:i/>
                    <w:iCs/>
                    <w:sz w:val="20"/>
                    <w:szCs w:val="24"/>
                    <w:vertAlign w:val="superscript"/>
                    <w:lang w:val="nl-NL" w:eastAsia="nl-NL"/>
                  </w:rPr>
                </w:rPrChange>
              </w:rPr>
              <w:t xml:space="preserve">- flexible </w:t>
            </w:r>
            <w:proofErr w:type="spellStart"/>
            <w:r w:rsidRPr="00D80070">
              <w:rPr>
                <w:rFonts w:ascii="Times New Roman" w:hAnsi="Times New Roman"/>
                <w:sz w:val="20"/>
                <w:rPrChange w:id="1426" w:author="Nigel Laflin" w:date="2011-04-13T14:09:00Z">
                  <w:rPr>
                    <w:rFonts w:eastAsia="Times New Roman" w:cs="Arial"/>
                    <w:i/>
                    <w:iCs/>
                    <w:sz w:val="20"/>
                    <w:szCs w:val="24"/>
                    <w:vertAlign w:val="superscript"/>
                    <w:lang w:val="nl-NL" w:eastAsia="nl-NL"/>
                  </w:rPr>
                </w:rPrChange>
              </w:rPr>
              <w:t>bitrate</w:t>
            </w:r>
            <w:proofErr w:type="spellEnd"/>
            <w:r w:rsidRPr="00D80070">
              <w:rPr>
                <w:rFonts w:ascii="Times New Roman" w:hAnsi="Times New Roman"/>
                <w:sz w:val="20"/>
                <w:rPrChange w:id="1427" w:author="Nigel Laflin" w:date="2011-04-13T14:09:00Z">
                  <w:rPr>
                    <w:rFonts w:eastAsia="Times New Roman" w:cs="Arial"/>
                    <w:i/>
                    <w:iCs/>
                    <w:sz w:val="20"/>
                    <w:szCs w:val="24"/>
                    <w:vertAlign w:val="superscript"/>
                    <w:lang w:val="nl-NL" w:eastAsia="nl-NL"/>
                  </w:rPr>
                </w:rPrChange>
              </w:rPr>
              <w:t xml:space="preserve"> assignment for each service (audio/data)</w:t>
            </w:r>
          </w:p>
          <w:p w:rsidR="00DC09C6" w:rsidRPr="00CD0041" w:rsidRDefault="00D80070" w:rsidP="00DC09C6">
            <w:pPr>
              <w:pStyle w:val="BodyText"/>
              <w:snapToGrid w:val="0"/>
              <w:spacing w:after="60"/>
              <w:ind w:left="0" w:firstLine="0"/>
              <w:rPr>
                <w:rFonts w:ascii="Times New Roman" w:hAnsi="Times New Roman"/>
                <w:sz w:val="20"/>
                <w:rPrChange w:id="1428" w:author="Nigel Laflin" w:date="2011-04-13T14:09:00Z">
                  <w:rPr>
                    <w:rFonts w:cs="Arial"/>
                    <w:sz w:val="20"/>
                  </w:rPr>
                </w:rPrChange>
              </w:rPr>
            </w:pPr>
            <w:r w:rsidRPr="00D80070">
              <w:rPr>
                <w:rFonts w:ascii="Times New Roman" w:hAnsi="Times New Roman"/>
                <w:sz w:val="20"/>
                <w:rPrChange w:id="1429" w:author="Nigel Laflin" w:date="2011-04-13T14:09:00Z">
                  <w:rPr>
                    <w:rFonts w:eastAsia="Times New Roman" w:cs="Arial"/>
                    <w:i/>
                    <w:iCs/>
                    <w:sz w:val="20"/>
                    <w:szCs w:val="24"/>
                    <w:vertAlign w:val="superscript"/>
                    <w:lang w:val="nl-NL" w:eastAsia="nl-NL"/>
                  </w:rPr>
                </w:rPrChange>
              </w:rPr>
              <w:t>- fits with existing channel spacing: 96 kHz channel bandwidth</w:t>
            </w:r>
          </w:p>
          <w:p w:rsidR="00DC09C6" w:rsidRPr="00CD0041" w:rsidRDefault="00D80070" w:rsidP="00DC09C6">
            <w:pPr>
              <w:pStyle w:val="BodyText"/>
              <w:snapToGrid w:val="0"/>
              <w:spacing w:after="60"/>
              <w:ind w:left="0" w:firstLine="0"/>
              <w:rPr>
                <w:rFonts w:ascii="Times New Roman" w:hAnsi="Times New Roman"/>
                <w:sz w:val="20"/>
                <w:rPrChange w:id="1430" w:author="Nigel Laflin" w:date="2011-04-13T14:09:00Z">
                  <w:rPr>
                    <w:rFonts w:cs="Arial"/>
                    <w:sz w:val="20"/>
                  </w:rPr>
                </w:rPrChange>
              </w:rPr>
            </w:pPr>
            <w:r w:rsidRPr="00D80070">
              <w:rPr>
                <w:rFonts w:ascii="Times New Roman" w:hAnsi="Times New Roman"/>
                <w:sz w:val="20"/>
                <w:rPrChange w:id="1431" w:author="Nigel Laflin" w:date="2011-04-13T14:09:00Z">
                  <w:rPr>
                    <w:rFonts w:eastAsia="Times New Roman" w:cs="Arial"/>
                    <w:i/>
                    <w:iCs/>
                    <w:sz w:val="20"/>
                    <w:szCs w:val="24"/>
                    <w:vertAlign w:val="superscript"/>
                    <w:lang w:val="nl-NL" w:eastAsia="nl-NL"/>
                  </w:rPr>
                </w:rPrChange>
              </w:rPr>
              <w:t>- flexible trade-off between capacity and signal robustness</w:t>
            </w:r>
          </w:p>
          <w:p w:rsidR="00DC09C6" w:rsidRPr="00CD0041" w:rsidRDefault="00D80070" w:rsidP="00DC09C6">
            <w:pPr>
              <w:pStyle w:val="BodyText"/>
              <w:snapToGrid w:val="0"/>
              <w:spacing w:before="60" w:after="60"/>
              <w:ind w:left="0" w:firstLine="0"/>
              <w:contextualSpacing/>
              <w:rPr>
                <w:rFonts w:ascii="Times New Roman" w:hAnsi="Times New Roman"/>
                <w:sz w:val="20"/>
                <w:rPrChange w:id="1432" w:author="Nigel Laflin" w:date="2011-04-13T14:09:00Z">
                  <w:rPr>
                    <w:rFonts w:cs="Arial"/>
                    <w:sz w:val="20"/>
                  </w:rPr>
                </w:rPrChange>
              </w:rPr>
            </w:pPr>
            <w:r w:rsidRPr="00D80070">
              <w:rPr>
                <w:rFonts w:ascii="Times New Roman" w:hAnsi="Times New Roman"/>
                <w:sz w:val="20"/>
                <w:rPrChange w:id="1433" w:author="Nigel Laflin" w:date="2011-04-13T14:09:00Z">
                  <w:rPr>
                    <w:rFonts w:eastAsia="Times New Roman" w:cs="Arial"/>
                    <w:i/>
                    <w:iCs/>
                    <w:sz w:val="20"/>
                    <w:szCs w:val="24"/>
                    <w:vertAlign w:val="superscript"/>
                    <w:lang w:val="nl-NL" w:eastAsia="nl-NL"/>
                  </w:rPr>
                </w:rPrChange>
              </w:rPr>
              <w:t xml:space="preserve">- co-location above or below </w:t>
            </w:r>
            <w:proofErr w:type="spellStart"/>
            <w:r w:rsidRPr="00D80070">
              <w:rPr>
                <w:rFonts w:ascii="Times New Roman" w:hAnsi="Times New Roman"/>
                <w:sz w:val="20"/>
                <w:rPrChange w:id="1434" w:author="Nigel Laflin" w:date="2011-04-13T14:09:00Z">
                  <w:rPr>
                    <w:rFonts w:eastAsia="Times New Roman" w:cs="Arial"/>
                    <w:i/>
                    <w:iCs/>
                    <w:sz w:val="20"/>
                    <w:szCs w:val="24"/>
                    <w:vertAlign w:val="superscript"/>
                    <w:lang w:val="nl-NL" w:eastAsia="nl-NL"/>
                  </w:rPr>
                </w:rPrChange>
              </w:rPr>
              <w:t>analog</w:t>
            </w:r>
            <w:proofErr w:type="spellEnd"/>
            <w:r w:rsidRPr="00D80070">
              <w:rPr>
                <w:rFonts w:ascii="Times New Roman" w:hAnsi="Times New Roman"/>
                <w:sz w:val="20"/>
                <w:rPrChange w:id="1435" w:author="Nigel Laflin" w:date="2011-04-13T14:09:00Z">
                  <w:rPr>
                    <w:rFonts w:eastAsia="Times New Roman" w:cs="Arial"/>
                    <w:i/>
                    <w:iCs/>
                    <w:sz w:val="20"/>
                    <w:szCs w:val="24"/>
                    <w:vertAlign w:val="superscript"/>
                    <w:lang w:val="nl-NL" w:eastAsia="nl-NL"/>
                  </w:rPr>
                </w:rPrChange>
              </w:rPr>
              <w:t xml:space="preserve"> transmission, or independently located (seamless receiver switching in any case)</w:t>
            </w:r>
          </w:p>
          <w:p w:rsidR="00DC09C6" w:rsidRPr="00CD0041" w:rsidRDefault="00D80070" w:rsidP="00DC09C6">
            <w:pPr>
              <w:pStyle w:val="BodyText"/>
              <w:ind w:left="0" w:firstLine="0"/>
              <w:rPr>
                <w:rFonts w:ascii="Times New Roman" w:hAnsi="Times New Roman"/>
                <w:sz w:val="20"/>
                <w:rPrChange w:id="1436" w:author="Nigel Laflin" w:date="2011-04-13T14:09:00Z">
                  <w:rPr>
                    <w:rFonts w:cs="Arial"/>
                    <w:sz w:val="20"/>
                  </w:rPr>
                </w:rPrChange>
              </w:rPr>
            </w:pPr>
            <w:r w:rsidRPr="00D80070">
              <w:rPr>
                <w:rFonts w:ascii="Times New Roman" w:hAnsi="Times New Roman"/>
                <w:sz w:val="20"/>
                <w:rPrChange w:id="1437" w:author="Nigel Laflin" w:date="2011-04-13T14:09:00Z">
                  <w:rPr>
                    <w:rFonts w:eastAsia="Times New Roman" w:cs="Arial"/>
                    <w:i/>
                    <w:iCs/>
                    <w:sz w:val="20"/>
                    <w:szCs w:val="24"/>
                    <w:vertAlign w:val="superscript"/>
                    <w:lang w:val="nl-NL" w:eastAsia="nl-NL"/>
                  </w:rPr>
                </w:rPrChange>
              </w:rPr>
              <w:t xml:space="preserve">- existing </w:t>
            </w:r>
            <w:proofErr w:type="spellStart"/>
            <w:r w:rsidRPr="00D80070">
              <w:rPr>
                <w:rFonts w:ascii="Times New Roman" w:hAnsi="Times New Roman"/>
                <w:sz w:val="20"/>
                <w:rPrChange w:id="1438" w:author="Nigel Laflin" w:date="2011-04-13T14:09:00Z">
                  <w:rPr>
                    <w:rFonts w:eastAsia="Times New Roman" w:cs="Arial"/>
                    <w:i/>
                    <w:iCs/>
                    <w:sz w:val="20"/>
                    <w:szCs w:val="24"/>
                    <w:vertAlign w:val="superscript"/>
                    <w:lang w:val="nl-NL" w:eastAsia="nl-NL"/>
                  </w:rPr>
                </w:rPrChange>
              </w:rPr>
              <w:t>analog</w:t>
            </w:r>
            <w:proofErr w:type="spellEnd"/>
            <w:r w:rsidRPr="00D80070">
              <w:rPr>
                <w:rFonts w:ascii="Times New Roman" w:hAnsi="Times New Roman"/>
                <w:sz w:val="20"/>
                <w:rPrChange w:id="1439" w:author="Nigel Laflin" w:date="2011-04-13T14:09:00Z">
                  <w:rPr>
                    <w:rFonts w:eastAsia="Times New Roman" w:cs="Arial"/>
                    <w:i/>
                    <w:iCs/>
                    <w:sz w:val="20"/>
                    <w:szCs w:val="24"/>
                    <w:vertAlign w:val="superscript"/>
                    <w:lang w:val="nl-NL" w:eastAsia="nl-NL"/>
                  </w:rPr>
                </w:rPrChange>
              </w:rPr>
              <w:t xml:space="preserve"> broadcasts can be accompanied by digital signal for transition period</w:t>
            </w:r>
          </w:p>
        </w:tc>
        <w:tc>
          <w:tcPr>
            <w:tcW w:w="2127" w:type="dxa"/>
            <w:tcPrChange w:id="1440" w:author="marc" w:date="2010-12-09T17:23:00Z">
              <w:tcPr>
                <w:tcW w:w="2127" w:type="dxa"/>
                <w:gridSpan w:val="2"/>
              </w:tcPr>
            </w:tcPrChange>
          </w:tcPr>
          <w:p w:rsidR="00DC09C6" w:rsidRPr="00CD0041" w:rsidRDefault="00D80070" w:rsidP="00DC09C6">
            <w:pPr>
              <w:pStyle w:val="BodyText"/>
              <w:rPr>
                <w:rFonts w:ascii="Times New Roman" w:hAnsi="Times New Roman"/>
                <w:sz w:val="20"/>
                <w:rPrChange w:id="1441" w:author="Nigel Laflin" w:date="2011-04-13T14:09:00Z">
                  <w:rPr>
                    <w:rFonts w:cs="Arial"/>
                    <w:sz w:val="20"/>
                  </w:rPr>
                </w:rPrChange>
              </w:rPr>
            </w:pPr>
            <w:r w:rsidRPr="00D80070">
              <w:rPr>
                <w:rFonts w:ascii="Times New Roman" w:hAnsi="Times New Roman"/>
                <w:sz w:val="20"/>
                <w:rPrChange w:id="1442" w:author="Nigel Laflin" w:date="2011-04-13T14:09:00Z">
                  <w:rPr>
                    <w:rFonts w:eastAsia="Times New Roman" w:cs="Arial"/>
                    <w:i/>
                    <w:iCs/>
                    <w:sz w:val="20"/>
                    <w:szCs w:val="24"/>
                    <w:vertAlign w:val="superscript"/>
                    <w:lang w:val="nl-NL" w:eastAsia="nl-NL"/>
                  </w:rPr>
                </w:rPrChange>
              </w:rPr>
              <w:t>flexible</w:t>
            </w:r>
          </w:p>
        </w:tc>
        <w:tc>
          <w:tcPr>
            <w:tcW w:w="2127" w:type="dxa"/>
            <w:tcPrChange w:id="1443" w:author="marc" w:date="2010-12-09T17:23:00Z">
              <w:tcPr>
                <w:tcW w:w="2127" w:type="dxa"/>
                <w:gridSpan w:val="2"/>
              </w:tcPr>
            </w:tcPrChange>
          </w:tcPr>
          <w:p w:rsidR="00DC09C6" w:rsidRPr="00CD0041" w:rsidRDefault="00D80070" w:rsidP="00DC09C6">
            <w:pPr>
              <w:pStyle w:val="BodyText"/>
              <w:snapToGrid w:val="0"/>
              <w:spacing w:after="60"/>
              <w:ind w:left="0" w:firstLine="0"/>
              <w:rPr>
                <w:rFonts w:ascii="Times New Roman" w:hAnsi="Times New Roman"/>
                <w:sz w:val="20"/>
                <w:rPrChange w:id="1444" w:author="Nigel Laflin" w:date="2011-04-13T14:09:00Z">
                  <w:rPr>
                    <w:rFonts w:cs="Arial"/>
                    <w:sz w:val="20"/>
                  </w:rPr>
                </w:rPrChange>
              </w:rPr>
            </w:pPr>
            <w:r w:rsidRPr="00D80070">
              <w:rPr>
                <w:rFonts w:ascii="Times New Roman" w:hAnsi="Times New Roman"/>
                <w:sz w:val="20"/>
                <w:rPrChange w:id="1445" w:author="Nigel Laflin" w:date="2011-04-13T14:09:00Z">
                  <w:rPr>
                    <w:rFonts w:eastAsia="Times New Roman" w:cs="Arial"/>
                    <w:i/>
                    <w:iCs/>
                    <w:sz w:val="20"/>
                    <w:szCs w:val="24"/>
                    <w:vertAlign w:val="superscript"/>
                    <w:lang w:val="nl-NL" w:eastAsia="nl-NL"/>
                  </w:rPr>
                </w:rPrChange>
              </w:rPr>
              <w:t>- audio, video and other multimedia services</w:t>
            </w:r>
          </w:p>
          <w:p w:rsidR="00DC09C6" w:rsidRPr="00CD0041" w:rsidRDefault="00D80070" w:rsidP="00DC09C6">
            <w:pPr>
              <w:pStyle w:val="BodyText"/>
              <w:ind w:left="0" w:firstLine="0"/>
              <w:rPr>
                <w:rFonts w:ascii="Times New Roman" w:hAnsi="Times New Roman"/>
                <w:sz w:val="20"/>
                <w:rPrChange w:id="1446" w:author="Nigel Laflin" w:date="2011-04-13T14:09:00Z">
                  <w:rPr>
                    <w:rFonts w:cs="Arial"/>
                    <w:sz w:val="20"/>
                  </w:rPr>
                </w:rPrChange>
              </w:rPr>
            </w:pPr>
            <w:r w:rsidRPr="00D80070">
              <w:rPr>
                <w:rFonts w:ascii="Times New Roman" w:hAnsi="Times New Roman"/>
                <w:sz w:val="20"/>
                <w:rPrChange w:id="1447" w:author="Nigel Laflin" w:date="2011-04-13T14:09:00Z">
                  <w:rPr>
                    <w:rFonts w:eastAsia="Times New Roman" w:cs="Arial"/>
                    <w:i/>
                    <w:iCs/>
                    <w:sz w:val="20"/>
                    <w:szCs w:val="24"/>
                    <w:vertAlign w:val="superscript"/>
                    <w:lang w:val="nl-NL" w:eastAsia="nl-NL"/>
                  </w:rPr>
                </w:rPrChange>
              </w:rPr>
              <w:t>- controlled quantity and quality of services in each programme</w:t>
            </w:r>
          </w:p>
        </w:tc>
      </w:tr>
      <w:tr w:rsidR="00DC09C6" w:rsidRPr="00CD0041" w:rsidTr="00DC09C6">
        <w:tblPrEx>
          <w:tblW w:w="9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1448" w:author="marc" w:date="2010-12-09T17:23:00Z">
            <w:tblPrEx>
              <w:tblW w:w="9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trPrChange w:id="1449" w:author="marc" w:date="2010-12-09T17:23:00Z">
            <w:trPr>
              <w:gridAfter w:val="0"/>
            </w:trPr>
          </w:trPrChange>
        </w:trPr>
        <w:tc>
          <w:tcPr>
            <w:tcW w:w="1372" w:type="dxa"/>
            <w:tcPrChange w:id="1450" w:author="marc" w:date="2010-12-09T17:23:00Z">
              <w:tcPr>
                <w:tcW w:w="1372" w:type="dxa"/>
              </w:tcPr>
            </w:tcPrChange>
          </w:tcPr>
          <w:p w:rsidR="00DC09C6" w:rsidRPr="00CD0041" w:rsidRDefault="00D80070" w:rsidP="00DC09C6">
            <w:pPr>
              <w:pStyle w:val="BodyText"/>
              <w:ind w:left="26" w:firstLine="0"/>
              <w:rPr>
                <w:rFonts w:ascii="Times New Roman" w:hAnsi="Times New Roman"/>
                <w:sz w:val="20"/>
                <w:rPrChange w:id="1451" w:author="Nigel Laflin" w:date="2011-04-13T14:09:00Z">
                  <w:rPr>
                    <w:rFonts w:cs="Arial"/>
                    <w:sz w:val="20"/>
                  </w:rPr>
                </w:rPrChange>
              </w:rPr>
            </w:pPr>
            <w:r w:rsidRPr="00D80070">
              <w:rPr>
                <w:rFonts w:ascii="Times New Roman" w:hAnsi="Times New Roman"/>
                <w:sz w:val="20"/>
                <w:rPrChange w:id="1452" w:author="Nigel Laflin" w:date="2011-04-13T14:09:00Z">
                  <w:rPr>
                    <w:rFonts w:eastAsia="Times New Roman" w:cs="Arial"/>
                    <w:i/>
                    <w:iCs/>
                    <w:sz w:val="20"/>
                    <w:szCs w:val="24"/>
                    <w:vertAlign w:val="superscript"/>
                    <w:lang w:val="nl-NL" w:eastAsia="nl-NL"/>
                  </w:rPr>
                </w:rPrChange>
              </w:rPr>
              <w:t>planning parameters</w:t>
            </w:r>
          </w:p>
        </w:tc>
        <w:tc>
          <w:tcPr>
            <w:tcW w:w="1843" w:type="dxa"/>
            <w:tcPrChange w:id="1453" w:author="marc" w:date="2010-12-09T17:23:00Z">
              <w:tcPr>
                <w:tcW w:w="1843" w:type="dxa"/>
              </w:tcPr>
            </w:tcPrChange>
          </w:tcPr>
          <w:p w:rsidR="00DC09C6" w:rsidRPr="00CD0041" w:rsidRDefault="00D80070" w:rsidP="00DC09C6">
            <w:pPr>
              <w:pStyle w:val="BodyText"/>
              <w:ind w:left="15" w:firstLine="0"/>
              <w:rPr>
                <w:rFonts w:ascii="Times New Roman" w:hAnsi="Times New Roman"/>
                <w:sz w:val="20"/>
                <w:rPrChange w:id="1454" w:author="Nigel Laflin" w:date="2011-04-13T14:09:00Z">
                  <w:rPr>
                    <w:rFonts w:cs="Arial"/>
                    <w:sz w:val="20"/>
                  </w:rPr>
                </w:rPrChange>
              </w:rPr>
            </w:pPr>
            <w:r w:rsidRPr="00D80070">
              <w:rPr>
                <w:rFonts w:ascii="Times New Roman" w:hAnsi="Times New Roman"/>
                <w:sz w:val="20"/>
                <w:rPrChange w:id="1455" w:author="Nigel Laflin" w:date="2011-04-13T14:09:00Z">
                  <w:rPr>
                    <w:rFonts w:eastAsia="Times New Roman" w:cs="Arial"/>
                    <w:i/>
                    <w:iCs/>
                    <w:sz w:val="20"/>
                    <w:szCs w:val="24"/>
                    <w:vertAlign w:val="superscript"/>
                    <w:lang w:val="nl-NL" w:eastAsia="nl-NL"/>
                  </w:rPr>
                </w:rPrChange>
              </w:rPr>
              <w:t>Recommendation ITU-R BS.412-9</w:t>
            </w:r>
          </w:p>
        </w:tc>
        <w:tc>
          <w:tcPr>
            <w:tcW w:w="2473" w:type="dxa"/>
            <w:tcPrChange w:id="1456" w:author="marc" w:date="2010-12-09T17:23:00Z">
              <w:tcPr>
                <w:tcW w:w="1842" w:type="dxa"/>
              </w:tcPr>
            </w:tcPrChange>
          </w:tcPr>
          <w:p w:rsidR="00FD6FEB" w:rsidRDefault="00FD6FEB" w:rsidP="00FD6FEB">
            <w:pPr>
              <w:pStyle w:val="BodyText"/>
              <w:ind w:left="0" w:firstLine="0"/>
              <w:rPr>
                <w:ins w:id="1457" w:author=" Joachim Lehnert" w:date="2011-04-14T09:58:00Z"/>
                <w:rFonts w:ascii="Times New Roman" w:hAnsi="Times New Roman"/>
                <w:sz w:val="20"/>
              </w:rPr>
            </w:pPr>
            <w:ins w:id="1458" w:author=" Joachim Lehnert" w:date="2011-04-14T09:58:00Z">
              <w:r w:rsidRPr="00792D29">
                <w:rPr>
                  <w:rFonts w:ascii="Times New Roman" w:hAnsi="Times New Roman"/>
                  <w:sz w:val="20"/>
                </w:rPr>
                <w:t>Recommendation ITU-R BS.412-9</w:t>
              </w:r>
            </w:ins>
          </w:p>
          <w:p w:rsidR="00D80070" w:rsidRPr="00D80070" w:rsidRDefault="00FD6FEB" w:rsidP="00D80070">
            <w:pPr>
              <w:pStyle w:val="BodyText"/>
              <w:ind w:left="0" w:firstLine="0"/>
              <w:rPr>
                <w:rFonts w:ascii="Times New Roman" w:hAnsi="Times New Roman"/>
                <w:sz w:val="20"/>
                <w:rPrChange w:id="1459" w:author="Nigel Laflin" w:date="2011-04-13T14:09:00Z">
                  <w:rPr>
                    <w:rFonts w:cs="Arial"/>
                    <w:sz w:val="20"/>
                  </w:rPr>
                </w:rPrChange>
              </w:rPr>
              <w:pPrChange w:id="1460" w:author="Lehnert" w:date="2011-04-19T09:26:00Z">
                <w:pPr>
                  <w:pStyle w:val="BodyText"/>
                </w:pPr>
              </w:pPrChange>
            </w:pPr>
            <w:ins w:id="1461" w:author=" Joachim Lehnert" w:date="2011-04-14T09:57:00Z">
              <w:r>
                <w:rPr>
                  <w:rFonts w:ascii="Times New Roman" w:hAnsi="Times New Roman"/>
                  <w:sz w:val="20"/>
                </w:rPr>
                <w:lastRenderedPageBreak/>
                <w:t>ITU-R BS.1660 (in progress)</w:t>
              </w:r>
            </w:ins>
          </w:p>
        </w:tc>
        <w:tc>
          <w:tcPr>
            <w:tcW w:w="2127" w:type="dxa"/>
            <w:tcPrChange w:id="1462" w:author="marc" w:date="2010-12-09T17:23:00Z">
              <w:tcPr>
                <w:tcW w:w="2127" w:type="dxa"/>
                <w:gridSpan w:val="2"/>
              </w:tcPr>
            </w:tcPrChange>
          </w:tcPr>
          <w:p w:rsidR="00DC09C6" w:rsidRPr="00CD0041" w:rsidRDefault="00D80070" w:rsidP="00DC09C6">
            <w:pPr>
              <w:pStyle w:val="BodyText"/>
              <w:spacing w:before="120"/>
              <w:ind w:left="0" w:firstLine="0"/>
              <w:rPr>
                <w:rFonts w:ascii="Times New Roman" w:hAnsi="Times New Roman"/>
                <w:sz w:val="20"/>
                <w:rPrChange w:id="1463" w:author="Nigel Laflin" w:date="2011-04-13T14:09:00Z">
                  <w:rPr>
                    <w:rFonts w:cs="Arial"/>
                    <w:sz w:val="20"/>
                  </w:rPr>
                </w:rPrChange>
              </w:rPr>
            </w:pPr>
            <w:r w:rsidRPr="00D80070">
              <w:rPr>
                <w:rFonts w:ascii="Times New Roman" w:hAnsi="Times New Roman"/>
                <w:sz w:val="20"/>
                <w:rPrChange w:id="1464" w:author="Nigel Laflin" w:date="2011-04-13T14:09:00Z">
                  <w:rPr>
                    <w:rFonts w:eastAsia="Times New Roman" w:cs="Arial"/>
                    <w:i/>
                    <w:iCs/>
                    <w:sz w:val="20"/>
                    <w:szCs w:val="24"/>
                    <w:vertAlign w:val="superscript"/>
                    <w:lang w:val="nl-NL" w:eastAsia="nl-NL"/>
                  </w:rPr>
                </w:rPrChange>
              </w:rPr>
              <w:lastRenderedPageBreak/>
              <w:t>- NRSC-5B</w:t>
            </w:r>
            <w:ins w:id="1465" w:author="marc" w:date="2010-12-09T17:52:00Z">
              <w:r w:rsidRPr="00D80070">
                <w:rPr>
                  <w:rFonts w:ascii="Times New Roman" w:hAnsi="Times New Roman"/>
                  <w:sz w:val="20"/>
                  <w:rPrChange w:id="1466" w:author="Nigel Laflin" w:date="2011-04-13T14:09:00Z">
                    <w:rPr>
                      <w:rFonts w:ascii="Times New Roman" w:eastAsia="Times New Roman" w:hAnsi="Times New Roman"/>
                      <w:sz w:val="20"/>
                      <w:szCs w:val="24"/>
                      <w:vertAlign w:val="superscript"/>
                      <w:lang w:val="nl-NL" w:eastAsia="nl-NL"/>
                    </w:rPr>
                  </w:rPrChange>
                </w:rPr>
                <w:t xml:space="preserve"> </w:t>
              </w:r>
            </w:ins>
            <w:ins w:id="1467" w:author="marc" w:date="2010-12-09T17:51:00Z">
              <w:r w:rsidRPr="00D80070">
                <w:rPr>
                  <w:rFonts w:ascii="Times New Roman" w:hAnsi="Times New Roman"/>
                  <w:sz w:val="20"/>
                  <w:rPrChange w:id="1468" w:author="Nigel Laflin" w:date="2011-04-13T14:09:00Z">
                    <w:rPr>
                      <w:rFonts w:ascii="Times New Roman" w:eastAsia="Times New Roman" w:hAnsi="Times New Roman"/>
                      <w:sz w:val="20"/>
                      <w:szCs w:val="24"/>
                      <w:vertAlign w:val="superscript"/>
                      <w:lang w:val="nl-NL" w:eastAsia="nl-NL"/>
                    </w:rPr>
                  </w:rPrChange>
                </w:rPr>
                <w:t>[14]</w:t>
              </w:r>
            </w:ins>
          </w:p>
          <w:p w:rsidR="00DC09C6" w:rsidRPr="00CD0041" w:rsidRDefault="00D80070" w:rsidP="00DC09C6">
            <w:pPr>
              <w:pStyle w:val="BodyText"/>
              <w:rPr>
                <w:rFonts w:ascii="Times New Roman" w:hAnsi="Times New Roman"/>
                <w:sz w:val="20"/>
                <w:rPrChange w:id="1469" w:author="Nigel Laflin" w:date="2011-04-13T14:09:00Z">
                  <w:rPr>
                    <w:rFonts w:cs="Arial"/>
                    <w:sz w:val="20"/>
                  </w:rPr>
                </w:rPrChange>
              </w:rPr>
            </w:pPr>
            <w:r w:rsidRPr="00D80070">
              <w:rPr>
                <w:rFonts w:ascii="Times New Roman" w:hAnsi="Times New Roman"/>
                <w:sz w:val="20"/>
                <w:rPrChange w:id="1470" w:author="Nigel Laflin" w:date="2011-04-13T14:09:00Z">
                  <w:rPr>
                    <w:rFonts w:eastAsia="Times New Roman" w:cs="Arial"/>
                    <w:i/>
                    <w:iCs/>
                    <w:sz w:val="20"/>
                    <w:szCs w:val="24"/>
                    <w:vertAlign w:val="superscript"/>
                    <w:lang w:val="nl-NL" w:eastAsia="nl-NL"/>
                  </w:rPr>
                </w:rPrChange>
              </w:rPr>
              <w:t>- US: FCC part 47</w:t>
            </w:r>
            <w:ins w:id="1471" w:author="marc" w:date="2010-12-09T17:47:00Z">
              <w:r w:rsidRPr="00D80070">
                <w:rPr>
                  <w:rFonts w:ascii="Times New Roman" w:hAnsi="Times New Roman"/>
                  <w:sz w:val="20"/>
                  <w:rPrChange w:id="1472" w:author="Nigel Laflin" w:date="2011-04-13T14:09:00Z">
                    <w:rPr>
                      <w:rFonts w:ascii="Times New Roman" w:eastAsia="Times New Roman" w:hAnsi="Times New Roman"/>
                      <w:sz w:val="20"/>
                      <w:szCs w:val="24"/>
                      <w:vertAlign w:val="superscript"/>
                      <w:lang w:val="nl-NL" w:eastAsia="nl-NL"/>
                    </w:rPr>
                  </w:rPrChange>
                </w:rPr>
                <w:t xml:space="preserve"> [1</w:t>
              </w:r>
            </w:ins>
            <w:ins w:id="1473" w:author="marc" w:date="2010-12-09T17:51:00Z">
              <w:r w:rsidRPr="00D80070">
                <w:rPr>
                  <w:rFonts w:ascii="Times New Roman" w:hAnsi="Times New Roman"/>
                  <w:sz w:val="20"/>
                  <w:rPrChange w:id="1474" w:author="Nigel Laflin" w:date="2011-04-13T14:09:00Z">
                    <w:rPr>
                      <w:rFonts w:ascii="Times New Roman" w:eastAsia="Times New Roman" w:hAnsi="Times New Roman"/>
                      <w:sz w:val="20"/>
                      <w:szCs w:val="24"/>
                      <w:vertAlign w:val="superscript"/>
                      <w:lang w:val="nl-NL" w:eastAsia="nl-NL"/>
                    </w:rPr>
                  </w:rPrChange>
                </w:rPr>
                <w:t>5</w:t>
              </w:r>
            </w:ins>
            <w:ins w:id="1475" w:author="marc" w:date="2010-12-09T17:47:00Z">
              <w:r w:rsidRPr="00D80070">
                <w:rPr>
                  <w:rFonts w:ascii="Times New Roman" w:hAnsi="Times New Roman"/>
                  <w:sz w:val="20"/>
                  <w:rPrChange w:id="1476" w:author="Nigel Laflin" w:date="2011-04-13T14:09:00Z">
                    <w:rPr>
                      <w:rFonts w:ascii="Times New Roman" w:eastAsia="Times New Roman" w:hAnsi="Times New Roman"/>
                      <w:sz w:val="20"/>
                      <w:szCs w:val="24"/>
                      <w:vertAlign w:val="superscript"/>
                      <w:lang w:val="nl-NL" w:eastAsia="nl-NL"/>
                    </w:rPr>
                  </w:rPrChange>
                </w:rPr>
                <w:t>]</w:t>
              </w:r>
            </w:ins>
          </w:p>
        </w:tc>
        <w:tc>
          <w:tcPr>
            <w:tcW w:w="2127" w:type="dxa"/>
            <w:tcPrChange w:id="1477" w:author="marc" w:date="2010-12-09T17:23:00Z">
              <w:tcPr>
                <w:tcW w:w="2127" w:type="dxa"/>
                <w:gridSpan w:val="2"/>
              </w:tcPr>
            </w:tcPrChange>
          </w:tcPr>
          <w:p w:rsidR="00DC09C6" w:rsidRPr="00CD0041" w:rsidRDefault="00DC09C6" w:rsidP="00DC09C6">
            <w:pPr>
              <w:pStyle w:val="BodyText"/>
              <w:spacing w:before="120"/>
              <w:ind w:left="0" w:firstLine="0"/>
              <w:rPr>
                <w:rFonts w:ascii="Times New Roman" w:hAnsi="Times New Roman"/>
                <w:sz w:val="20"/>
                <w:rPrChange w:id="1478" w:author="Nigel Laflin" w:date="2011-04-13T14:09:00Z">
                  <w:rPr>
                    <w:rFonts w:cs="Arial"/>
                    <w:sz w:val="20"/>
                  </w:rPr>
                </w:rPrChange>
              </w:rPr>
            </w:pPr>
          </w:p>
        </w:tc>
      </w:tr>
      <w:tr w:rsidR="00DC09C6" w:rsidRPr="00CD0041" w:rsidTr="00DC09C6">
        <w:tblPrEx>
          <w:tblW w:w="9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1479" w:author="marc" w:date="2010-12-09T17:23:00Z">
            <w:tblPrEx>
              <w:tblW w:w="9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trPrChange w:id="1480" w:author="marc" w:date="2010-12-09T17:23:00Z">
            <w:trPr>
              <w:gridAfter w:val="0"/>
            </w:trPr>
          </w:trPrChange>
        </w:trPr>
        <w:tc>
          <w:tcPr>
            <w:tcW w:w="1372" w:type="dxa"/>
            <w:tcPrChange w:id="1481" w:author="marc" w:date="2010-12-09T17:23:00Z">
              <w:tcPr>
                <w:tcW w:w="1372" w:type="dxa"/>
              </w:tcPr>
            </w:tcPrChange>
          </w:tcPr>
          <w:p w:rsidR="00DC09C6" w:rsidRPr="00CD0041" w:rsidRDefault="00D80070" w:rsidP="00DC09C6">
            <w:pPr>
              <w:pStyle w:val="BodyText"/>
              <w:ind w:left="26" w:firstLine="0"/>
              <w:rPr>
                <w:rFonts w:ascii="Times New Roman" w:hAnsi="Times New Roman"/>
                <w:sz w:val="20"/>
                <w:rPrChange w:id="1482" w:author="Nigel Laflin" w:date="2011-04-13T14:09:00Z">
                  <w:rPr>
                    <w:rFonts w:cs="Arial"/>
                    <w:sz w:val="20"/>
                  </w:rPr>
                </w:rPrChange>
              </w:rPr>
            </w:pPr>
            <w:r w:rsidRPr="00D80070">
              <w:rPr>
                <w:rFonts w:ascii="Times New Roman" w:hAnsi="Times New Roman"/>
                <w:sz w:val="20"/>
                <w:rPrChange w:id="1483" w:author="Nigel Laflin" w:date="2011-04-13T14:09:00Z">
                  <w:rPr>
                    <w:rFonts w:eastAsia="Times New Roman" w:cs="Arial"/>
                    <w:i/>
                    <w:iCs/>
                    <w:sz w:val="20"/>
                    <w:szCs w:val="24"/>
                    <w:vertAlign w:val="superscript"/>
                    <w:lang w:val="nl-NL" w:eastAsia="nl-NL"/>
                  </w:rPr>
                </w:rPrChange>
              </w:rPr>
              <w:lastRenderedPageBreak/>
              <w:t>compatibility criteria with other systems</w:t>
            </w:r>
          </w:p>
        </w:tc>
        <w:tc>
          <w:tcPr>
            <w:tcW w:w="1843" w:type="dxa"/>
            <w:tcPrChange w:id="1484" w:author="marc" w:date="2010-12-09T17:23:00Z">
              <w:tcPr>
                <w:tcW w:w="1843" w:type="dxa"/>
              </w:tcPr>
            </w:tcPrChange>
          </w:tcPr>
          <w:p w:rsidR="00DC09C6" w:rsidRPr="00CD0041" w:rsidRDefault="00D80070" w:rsidP="00DC09C6">
            <w:pPr>
              <w:pStyle w:val="BodyText"/>
              <w:ind w:left="15" w:firstLine="0"/>
              <w:rPr>
                <w:rFonts w:ascii="Times New Roman" w:hAnsi="Times New Roman"/>
                <w:sz w:val="20"/>
                <w:rPrChange w:id="1485" w:author="Nigel Laflin" w:date="2011-04-13T14:09:00Z">
                  <w:rPr>
                    <w:rFonts w:cs="Arial"/>
                    <w:sz w:val="20"/>
                  </w:rPr>
                </w:rPrChange>
              </w:rPr>
            </w:pPr>
            <w:r w:rsidRPr="00D80070">
              <w:rPr>
                <w:rFonts w:ascii="Times New Roman" w:hAnsi="Times New Roman"/>
                <w:sz w:val="20"/>
                <w:rPrChange w:id="1486" w:author="Nigel Laflin" w:date="2011-04-13T14:09:00Z">
                  <w:rPr>
                    <w:rFonts w:eastAsia="Times New Roman" w:cs="Arial"/>
                    <w:i/>
                    <w:iCs/>
                    <w:sz w:val="20"/>
                    <w:szCs w:val="24"/>
                    <w:vertAlign w:val="superscript"/>
                    <w:lang w:val="nl-NL" w:eastAsia="nl-NL"/>
                  </w:rPr>
                </w:rPrChange>
              </w:rPr>
              <w:t>Recommendation ITU-R SM.1009-1 (compatibility with aeronautical services above 108 MHz)</w:t>
            </w:r>
          </w:p>
        </w:tc>
        <w:tc>
          <w:tcPr>
            <w:tcW w:w="2473" w:type="dxa"/>
            <w:tcPrChange w:id="1487" w:author="marc" w:date="2010-12-09T17:23:00Z">
              <w:tcPr>
                <w:tcW w:w="1842" w:type="dxa"/>
              </w:tcPr>
            </w:tcPrChange>
          </w:tcPr>
          <w:p w:rsidR="00D80070" w:rsidRPr="00D80070" w:rsidRDefault="00FD6FEB" w:rsidP="00D80070">
            <w:pPr>
              <w:pStyle w:val="BodyText"/>
              <w:ind w:left="0" w:firstLine="0"/>
              <w:rPr>
                <w:rFonts w:ascii="Times New Roman" w:hAnsi="Times New Roman"/>
                <w:sz w:val="20"/>
                <w:rPrChange w:id="1488" w:author="Nigel Laflin" w:date="2011-04-13T14:09:00Z">
                  <w:rPr>
                    <w:rFonts w:cs="Arial"/>
                    <w:sz w:val="20"/>
                  </w:rPr>
                </w:rPrChange>
              </w:rPr>
              <w:pPrChange w:id="1489" w:author="Lehnert" w:date="2011-04-19T09:26:00Z">
                <w:pPr>
                  <w:pStyle w:val="BodyText"/>
                </w:pPr>
              </w:pPrChange>
            </w:pPr>
            <w:ins w:id="1490" w:author=" Joachim Lehnert" w:date="2011-04-14T09:58:00Z">
              <w:r w:rsidRPr="00792D29">
                <w:rPr>
                  <w:rFonts w:ascii="Times New Roman" w:hAnsi="Times New Roman"/>
                  <w:sz w:val="20"/>
                </w:rPr>
                <w:t>Recommendation ITU-R SM.1009-1 (compatibility with aeronautical services above 108 MHz)</w:t>
              </w:r>
            </w:ins>
          </w:p>
        </w:tc>
        <w:tc>
          <w:tcPr>
            <w:tcW w:w="2127" w:type="dxa"/>
            <w:tcPrChange w:id="1491" w:author="marc" w:date="2010-12-09T17:23:00Z">
              <w:tcPr>
                <w:tcW w:w="2127" w:type="dxa"/>
                <w:gridSpan w:val="2"/>
              </w:tcPr>
            </w:tcPrChange>
          </w:tcPr>
          <w:p w:rsidR="00DC09C6" w:rsidRPr="00CD0041" w:rsidRDefault="00DC09C6" w:rsidP="00DC09C6">
            <w:pPr>
              <w:pStyle w:val="BodyText"/>
              <w:rPr>
                <w:rFonts w:ascii="Times New Roman" w:hAnsi="Times New Roman"/>
                <w:sz w:val="20"/>
                <w:rPrChange w:id="1492" w:author="Nigel Laflin" w:date="2011-04-13T14:09:00Z">
                  <w:rPr>
                    <w:rFonts w:cs="Arial"/>
                    <w:sz w:val="20"/>
                  </w:rPr>
                </w:rPrChange>
              </w:rPr>
            </w:pPr>
          </w:p>
        </w:tc>
        <w:tc>
          <w:tcPr>
            <w:tcW w:w="2127" w:type="dxa"/>
            <w:tcPrChange w:id="1493" w:author="marc" w:date="2010-12-09T17:23:00Z">
              <w:tcPr>
                <w:tcW w:w="2127" w:type="dxa"/>
                <w:gridSpan w:val="2"/>
              </w:tcPr>
            </w:tcPrChange>
          </w:tcPr>
          <w:p w:rsidR="00DC09C6" w:rsidRPr="00CD0041" w:rsidRDefault="00DC09C6" w:rsidP="00DC09C6">
            <w:pPr>
              <w:pStyle w:val="BodyText"/>
              <w:rPr>
                <w:rFonts w:ascii="Times New Roman" w:hAnsi="Times New Roman"/>
                <w:sz w:val="20"/>
                <w:rPrChange w:id="1494" w:author="Nigel Laflin" w:date="2011-04-13T14:09:00Z">
                  <w:rPr>
                    <w:rFonts w:cs="Arial"/>
                    <w:sz w:val="20"/>
                  </w:rPr>
                </w:rPrChange>
              </w:rPr>
            </w:pPr>
          </w:p>
        </w:tc>
      </w:tr>
      <w:tr w:rsidR="00DC09C6" w:rsidRPr="00CD0041" w:rsidTr="00DC09C6">
        <w:tblPrEx>
          <w:tblW w:w="9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1495" w:author="marc" w:date="2010-12-09T17:23:00Z">
            <w:tblPrEx>
              <w:tblW w:w="9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trPrChange w:id="1496" w:author="marc" w:date="2010-12-09T17:23:00Z">
            <w:trPr>
              <w:gridAfter w:val="0"/>
            </w:trPr>
          </w:trPrChange>
        </w:trPr>
        <w:tc>
          <w:tcPr>
            <w:tcW w:w="1372" w:type="dxa"/>
            <w:tcPrChange w:id="1497" w:author="marc" w:date="2010-12-09T17:23:00Z">
              <w:tcPr>
                <w:tcW w:w="1372" w:type="dxa"/>
              </w:tcPr>
            </w:tcPrChange>
          </w:tcPr>
          <w:p w:rsidR="00DC09C6" w:rsidRPr="00CD0041" w:rsidRDefault="00D80070" w:rsidP="00DC09C6">
            <w:pPr>
              <w:pStyle w:val="BodyText"/>
              <w:tabs>
                <w:tab w:val="center" w:pos="4320"/>
                <w:tab w:val="right" w:pos="8640"/>
              </w:tabs>
              <w:ind w:left="26" w:firstLine="0"/>
              <w:rPr>
                <w:rFonts w:ascii="Times New Roman" w:hAnsi="Times New Roman"/>
                <w:sz w:val="20"/>
                <w:rPrChange w:id="1498" w:author="Nigel Laflin" w:date="2011-04-13T14:09:00Z">
                  <w:rPr>
                    <w:rFonts w:cs="Arial"/>
                    <w:sz w:val="20"/>
                  </w:rPr>
                </w:rPrChange>
              </w:rPr>
            </w:pPr>
            <w:r w:rsidRPr="00D80070">
              <w:rPr>
                <w:rFonts w:ascii="Times New Roman" w:hAnsi="Times New Roman"/>
                <w:sz w:val="20"/>
                <w:rPrChange w:id="1499" w:author="Nigel Laflin" w:date="2011-04-13T14:09:00Z">
                  <w:rPr>
                    <w:rFonts w:eastAsia="Times New Roman" w:cs="Arial"/>
                    <w:i/>
                    <w:iCs/>
                    <w:sz w:val="20"/>
                    <w:szCs w:val="24"/>
                    <w:vertAlign w:val="superscript"/>
                    <w:lang w:val="nl-NL" w:eastAsia="nl-NL"/>
                  </w:rPr>
                </w:rPrChange>
              </w:rPr>
              <w:t>international agreements</w:t>
            </w:r>
          </w:p>
        </w:tc>
        <w:tc>
          <w:tcPr>
            <w:tcW w:w="1843" w:type="dxa"/>
            <w:tcPrChange w:id="1500" w:author="marc" w:date="2010-12-09T17:23:00Z">
              <w:tcPr>
                <w:tcW w:w="1843" w:type="dxa"/>
              </w:tcPr>
            </w:tcPrChange>
          </w:tcPr>
          <w:p w:rsidR="00DC09C6" w:rsidRPr="00CD0041" w:rsidRDefault="00D80070" w:rsidP="00DC09C6">
            <w:pPr>
              <w:pStyle w:val="BodyText"/>
              <w:tabs>
                <w:tab w:val="center" w:pos="4320"/>
                <w:tab w:val="right" w:pos="8640"/>
              </w:tabs>
              <w:ind w:left="15" w:firstLine="0"/>
              <w:rPr>
                <w:rFonts w:ascii="Times New Roman" w:hAnsi="Times New Roman"/>
                <w:sz w:val="20"/>
                <w:rPrChange w:id="1501" w:author="Nigel Laflin" w:date="2011-04-13T14:09:00Z">
                  <w:rPr>
                    <w:rFonts w:cs="Arial"/>
                    <w:sz w:val="20"/>
                  </w:rPr>
                </w:rPrChange>
              </w:rPr>
            </w:pPr>
            <w:r w:rsidRPr="00D80070">
              <w:rPr>
                <w:rFonts w:ascii="Times New Roman" w:hAnsi="Times New Roman"/>
                <w:sz w:val="20"/>
                <w:rPrChange w:id="1502" w:author="Nigel Laflin" w:date="2011-04-13T14:09:00Z">
                  <w:rPr>
                    <w:rFonts w:eastAsia="Times New Roman" w:cs="Arial"/>
                    <w:i/>
                    <w:iCs/>
                    <w:sz w:val="20"/>
                    <w:szCs w:val="24"/>
                    <w:vertAlign w:val="superscript"/>
                    <w:lang w:val="nl-NL" w:eastAsia="nl-NL"/>
                  </w:rPr>
                </w:rPrChange>
              </w:rPr>
              <w:t>ITU GE84 Agreement</w:t>
            </w:r>
          </w:p>
        </w:tc>
        <w:tc>
          <w:tcPr>
            <w:tcW w:w="2473" w:type="dxa"/>
            <w:tcPrChange w:id="1503" w:author="marc" w:date="2010-12-09T17:23:00Z">
              <w:tcPr>
                <w:tcW w:w="1842" w:type="dxa"/>
              </w:tcPr>
            </w:tcPrChange>
          </w:tcPr>
          <w:p w:rsidR="00DC09C6" w:rsidRPr="00CD0041" w:rsidRDefault="00D80070" w:rsidP="00DC09C6">
            <w:pPr>
              <w:pStyle w:val="BodyText"/>
              <w:rPr>
                <w:rFonts w:ascii="Times New Roman" w:hAnsi="Times New Roman"/>
                <w:sz w:val="20"/>
                <w:rPrChange w:id="1504" w:author="Nigel Laflin" w:date="2011-04-13T14:09:00Z">
                  <w:rPr>
                    <w:rFonts w:cs="Arial"/>
                    <w:sz w:val="20"/>
                  </w:rPr>
                </w:rPrChange>
              </w:rPr>
            </w:pPr>
            <w:ins w:id="1505" w:author=" Joachim Lehnert" w:date="2011-04-14T09:58:00Z">
              <w:r w:rsidRPr="00D80070">
                <w:rPr>
                  <w:rFonts w:ascii="Times New Roman" w:hAnsi="Times New Roman"/>
                  <w:sz w:val="20"/>
                  <w:rPrChange w:id="1506" w:author="marc" w:date="2010-12-09T17:22:00Z">
                    <w:rPr>
                      <w:rFonts w:eastAsia="Times New Roman" w:cs="Arial"/>
                      <w:i/>
                      <w:iCs/>
                      <w:sz w:val="20"/>
                      <w:szCs w:val="24"/>
                      <w:vertAlign w:val="superscript"/>
                      <w:lang w:val="nl-NL" w:eastAsia="nl-NL"/>
                    </w:rPr>
                  </w:rPrChange>
                </w:rPr>
                <w:t>ITU GE84 Agreement</w:t>
              </w:r>
            </w:ins>
          </w:p>
        </w:tc>
        <w:tc>
          <w:tcPr>
            <w:tcW w:w="2127" w:type="dxa"/>
            <w:tcPrChange w:id="1507" w:author="marc" w:date="2010-12-09T17:23:00Z">
              <w:tcPr>
                <w:tcW w:w="2127" w:type="dxa"/>
                <w:gridSpan w:val="2"/>
              </w:tcPr>
            </w:tcPrChange>
          </w:tcPr>
          <w:p w:rsidR="00DC09C6" w:rsidRPr="00CD0041" w:rsidRDefault="00DC09C6" w:rsidP="00DC09C6">
            <w:pPr>
              <w:pStyle w:val="BodyText"/>
              <w:rPr>
                <w:rFonts w:ascii="Times New Roman" w:hAnsi="Times New Roman"/>
                <w:sz w:val="20"/>
                <w:rPrChange w:id="1508" w:author="Nigel Laflin" w:date="2011-04-13T14:09:00Z">
                  <w:rPr>
                    <w:rFonts w:cs="Arial"/>
                    <w:sz w:val="20"/>
                  </w:rPr>
                </w:rPrChange>
              </w:rPr>
            </w:pPr>
          </w:p>
        </w:tc>
        <w:tc>
          <w:tcPr>
            <w:tcW w:w="2127" w:type="dxa"/>
            <w:tcPrChange w:id="1509" w:author="marc" w:date="2010-12-09T17:23:00Z">
              <w:tcPr>
                <w:tcW w:w="2127" w:type="dxa"/>
                <w:gridSpan w:val="2"/>
              </w:tcPr>
            </w:tcPrChange>
          </w:tcPr>
          <w:p w:rsidR="00DC09C6" w:rsidRPr="00CD0041" w:rsidRDefault="00DC09C6" w:rsidP="00DC09C6">
            <w:pPr>
              <w:pStyle w:val="BodyText"/>
              <w:rPr>
                <w:rFonts w:ascii="Times New Roman" w:hAnsi="Times New Roman"/>
                <w:sz w:val="20"/>
                <w:rPrChange w:id="1510" w:author="Nigel Laflin" w:date="2011-04-13T14:09:00Z">
                  <w:rPr>
                    <w:rFonts w:cs="Arial"/>
                    <w:sz w:val="20"/>
                  </w:rPr>
                </w:rPrChange>
              </w:rPr>
            </w:pPr>
          </w:p>
        </w:tc>
      </w:tr>
      <w:tr w:rsidR="00DC09C6" w:rsidRPr="00CD0041" w:rsidTr="00DC09C6">
        <w:tblPrEx>
          <w:tblW w:w="9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1511" w:author="marc" w:date="2010-12-09T17:23:00Z">
            <w:tblPrEx>
              <w:tblW w:w="9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trPrChange w:id="1512" w:author="marc" w:date="2010-12-09T17:23:00Z">
            <w:trPr>
              <w:gridAfter w:val="0"/>
            </w:trPr>
          </w:trPrChange>
        </w:trPr>
        <w:tc>
          <w:tcPr>
            <w:tcW w:w="1372" w:type="dxa"/>
            <w:tcPrChange w:id="1513" w:author="marc" w:date="2010-12-09T17:23:00Z">
              <w:tcPr>
                <w:tcW w:w="1372" w:type="dxa"/>
              </w:tcPr>
            </w:tcPrChange>
          </w:tcPr>
          <w:p w:rsidR="00DC09C6" w:rsidRPr="00CD0041" w:rsidRDefault="00D80070" w:rsidP="00DC09C6">
            <w:pPr>
              <w:pStyle w:val="BodyText"/>
              <w:tabs>
                <w:tab w:val="center" w:pos="4320"/>
                <w:tab w:val="right" w:pos="8640"/>
              </w:tabs>
              <w:ind w:left="26" w:firstLine="0"/>
              <w:rPr>
                <w:rFonts w:ascii="Times New Roman" w:hAnsi="Times New Roman"/>
                <w:sz w:val="20"/>
                <w:rPrChange w:id="1514" w:author="Nigel Laflin" w:date="2011-04-13T14:09:00Z">
                  <w:rPr>
                    <w:rFonts w:cs="Arial"/>
                    <w:sz w:val="20"/>
                  </w:rPr>
                </w:rPrChange>
              </w:rPr>
            </w:pPr>
            <w:r w:rsidRPr="00D80070">
              <w:rPr>
                <w:rFonts w:ascii="Times New Roman" w:hAnsi="Times New Roman"/>
                <w:sz w:val="20"/>
                <w:rPrChange w:id="1515" w:author="Nigel Laflin" w:date="2011-04-13T14:09:00Z">
                  <w:rPr>
                    <w:rFonts w:eastAsia="Times New Roman" w:cs="Arial"/>
                    <w:i/>
                    <w:iCs/>
                    <w:sz w:val="20"/>
                    <w:szCs w:val="24"/>
                    <w:vertAlign w:val="superscript"/>
                    <w:lang w:val="nl-NL" w:eastAsia="nl-NL"/>
                  </w:rPr>
                </w:rPrChange>
              </w:rPr>
              <w:t>standardized in Europe</w:t>
            </w:r>
          </w:p>
        </w:tc>
        <w:tc>
          <w:tcPr>
            <w:tcW w:w="1843" w:type="dxa"/>
            <w:tcPrChange w:id="1516" w:author="marc" w:date="2010-12-09T17:23:00Z">
              <w:tcPr>
                <w:tcW w:w="1843" w:type="dxa"/>
              </w:tcPr>
            </w:tcPrChange>
          </w:tcPr>
          <w:p w:rsidR="00DC09C6" w:rsidRPr="00CD0041" w:rsidRDefault="00D80070" w:rsidP="00DC09C6">
            <w:pPr>
              <w:pStyle w:val="BodyText"/>
              <w:ind w:left="15" w:firstLine="0"/>
              <w:rPr>
                <w:rFonts w:ascii="Times New Roman" w:hAnsi="Times New Roman"/>
                <w:sz w:val="20"/>
                <w:rPrChange w:id="1517" w:author="Nigel Laflin" w:date="2011-04-13T14:09:00Z">
                  <w:rPr>
                    <w:rFonts w:cs="Arial"/>
                    <w:sz w:val="20"/>
                  </w:rPr>
                </w:rPrChange>
              </w:rPr>
            </w:pPr>
            <w:r w:rsidRPr="00D80070">
              <w:rPr>
                <w:rFonts w:ascii="Times New Roman" w:hAnsi="Times New Roman"/>
                <w:sz w:val="20"/>
                <w:rPrChange w:id="1518" w:author="Nigel Laflin" w:date="2011-04-13T14:09:00Z">
                  <w:rPr>
                    <w:rFonts w:eastAsia="Times New Roman" w:cs="Arial"/>
                    <w:i/>
                    <w:iCs/>
                    <w:sz w:val="20"/>
                    <w:szCs w:val="24"/>
                    <w:vertAlign w:val="superscript"/>
                    <w:lang w:val="nl-NL" w:eastAsia="nl-NL"/>
                  </w:rPr>
                </w:rPrChange>
              </w:rPr>
              <w:t>Recommendation ITU-R BS.704</w:t>
            </w:r>
          </w:p>
        </w:tc>
        <w:tc>
          <w:tcPr>
            <w:tcW w:w="2473" w:type="dxa"/>
            <w:tcPrChange w:id="1519" w:author="marc" w:date="2010-12-09T17:23:00Z">
              <w:tcPr>
                <w:tcW w:w="1842" w:type="dxa"/>
              </w:tcPr>
            </w:tcPrChange>
          </w:tcPr>
          <w:p w:rsidR="00DC09C6" w:rsidRPr="00CD0041" w:rsidRDefault="00D80070" w:rsidP="00DC09C6">
            <w:pPr>
              <w:pStyle w:val="BodyText"/>
              <w:rPr>
                <w:rFonts w:ascii="Times New Roman" w:hAnsi="Times New Roman"/>
                <w:sz w:val="20"/>
                <w:rPrChange w:id="1520" w:author="Nigel Laflin" w:date="2011-04-13T14:09:00Z">
                  <w:rPr>
                    <w:rFonts w:cs="Arial"/>
                    <w:sz w:val="20"/>
                  </w:rPr>
                </w:rPrChange>
              </w:rPr>
            </w:pPr>
            <w:r w:rsidRPr="00D80070">
              <w:rPr>
                <w:rFonts w:ascii="Times New Roman" w:hAnsi="Times New Roman"/>
                <w:sz w:val="20"/>
                <w:rPrChange w:id="1521" w:author="Nigel Laflin" w:date="2011-04-13T14:09:00Z">
                  <w:rPr>
                    <w:rFonts w:eastAsia="Times New Roman" w:cs="Arial"/>
                    <w:i/>
                    <w:iCs/>
                    <w:sz w:val="20"/>
                    <w:szCs w:val="24"/>
                    <w:vertAlign w:val="superscript"/>
                    <w:lang w:val="nl-NL" w:eastAsia="nl-NL"/>
                  </w:rPr>
                </w:rPrChange>
              </w:rPr>
              <w:t>ETSI ES 201 980</w:t>
            </w:r>
            <w:ins w:id="1522" w:author="marc" w:date="2010-12-09T17:48:00Z">
              <w:r w:rsidRPr="00D80070">
                <w:rPr>
                  <w:rFonts w:ascii="Times New Roman" w:hAnsi="Times New Roman"/>
                  <w:sz w:val="20"/>
                  <w:rPrChange w:id="1523" w:author="Nigel Laflin" w:date="2011-04-13T14:09:00Z">
                    <w:rPr>
                      <w:rFonts w:ascii="Times New Roman" w:eastAsia="Times New Roman" w:hAnsi="Times New Roman"/>
                      <w:sz w:val="20"/>
                      <w:szCs w:val="24"/>
                      <w:vertAlign w:val="superscript"/>
                      <w:lang w:val="nl-NL" w:eastAsia="nl-NL"/>
                    </w:rPr>
                  </w:rPrChange>
                </w:rPr>
                <w:t xml:space="preserve"> [10]</w:t>
              </w:r>
            </w:ins>
          </w:p>
        </w:tc>
        <w:tc>
          <w:tcPr>
            <w:tcW w:w="2127" w:type="dxa"/>
            <w:tcPrChange w:id="1524" w:author="marc" w:date="2010-12-09T17:23:00Z">
              <w:tcPr>
                <w:tcW w:w="2127" w:type="dxa"/>
                <w:gridSpan w:val="2"/>
              </w:tcPr>
            </w:tcPrChange>
          </w:tcPr>
          <w:p w:rsidR="00DC09C6" w:rsidRPr="00CD0041" w:rsidRDefault="00D80070" w:rsidP="00DC09C6">
            <w:pPr>
              <w:pStyle w:val="BodyText"/>
              <w:spacing w:before="120"/>
              <w:ind w:left="0" w:firstLine="0"/>
              <w:rPr>
                <w:rFonts w:ascii="Times New Roman" w:hAnsi="Times New Roman"/>
                <w:sz w:val="20"/>
                <w:rPrChange w:id="1525" w:author="Nigel Laflin" w:date="2011-04-13T14:09:00Z">
                  <w:rPr>
                    <w:rFonts w:cs="Arial"/>
                    <w:sz w:val="20"/>
                  </w:rPr>
                </w:rPrChange>
              </w:rPr>
            </w:pPr>
            <w:r w:rsidRPr="00D80070">
              <w:rPr>
                <w:rFonts w:ascii="Times New Roman" w:hAnsi="Times New Roman"/>
                <w:sz w:val="20"/>
                <w:rPrChange w:id="1526" w:author="Nigel Laflin" w:date="2011-04-13T14:09:00Z">
                  <w:rPr>
                    <w:rFonts w:eastAsia="Times New Roman" w:cs="Arial"/>
                    <w:i/>
                    <w:iCs/>
                    <w:sz w:val="20"/>
                    <w:szCs w:val="24"/>
                    <w:vertAlign w:val="superscript"/>
                    <w:lang w:val="nl-NL" w:eastAsia="nl-NL"/>
                  </w:rPr>
                </w:rPrChange>
              </w:rPr>
              <w:t xml:space="preserve">- ITU-R </w:t>
            </w:r>
            <w:ins w:id="1527" w:author="marc" w:date="2010-12-09T17:48:00Z">
              <w:r w:rsidRPr="00D80070">
                <w:rPr>
                  <w:rFonts w:ascii="Times New Roman" w:hAnsi="Times New Roman"/>
                  <w:sz w:val="20"/>
                  <w:rPrChange w:id="1528" w:author="Nigel Laflin" w:date="2011-04-13T14:09:00Z">
                    <w:rPr>
                      <w:rFonts w:ascii="Times New Roman" w:eastAsia="Times New Roman" w:hAnsi="Times New Roman"/>
                      <w:sz w:val="20"/>
                      <w:szCs w:val="24"/>
                      <w:vertAlign w:val="superscript"/>
                      <w:lang w:val="nl-NL" w:eastAsia="nl-NL"/>
                    </w:rPr>
                  </w:rPrChange>
                </w:rPr>
                <w:t xml:space="preserve">Rec. </w:t>
              </w:r>
            </w:ins>
            <w:r w:rsidRPr="00D80070">
              <w:rPr>
                <w:rFonts w:ascii="Times New Roman" w:hAnsi="Times New Roman"/>
                <w:sz w:val="20"/>
                <w:rPrChange w:id="1529" w:author="Nigel Laflin" w:date="2011-04-13T14:09:00Z">
                  <w:rPr>
                    <w:rFonts w:eastAsia="Times New Roman" w:cs="Arial"/>
                    <w:i/>
                    <w:iCs/>
                    <w:sz w:val="20"/>
                    <w:szCs w:val="24"/>
                    <w:vertAlign w:val="superscript"/>
                    <w:lang w:val="nl-NL" w:eastAsia="nl-NL"/>
                  </w:rPr>
                </w:rPrChange>
              </w:rPr>
              <w:t>BS.1114-6</w:t>
            </w:r>
            <w:ins w:id="1530" w:author="marc" w:date="2010-12-09T17:47:00Z">
              <w:r w:rsidRPr="00D80070">
                <w:rPr>
                  <w:rFonts w:ascii="Times New Roman" w:hAnsi="Times New Roman"/>
                  <w:sz w:val="20"/>
                  <w:rPrChange w:id="1531" w:author="Nigel Laflin" w:date="2011-04-13T14:09:00Z">
                    <w:rPr>
                      <w:rFonts w:ascii="Times New Roman" w:eastAsia="Times New Roman" w:hAnsi="Times New Roman"/>
                      <w:sz w:val="20"/>
                      <w:szCs w:val="24"/>
                      <w:vertAlign w:val="superscript"/>
                      <w:lang w:val="nl-NL" w:eastAsia="nl-NL"/>
                    </w:rPr>
                  </w:rPrChange>
                </w:rPr>
                <w:t xml:space="preserve"> </w:t>
              </w:r>
            </w:ins>
            <w:ins w:id="1532" w:author="marc" w:date="2010-12-09T17:48:00Z">
              <w:r w:rsidRPr="00D80070">
                <w:rPr>
                  <w:rFonts w:ascii="Times New Roman" w:hAnsi="Times New Roman"/>
                  <w:sz w:val="20"/>
                  <w:rPrChange w:id="1533" w:author="Nigel Laflin" w:date="2011-04-13T14:09:00Z">
                    <w:rPr>
                      <w:rFonts w:ascii="Times New Roman" w:eastAsia="Times New Roman" w:hAnsi="Times New Roman"/>
                      <w:sz w:val="20"/>
                      <w:szCs w:val="24"/>
                      <w:vertAlign w:val="superscript"/>
                      <w:lang w:val="nl-NL" w:eastAsia="nl-NL"/>
                    </w:rPr>
                  </w:rPrChange>
                </w:rPr>
                <w:t>[1</w:t>
              </w:r>
            </w:ins>
            <w:ins w:id="1534" w:author="marc" w:date="2010-12-09T17:51:00Z">
              <w:r w:rsidRPr="00D80070">
                <w:rPr>
                  <w:rFonts w:ascii="Times New Roman" w:hAnsi="Times New Roman"/>
                  <w:sz w:val="20"/>
                  <w:rPrChange w:id="1535" w:author="Nigel Laflin" w:date="2011-04-13T14:09:00Z">
                    <w:rPr>
                      <w:rFonts w:ascii="Times New Roman" w:eastAsia="Times New Roman" w:hAnsi="Times New Roman"/>
                      <w:sz w:val="20"/>
                      <w:szCs w:val="24"/>
                      <w:vertAlign w:val="superscript"/>
                      <w:lang w:val="nl-NL" w:eastAsia="nl-NL"/>
                    </w:rPr>
                  </w:rPrChange>
                </w:rPr>
                <w:t>6</w:t>
              </w:r>
            </w:ins>
            <w:ins w:id="1536" w:author="marc" w:date="2010-12-09T17:48:00Z">
              <w:r w:rsidRPr="00D80070">
                <w:rPr>
                  <w:rFonts w:ascii="Times New Roman" w:hAnsi="Times New Roman"/>
                  <w:sz w:val="20"/>
                  <w:rPrChange w:id="1537" w:author="Nigel Laflin" w:date="2011-04-13T14:09:00Z">
                    <w:rPr>
                      <w:rFonts w:ascii="Times New Roman" w:eastAsia="Times New Roman" w:hAnsi="Times New Roman"/>
                      <w:sz w:val="20"/>
                      <w:szCs w:val="24"/>
                      <w:vertAlign w:val="superscript"/>
                      <w:lang w:val="nl-NL" w:eastAsia="nl-NL"/>
                    </w:rPr>
                  </w:rPrChange>
                </w:rPr>
                <w:t>]</w:t>
              </w:r>
            </w:ins>
          </w:p>
          <w:p w:rsidR="00DC09C6" w:rsidRPr="00CD0041" w:rsidRDefault="00D80070" w:rsidP="00DC09C6">
            <w:pPr>
              <w:pStyle w:val="BodyText"/>
              <w:ind w:left="15" w:hanging="15"/>
              <w:rPr>
                <w:rFonts w:ascii="Times New Roman" w:hAnsi="Times New Roman"/>
                <w:sz w:val="20"/>
                <w:rPrChange w:id="1538" w:author="Nigel Laflin" w:date="2011-04-13T14:09:00Z">
                  <w:rPr>
                    <w:rFonts w:cs="Arial"/>
                    <w:sz w:val="20"/>
                  </w:rPr>
                </w:rPrChange>
              </w:rPr>
            </w:pPr>
            <w:r w:rsidRPr="00D80070">
              <w:rPr>
                <w:rFonts w:ascii="Times New Roman" w:hAnsi="Times New Roman"/>
                <w:sz w:val="20"/>
                <w:rPrChange w:id="1539" w:author="Nigel Laflin" w:date="2011-04-13T14:09:00Z">
                  <w:rPr>
                    <w:rFonts w:eastAsia="Times New Roman" w:cs="Arial"/>
                    <w:i/>
                    <w:iCs/>
                    <w:sz w:val="20"/>
                    <w:szCs w:val="24"/>
                    <w:vertAlign w:val="superscript"/>
                    <w:lang w:val="nl-NL" w:eastAsia="nl-NL"/>
                  </w:rPr>
                </w:rPrChange>
              </w:rPr>
              <w:t>- ETSI TR draft (in progress)</w:t>
            </w:r>
          </w:p>
        </w:tc>
        <w:tc>
          <w:tcPr>
            <w:tcW w:w="2127" w:type="dxa"/>
            <w:tcPrChange w:id="1540" w:author="marc" w:date="2010-12-09T17:23:00Z">
              <w:tcPr>
                <w:tcW w:w="2127" w:type="dxa"/>
                <w:gridSpan w:val="2"/>
              </w:tcPr>
            </w:tcPrChange>
          </w:tcPr>
          <w:p w:rsidR="00DC09C6" w:rsidRPr="00CD0041" w:rsidRDefault="00D80070" w:rsidP="00DC09C6">
            <w:pPr>
              <w:pStyle w:val="BodyText"/>
              <w:spacing w:before="120"/>
              <w:ind w:left="0" w:firstLine="0"/>
              <w:rPr>
                <w:rFonts w:ascii="Times New Roman" w:hAnsi="Times New Roman"/>
                <w:sz w:val="20"/>
                <w:rPrChange w:id="1541" w:author="Nigel Laflin" w:date="2011-04-13T14:09:00Z">
                  <w:rPr>
                    <w:rFonts w:cs="Arial"/>
                    <w:sz w:val="20"/>
                  </w:rPr>
                </w:rPrChange>
              </w:rPr>
            </w:pPr>
            <w:r w:rsidRPr="00D80070">
              <w:rPr>
                <w:rFonts w:ascii="Times New Roman" w:hAnsi="Times New Roman"/>
                <w:sz w:val="20"/>
                <w:rPrChange w:id="1542" w:author="Nigel Laflin" w:date="2011-04-13T14:09:00Z">
                  <w:rPr>
                    <w:rFonts w:eastAsia="Times New Roman" w:cs="Arial"/>
                    <w:i/>
                    <w:iCs/>
                    <w:sz w:val="20"/>
                    <w:szCs w:val="24"/>
                    <w:vertAlign w:val="superscript"/>
                    <w:lang w:val="nl-NL" w:eastAsia="nl-NL"/>
                  </w:rPr>
                </w:rPrChange>
              </w:rPr>
              <w:t>Russian Federation national standard under approval</w:t>
            </w:r>
          </w:p>
        </w:tc>
      </w:tr>
      <w:tr w:rsidR="00DC09C6" w:rsidRPr="00CD0041" w:rsidTr="00DC09C6">
        <w:tc>
          <w:tcPr>
            <w:tcW w:w="1372" w:type="dxa"/>
          </w:tcPr>
          <w:p w:rsidR="00DC09C6" w:rsidRPr="00CD0041" w:rsidRDefault="00D80070" w:rsidP="00DC09C6">
            <w:pPr>
              <w:pStyle w:val="BodyText"/>
              <w:ind w:left="26" w:firstLine="0"/>
              <w:rPr>
                <w:rFonts w:ascii="Times New Roman" w:hAnsi="Times New Roman"/>
                <w:sz w:val="20"/>
              </w:rPr>
            </w:pPr>
            <w:r w:rsidRPr="00D80070">
              <w:rPr>
                <w:rFonts w:ascii="Times New Roman" w:hAnsi="Times New Roman"/>
                <w:sz w:val="20"/>
                <w:rPrChange w:id="1543" w:author="Nigel Laflin" w:date="2011-04-13T14:09:00Z">
                  <w:rPr>
                    <w:rFonts w:ascii="Times New Roman" w:eastAsia="Times New Roman" w:hAnsi="Times New Roman"/>
                    <w:sz w:val="20"/>
                    <w:szCs w:val="24"/>
                    <w:vertAlign w:val="superscript"/>
                    <w:lang w:val="nl-NL" w:eastAsia="nl-NL"/>
                  </w:rPr>
                </w:rPrChange>
              </w:rPr>
              <w:t>support</w:t>
            </w:r>
          </w:p>
        </w:tc>
        <w:tc>
          <w:tcPr>
            <w:tcW w:w="1843" w:type="dxa"/>
          </w:tcPr>
          <w:p w:rsidR="00DC09C6" w:rsidRPr="00CD0041" w:rsidRDefault="00D80070" w:rsidP="00DC09C6">
            <w:pPr>
              <w:pStyle w:val="BodyText"/>
              <w:ind w:left="15" w:firstLine="0"/>
              <w:rPr>
                <w:rFonts w:ascii="Times New Roman" w:hAnsi="Times New Roman"/>
                <w:sz w:val="20"/>
              </w:rPr>
            </w:pPr>
            <w:r w:rsidRPr="00D80070">
              <w:rPr>
                <w:rFonts w:ascii="Times New Roman" w:hAnsi="Times New Roman"/>
                <w:sz w:val="20"/>
                <w:rPrChange w:id="1544" w:author="Nigel Laflin" w:date="2011-04-13T14:09:00Z">
                  <w:rPr>
                    <w:rFonts w:ascii="Times New Roman" w:eastAsia="Times New Roman" w:hAnsi="Times New Roman"/>
                    <w:sz w:val="20"/>
                    <w:szCs w:val="24"/>
                    <w:vertAlign w:val="superscript"/>
                    <w:lang w:val="nl-NL" w:eastAsia="nl-NL"/>
                  </w:rPr>
                </w:rPrChange>
              </w:rPr>
              <w:t>broadcasters, manufactures, regulators</w:t>
            </w:r>
          </w:p>
        </w:tc>
        <w:tc>
          <w:tcPr>
            <w:tcW w:w="2473" w:type="dxa"/>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545" w:author="Nigel Laflin" w:date="2011-04-13T14:09:00Z">
                  <w:rPr>
                    <w:rFonts w:ascii="Times New Roman" w:eastAsia="Times New Roman" w:hAnsi="Times New Roman"/>
                    <w:sz w:val="20"/>
                    <w:szCs w:val="24"/>
                    <w:vertAlign w:val="superscript"/>
                    <w:lang w:val="nl-NL" w:eastAsia="nl-NL"/>
                  </w:rPr>
                </w:rPrChange>
              </w:rPr>
              <w:t>successful trials in Germany</w:t>
            </w:r>
            <w:ins w:id="1546" w:author=" Joachim Lehnert" w:date="2011-04-14T09:59:00Z">
              <w:r w:rsidR="00FD6FEB">
                <w:rPr>
                  <w:rFonts w:ascii="Times New Roman" w:hAnsi="Times New Roman"/>
                  <w:sz w:val="20"/>
                </w:rPr>
                <w:t>, UK, Italy, Sri Lanka, Brazil</w:t>
              </w:r>
            </w:ins>
          </w:p>
        </w:tc>
        <w:tc>
          <w:tcPr>
            <w:tcW w:w="2127" w:type="dxa"/>
          </w:tcPr>
          <w:p w:rsidR="00DC09C6" w:rsidRPr="00CD0041" w:rsidRDefault="00D80070" w:rsidP="00DC09C6">
            <w:pPr>
              <w:pStyle w:val="BodyText"/>
              <w:spacing w:before="120"/>
              <w:ind w:left="0" w:firstLine="0"/>
              <w:rPr>
                <w:rFonts w:ascii="Times New Roman" w:hAnsi="Times New Roman"/>
                <w:sz w:val="20"/>
              </w:rPr>
            </w:pPr>
            <w:r w:rsidRPr="00D80070">
              <w:rPr>
                <w:rFonts w:ascii="Times New Roman" w:hAnsi="Times New Roman"/>
                <w:sz w:val="20"/>
                <w:rPrChange w:id="1547" w:author="Nigel Laflin" w:date="2011-04-13T14:09:00Z">
                  <w:rPr>
                    <w:rFonts w:ascii="Times New Roman" w:eastAsia="Times New Roman" w:hAnsi="Times New Roman"/>
                    <w:sz w:val="20"/>
                    <w:szCs w:val="24"/>
                    <w:vertAlign w:val="superscript"/>
                    <w:lang w:val="nl-NL" w:eastAsia="nl-NL"/>
                  </w:rPr>
                </w:rPrChange>
              </w:rPr>
              <w:t>- USA: all entities</w:t>
            </w:r>
          </w:p>
          <w:p w:rsidR="00DC09C6" w:rsidRPr="00CD0041" w:rsidRDefault="00D80070" w:rsidP="00DC09C6">
            <w:pPr>
              <w:pStyle w:val="BodyText"/>
              <w:ind w:left="15" w:hanging="15"/>
              <w:rPr>
                <w:rFonts w:ascii="Times New Roman" w:hAnsi="Times New Roman"/>
                <w:sz w:val="20"/>
              </w:rPr>
            </w:pPr>
            <w:r w:rsidRPr="00D80070">
              <w:rPr>
                <w:rFonts w:ascii="Times New Roman" w:hAnsi="Times New Roman"/>
                <w:sz w:val="20"/>
                <w:rPrChange w:id="1548" w:author="Nigel Laflin" w:date="2011-04-13T14:09:00Z">
                  <w:rPr>
                    <w:rFonts w:ascii="Times New Roman" w:eastAsia="Times New Roman" w:hAnsi="Times New Roman"/>
                    <w:sz w:val="20"/>
                    <w:szCs w:val="24"/>
                    <w:vertAlign w:val="superscript"/>
                    <w:lang w:val="nl-NL" w:eastAsia="nl-NL"/>
                  </w:rPr>
                </w:rPrChange>
              </w:rPr>
              <w:t>- worldwide: several manufacturers, numerous broadcasters and regulators</w:t>
            </w:r>
          </w:p>
        </w:tc>
        <w:tc>
          <w:tcPr>
            <w:tcW w:w="2127" w:type="dxa"/>
          </w:tcPr>
          <w:p w:rsidR="00DC09C6" w:rsidRPr="00CD0041" w:rsidRDefault="00D80070" w:rsidP="00DC09C6">
            <w:pPr>
              <w:pStyle w:val="BodyText"/>
              <w:spacing w:before="120"/>
              <w:ind w:left="0" w:firstLine="0"/>
              <w:rPr>
                <w:rFonts w:ascii="Times New Roman" w:hAnsi="Times New Roman"/>
                <w:sz w:val="20"/>
              </w:rPr>
            </w:pPr>
            <w:r w:rsidRPr="00D80070">
              <w:rPr>
                <w:rFonts w:ascii="Times New Roman" w:hAnsi="Times New Roman"/>
                <w:sz w:val="20"/>
                <w:rPrChange w:id="1549" w:author="Nigel Laflin" w:date="2011-04-13T14:09:00Z">
                  <w:rPr>
                    <w:rFonts w:ascii="Times New Roman" w:eastAsia="Times New Roman" w:hAnsi="Times New Roman"/>
                    <w:sz w:val="20"/>
                    <w:szCs w:val="24"/>
                    <w:vertAlign w:val="superscript"/>
                    <w:lang w:val="nl-NL" w:eastAsia="nl-NL"/>
                  </w:rPr>
                </w:rPrChange>
              </w:rPr>
              <w:t>broadcasters, manufacturers, regulators in Russian Federation</w:t>
            </w:r>
          </w:p>
        </w:tc>
      </w:tr>
      <w:tr w:rsidR="00DC09C6" w:rsidRPr="00CD0041" w:rsidTr="00DC09C6">
        <w:tc>
          <w:tcPr>
            <w:tcW w:w="1372" w:type="dxa"/>
          </w:tcPr>
          <w:p w:rsidR="00DC09C6" w:rsidRPr="00CD0041" w:rsidRDefault="00D80070" w:rsidP="00DC09C6">
            <w:pPr>
              <w:pStyle w:val="BodyText"/>
              <w:ind w:left="26" w:firstLine="0"/>
              <w:rPr>
                <w:rFonts w:ascii="Times New Roman" w:hAnsi="Times New Roman"/>
                <w:sz w:val="20"/>
              </w:rPr>
            </w:pPr>
            <w:r w:rsidRPr="00D80070">
              <w:rPr>
                <w:rFonts w:ascii="Times New Roman" w:hAnsi="Times New Roman"/>
                <w:sz w:val="20"/>
                <w:rPrChange w:id="1550" w:author="Nigel Laflin" w:date="2011-04-13T14:09:00Z">
                  <w:rPr>
                    <w:rFonts w:ascii="Times New Roman" w:eastAsia="Times New Roman" w:hAnsi="Times New Roman"/>
                    <w:sz w:val="20"/>
                    <w:szCs w:val="24"/>
                    <w:vertAlign w:val="superscript"/>
                    <w:lang w:val="nl-NL" w:eastAsia="nl-NL"/>
                  </w:rPr>
                </w:rPrChange>
              </w:rPr>
              <w:t>other frequency band(s)</w:t>
            </w:r>
          </w:p>
        </w:tc>
        <w:tc>
          <w:tcPr>
            <w:tcW w:w="1843" w:type="dxa"/>
          </w:tcPr>
          <w:p w:rsidR="00DC09C6" w:rsidRPr="00CD0041" w:rsidRDefault="00D80070" w:rsidP="00DC09C6">
            <w:pPr>
              <w:pStyle w:val="BodyText"/>
              <w:ind w:left="15" w:firstLine="0"/>
              <w:rPr>
                <w:rFonts w:ascii="Times New Roman" w:hAnsi="Times New Roman"/>
                <w:sz w:val="20"/>
              </w:rPr>
            </w:pPr>
            <w:r w:rsidRPr="00D80070">
              <w:rPr>
                <w:rFonts w:ascii="Times New Roman" w:hAnsi="Times New Roman"/>
                <w:sz w:val="20"/>
                <w:rPrChange w:id="1551" w:author="Nigel Laflin" w:date="2011-04-13T14:09:00Z">
                  <w:rPr>
                    <w:rFonts w:ascii="Times New Roman" w:eastAsia="Times New Roman" w:hAnsi="Times New Roman"/>
                    <w:sz w:val="20"/>
                    <w:szCs w:val="24"/>
                    <w:vertAlign w:val="superscript"/>
                    <w:lang w:val="nl-NL" w:eastAsia="nl-NL"/>
                  </w:rPr>
                </w:rPrChange>
              </w:rPr>
              <w:t>76-87.5 MHz in some countries</w:t>
            </w:r>
          </w:p>
        </w:tc>
        <w:tc>
          <w:tcPr>
            <w:tcW w:w="2473" w:type="dxa"/>
          </w:tcPr>
          <w:p w:rsidR="00DC09C6"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552" w:author="Nigel Laflin" w:date="2011-04-13T14:09:00Z">
                  <w:rPr>
                    <w:rFonts w:ascii="Times New Roman" w:eastAsia="Times New Roman" w:hAnsi="Times New Roman"/>
                    <w:sz w:val="20"/>
                    <w:szCs w:val="24"/>
                    <w:vertAlign w:val="superscript"/>
                    <w:lang w:val="nl-NL" w:eastAsia="nl-NL"/>
                  </w:rPr>
                </w:rPrChange>
              </w:rPr>
              <w:t>LF/MF/HF, VHF Bands I and III</w:t>
            </w:r>
          </w:p>
        </w:tc>
        <w:tc>
          <w:tcPr>
            <w:tcW w:w="2127" w:type="dxa"/>
          </w:tcPr>
          <w:p w:rsidR="00DC09C6" w:rsidRPr="00CD0041" w:rsidRDefault="00DC09C6" w:rsidP="00DC09C6">
            <w:pPr>
              <w:pStyle w:val="BodyText"/>
              <w:rPr>
                <w:rFonts w:ascii="Times New Roman" w:hAnsi="Times New Roman"/>
                <w:sz w:val="20"/>
              </w:rPr>
            </w:pPr>
          </w:p>
        </w:tc>
        <w:tc>
          <w:tcPr>
            <w:tcW w:w="2127" w:type="dxa"/>
          </w:tcPr>
          <w:p w:rsidR="00DC09C6" w:rsidRPr="00CD0041" w:rsidRDefault="00D80070" w:rsidP="00DC09C6">
            <w:pPr>
              <w:pStyle w:val="BodyText"/>
              <w:rPr>
                <w:rFonts w:ascii="Times New Roman" w:hAnsi="Times New Roman"/>
                <w:sz w:val="20"/>
              </w:rPr>
            </w:pPr>
            <w:r w:rsidRPr="00D80070">
              <w:rPr>
                <w:rFonts w:ascii="Times New Roman" w:hAnsi="Times New Roman"/>
                <w:sz w:val="20"/>
                <w:rPrChange w:id="1553" w:author="Nigel Laflin" w:date="2011-04-13T14:09:00Z">
                  <w:rPr>
                    <w:rFonts w:ascii="Times New Roman" w:eastAsia="Times New Roman" w:hAnsi="Times New Roman"/>
                    <w:sz w:val="20"/>
                    <w:szCs w:val="24"/>
                    <w:vertAlign w:val="superscript"/>
                    <w:lang w:val="nl-NL" w:eastAsia="nl-NL"/>
                  </w:rPr>
                </w:rPrChange>
              </w:rPr>
              <w:t>Band I</w:t>
            </w:r>
          </w:p>
        </w:tc>
      </w:tr>
      <w:tr w:rsidR="00DC09C6" w:rsidRPr="00CD0041" w:rsidTr="00DC09C6">
        <w:tc>
          <w:tcPr>
            <w:tcW w:w="1372" w:type="dxa"/>
          </w:tcPr>
          <w:p w:rsidR="00DC09C6" w:rsidRPr="00CD0041" w:rsidRDefault="00D80070" w:rsidP="00DC09C6">
            <w:pPr>
              <w:pStyle w:val="BodyText"/>
              <w:ind w:left="26" w:firstLine="0"/>
              <w:rPr>
                <w:rFonts w:ascii="Times New Roman" w:hAnsi="Times New Roman"/>
                <w:sz w:val="20"/>
              </w:rPr>
            </w:pPr>
            <w:r w:rsidRPr="00D80070">
              <w:rPr>
                <w:rFonts w:ascii="Times New Roman" w:hAnsi="Times New Roman"/>
                <w:sz w:val="20"/>
                <w:rPrChange w:id="1554" w:author="Nigel Laflin" w:date="2011-04-13T14:09:00Z">
                  <w:rPr>
                    <w:rFonts w:ascii="Times New Roman" w:eastAsia="Times New Roman" w:hAnsi="Times New Roman"/>
                    <w:sz w:val="20"/>
                    <w:szCs w:val="24"/>
                    <w:vertAlign w:val="superscript"/>
                    <w:lang w:val="nl-NL" w:eastAsia="nl-NL"/>
                  </w:rPr>
                </w:rPrChange>
              </w:rPr>
              <w:t>network topology</w:t>
            </w:r>
          </w:p>
        </w:tc>
        <w:tc>
          <w:tcPr>
            <w:tcW w:w="1843" w:type="dxa"/>
          </w:tcPr>
          <w:p w:rsidR="00DC09C6" w:rsidRPr="00CD0041" w:rsidRDefault="00D80070" w:rsidP="00DC09C6">
            <w:pPr>
              <w:pStyle w:val="BodyText"/>
              <w:ind w:left="15" w:firstLine="0"/>
              <w:rPr>
                <w:rFonts w:ascii="Times New Roman" w:hAnsi="Times New Roman"/>
                <w:sz w:val="20"/>
              </w:rPr>
            </w:pPr>
            <w:r w:rsidRPr="00D80070">
              <w:rPr>
                <w:rFonts w:ascii="Times New Roman" w:hAnsi="Times New Roman"/>
                <w:sz w:val="20"/>
                <w:rPrChange w:id="1555" w:author="Nigel Laflin" w:date="2011-04-13T14:09:00Z">
                  <w:rPr>
                    <w:rFonts w:ascii="Times New Roman" w:eastAsia="Times New Roman" w:hAnsi="Times New Roman"/>
                    <w:sz w:val="20"/>
                    <w:szCs w:val="24"/>
                    <w:vertAlign w:val="superscript"/>
                    <w:lang w:val="nl-NL" w:eastAsia="nl-NL"/>
                  </w:rPr>
                </w:rPrChange>
              </w:rPr>
              <w:t>MFN, near SFN under certain conditions</w:t>
            </w:r>
          </w:p>
        </w:tc>
        <w:tc>
          <w:tcPr>
            <w:tcW w:w="2473" w:type="dxa"/>
          </w:tcPr>
          <w:p w:rsidR="00DC09C6" w:rsidRPr="00CD0041" w:rsidRDefault="00D80070" w:rsidP="00DC09C6">
            <w:pPr>
              <w:pStyle w:val="BodyText"/>
              <w:ind w:left="0" w:firstLine="0"/>
              <w:rPr>
                <w:rFonts w:ascii="Times New Roman" w:hAnsi="Times New Roman"/>
                <w:sz w:val="20"/>
                <w:rPrChange w:id="1556" w:author="Nigel Laflin" w:date="2011-04-13T14:09:00Z">
                  <w:rPr>
                    <w:rFonts w:ascii="Times New Roman" w:hAnsi="Times New Roman"/>
                    <w:sz w:val="20"/>
                    <w:lang w:val="fr-FR"/>
                  </w:rPr>
                </w:rPrChange>
              </w:rPr>
            </w:pPr>
            <w:r w:rsidRPr="00D80070">
              <w:rPr>
                <w:rFonts w:ascii="Times New Roman" w:hAnsi="Times New Roman"/>
                <w:sz w:val="20"/>
                <w:rPrChange w:id="1557" w:author="Nigel Laflin" w:date="2011-04-13T14:09:00Z">
                  <w:rPr>
                    <w:rFonts w:ascii="Times New Roman" w:eastAsia="Times New Roman" w:hAnsi="Times New Roman"/>
                    <w:sz w:val="20"/>
                    <w:szCs w:val="24"/>
                    <w:vertAlign w:val="superscript"/>
                    <w:lang w:val="fr-FR" w:eastAsia="nl-NL"/>
                  </w:rPr>
                </w:rPrChange>
              </w:rPr>
              <w:t>SFN, synchronous MFN, non-synchronous MFN</w:t>
            </w:r>
          </w:p>
        </w:tc>
        <w:tc>
          <w:tcPr>
            <w:tcW w:w="2127" w:type="dxa"/>
          </w:tcPr>
          <w:p w:rsidR="00DC09C6" w:rsidRPr="00CD0041" w:rsidRDefault="00D80070" w:rsidP="00DC09C6">
            <w:pPr>
              <w:pStyle w:val="BodyText"/>
              <w:rPr>
                <w:rFonts w:ascii="Times New Roman" w:hAnsi="Times New Roman"/>
                <w:sz w:val="20"/>
              </w:rPr>
            </w:pPr>
            <w:r w:rsidRPr="00D80070">
              <w:rPr>
                <w:rFonts w:ascii="Times New Roman" w:hAnsi="Times New Roman"/>
                <w:sz w:val="20"/>
                <w:rPrChange w:id="1558" w:author="Nigel Laflin" w:date="2011-04-13T14:09:00Z">
                  <w:rPr>
                    <w:rFonts w:ascii="Times New Roman" w:eastAsia="Times New Roman" w:hAnsi="Times New Roman"/>
                    <w:sz w:val="20"/>
                    <w:szCs w:val="24"/>
                    <w:vertAlign w:val="superscript"/>
                    <w:lang w:val="nl-NL" w:eastAsia="nl-NL"/>
                  </w:rPr>
                </w:rPrChange>
              </w:rPr>
              <w:t>MFN and SFN</w:t>
            </w:r>
          </w:p>
        </w:tc>
        <w:tc>
          <w:tcPr>
            <w:tcW w:w="2127" w:type="dxa"/>
          </w:tcPr>
          <w:p w:rsidR="00DC09C6" w:rsidRPr="00CD0041" w:rsidRDefault="00D80070" w:rsidP="00DC09C6">
            <w:pPr>
              <w:pStyle w:val="BodyText"/>
              <w:rPr>
                <w:rFonts w:ascii="Times New Roman" w:hAnsi="Times New Roman"/>
                <w:sz w:val="20"/>
              </w:rPr>
            </w:pPr>
            <w:r w:rsidRPr="00D80070">
              <w:rPr>
                <w:rFonts w:ascii="Times New Roman" w:hAnsi="Times New Roman"/>
                <w:sz w:val="20"/>
                <w:rPrChange w:id="1559" w:author="Nigel Laflin" w:date="2011-04-13T14:09:00Z">
                  <w:rPr>
                    <w:rFonts w:ascii="Times New Roman" w:eastAsia="Times New Roman" w:hAnsi="Times New Roman"/>
                    <w:sz w:val="20"/>
                    <w:szCs w:val="24"/>
                    <w:vertAlign w:val="superscript"/>
                    <w:lang w:val="nl-NL" w:eastAsia="nl-NL"/>
                  </w:rPr>
                </w:rPrChange>
              </w:rPr>
              <w:t>both SFN and MFN</w:t>
            </w:r>
          </w:p>
        </w:tc>
      </w:tr>
    </w:tbl>
    <w:p w:rsidR="00DC09C6" w:rsidRPr="00CD0041" w:rsidRDefault="00D80070" w:rsidP="00DC09C6">
      <w:pPr>
        <w:pStyle w:val="Caption"/>
        <w:rPr>
          <w:rFonts w:cs="Times New Roman"/>
          <w:szCs w:val="20"/>
        </w:rPr>
      </w:pPr>
      <w:r w:rsidRPr="00D80070">
        <w:rPr>
          <w:rFonts w:cs="Times New Roman"/>
          <w:szCs w:val="20"/>
          <w:rPrChange w:id="1560" w:author="Nigel Laflin" w:date="2011-04-13T14:09:00Z">
            <w:rPr>
              <w:rFonts w:ascii="Arial" w:eastAsia="MS Mincho" w:hAnsi="Arial" w:cs="Times New Roman"/>
              <w:b w:val="0"/>
              <w:bCs w:val="0"/>
              <w:sz w:val="24"/>
              <w:szCs w:val="20"/>
              <w:vertAlign w:val="superscript"/>
              <w:lang w:val="nl-NL" w:eastAsia="nl-NL"/>
            </w:rPr>
          </w:rPrChange>
        </w:rPr>
        <w:t>Table 4: Title</w:t>
      </w:r>
    </w:p>
    <w:p w:rsidR="00DC09C6" w:rsidRPr="00CD0041" w:rsidRDefault="00D80070" w:rsidP="00DC09C6">
      <w:pPr>
        <w:pStyle w:val="ECCAnnexheading2"/>
        <w:rPr>
          <w:lang w:val="en-GB"/>
          <w:rPrChange w:id="1561" w:author="Nigel Laflin" w:date="2011-04-13T14:09:00Z">
            <w:rPr/>
          </w:rPrChange>
        </w:rPr>
      </w:pPr>
      <w:r w:rsidRPr="00D80070">
        <w:rPr>
          <w:lang w:val="en-GB"/>
          <w:rPrChange w:id="1562" w:author="Nigel Laflin" w:date="2011-04-13T14:09:00Z">
            <w:rPr>
              <w:rFonts w:ascii="Arial" w:eastAsia="MS Mincho" w:hAnsi="Arial"/>
              <w:b w:val="0"/>
              <w:sz w:val="24"/>
              <w:szCs w:val="20"/>
              <w:vertAlign w:val="superscript"/>
              <w:lang w:val="nl-NL" w:eastAsia="nl-NL"/>
            </w:rPr>
          </w:rPrChange>
        </w:rPr>
        <w:t>Band III (174 – 230 MHz)</w:t>
      </w:r>
      <w:r w:rsidRPr="00D80070">
        <w:rPr>
          <w:rStyle w:val="FootnoteReference"/>
          <w:rFonts w:cs="Arial"/>
          <w:lang w:val="en-GB"/>
          <w:rPrChange w:id="1563" w:author="Nigel Laflin" w:date="2011-04-13T14:09:00Z">
            <w:rPr>
              <w:rStyle w:val="FootnoteReference"/>
              <w:rFonts w:ascii="Arial" w:eastAsia="MS Mincho" w:hAnsi="Arial" w:cs="Arial"/>
              <w:b w:val="0"/>
              <w:sz w:val="24"/>
              <w:szCs w:val="20"/>
              <w:lang w:val="nl-NL" w:eastAsia="nl-NL"/>
            </w:rPr>
          </w:rPrChange>
        </w:rPr>
        <w:footnoteReference w:id="8"/>
      </w:r>
    </w:p>
    <w:p w:rsidR="00BD431D" w:rsidRPr="00CD0041" w:rsidRDefault="00D80070" w:rsidP="00DC09C6">
      <w:pPr>
        <w:pStyle w:val="ECCParagraph"/>
        <w:rPr>
          <w:ins w:id="1564" w:author="Dr. Roland Beutler" w:date="2010-12-15T18:08:00Z"/>
        </w:rPr>
      </w:pPr>
      <w:ins w:id="1565" w:author="Dr. Roland Beutler" w:date="2010-12-15T18:08:00Z">
        <w:r w:rsidRPr="00D80070">
          <w:rPr>
            <w:highlight w:val="yellow"/>
            <w:rPrChange w:id="1566" w:author="Nigel Laflin" w:date="2011-04-13T14:09:00Z">
              <w:rPr>
                <w:rFonts w:ascii="Arial" w:eastAsia="MS Mincho" w:hAnsi="Arial"/>
                <w:sz w:val="24"/>
                <w:szCs w:val="20"/>
                <w:highlight w:val="yellow"/>
                <w:vertAlign w:val="superscript"/>
                <w:lang w:val="nl-NL" w:eastAsia="nl-NL"/>
              </w:rPr>
            </w:rPrChange>
          </w:rPr>
          <w:t>NOTE: DRM+ to be included here]</w:t>
        </w:r>
      </w:ins>
    </w:p>
    <w:p w:rsidR="00DC09C6" w:rsidRDefault="00D80070" w:rsidP="00DC09C6">
      <w:pPr>
        <w:pStyle w:val="ECCParagraph"/>
      </w:pPr>
      <w:r w:rsidRPr="00D80070">
        <w:rPr>
          <w:rPrChange w:id="1567" w:author="Nigel Laflin" w:date="2011-04-13T14:09:00Z">
            <w:rPr>
              <w:rFonts w:ascii="Arial" w:eastAsia="MS Mincho" w:hAnsi="Arial"/>
              <w:sz w:val="24"/>
              <w:szCs w:val="20"/>
              <w:vertAlign w:val="superscript"/>
              <w:lang w:val="nl-NL" w:eastAsia="nl-NL"/>
            </w:rPr>
          </w:rPrChange>
        </w:rPr>
        <w:t xml:space="preserve">Band III, the frequency range between 174 and 230 MHz is used for analogue television and DAB.  Under GE06 it is planned for DAB and DVB-T services. Band III is the primary spectrum range for the introduction of radio broadcasting using the DAB platform carrying a mix of DAB Classic, DAB+ and DMB-Audio based </w:t>
      </w:r>
      <w:r w:rsidRPr="00D80070">
        <w:rPr>
          <w:rFonts w:cs="Arial"/>
          <w:rPrChange w:id="1568" w:author="Nigel Laflin" w:date="2011-04-13T14:09:00Z">
            <w:rPr>
              <w:rFonts w:ascii="Arial" w:eastAsia="MS Mincho" w:hAnsi="Arial" w:cs="Arial"/>
              <w:sz w:val="24"/>
              <w:szCs w:val="20"/>
              <w:vertAlign w:val="superscript"/>
              <w:lang w:val="nl-NL" w:eastAsia="nl-NL"/>
            </w:rPr>
          </w:rPrChange>
        </w:rPr>
        <w:t>audio services per DAB multiplex</w:t>
      </w:r>
      <w:r w:rsidRPr="00D80070">
        <w:rPr>
          <w:rPrChange w:id="1569" w:author="Nigel Laflin" w:date="2011-04-13T14:09:00Z">
            <w:rPr>
              <w:rFonts w:ascii="Arial" w:eastAsia="MS Mincho" w:hAnsi="Arial"/>
              <w:sz w:val="24"/>
              <w:szCs w:val="20"/>
              <w:vertAlign w:val="superscript"/>
              <w:lang w:val="nl-NL" w:eastAsia="nl-NL"/>
            </w:rPr>
          </w:rPrChange>
        </w:rPr>
        <w:t xml:space="preserve">. The </w:t>
      </w:r>
      <w:r w:rsidRPr="00D80070">
        <w:rPr>
          <w:rFonts w:cs="Arial"/>
          <w:rPrChange w:id="1570" w:author="Nigel Laflin" w:date="2011-04-13T14:09:00Z">
            <w:rPr>
              <w:rFonts w:ascii="Arial" w:eastAsia="MS Mincho" w:hAnsi="Arial" w:cs="Arial"/>
              <w:sz w:val="24"/>
              <w:szCs w:val="20"/>
              <w:vertAlign w:val="superscript"/>
              <w:lang w:val="nl-NL" w:eastAsia="nl-NL"/>
            </w:rPr>
          </w:rPrChange>
        </w:rPr>
        <w:t xml:space="preserve">DAB platform as the </w:t>
      </w:r>
      <w:r w:rsidRPr="00D80070">
        <w:rPr>
          <w:rPrChange w:id="1571" w:author="Nigel Laflin" w:date="2011-04-13T14:09:00Z">
            <w:rPr>
              <w:rFonts w:ascii="Arial" w:eastAsia="MS Mincho" w:hAnsi="Arial"/>
              <w:sz w:val="24"/>
              <w:szCs w:val="20"/>
              <w:vertAlign w:val="superscript"/>
              <w:lang w:val="nl-NL" w:eastAsia="nl-NL"/>
            </w:rPr>
          </w:rPrChange>
        </w:rPr>
        <w:t xml:space="preserve">dedicated radio broadcasting system deliver radio content in terms of several programs bundled to generate a single multiplex which is transmitted within the intended bandwidth of 1.75 </w:t>
      </w:r>
      <w:proofErr w:type="spellStart"/>
      <w:r w:rsidRPr="00D80070">
        <w:rPr>
          <w:rPrChange w:id="1572" w:author="Nigel Laflin" w:date="2011-04-13T14:09:00Z">
            <w:rPr>
              <w:rFonts w:ascii="Arial" w:eastAsia="MS Mincho" w:hAnsi="Arial"/>
              <w:sz w:val="24"/>
              <w:szCs w:val="20"/>
              <w:vertAlign w:val="superscript"/>
              <w:lang w:val="nl-NL" w:eastAsia="nl-NL"/>
            </w:rPr>
          </w:rPrChange>
        </w:rPr>
        <w:t>MHz.</w:t>
      </w:r>
      <w:proofErr w:type="spellEnd"/>
      <w:r w:rsidRPr="00D80070">
        <w:rPr>
          <w:rPrChange w:id="1573" w:author="Nigel Laflin" w:date="2011-04-13T14:09:00Z">
            <w:rPr>
              <w:rFonts w:ascii="Arial" w:eastAsia="MS Mincho" w:hAnsi="Arial"/>
              <w:sz w:val="24"/>
              <w:szCs w:val="20"/>
              <w:vertAlign w:val="superscript"/>
              <w:lang w:val="nl-NL" w:eastAsia="nl-NL"/>
            </w:rPr>
          </w:rPrChange>
        </w:rPr>
        <w:t xml:space="preserve"> Clearly, broadcasters who are not in a position to fill an entire multiplex will need to share a multiplex with others.</w:t>
      </w:r>
    </w:p>
    <w:p w:rsidR="00FD6FEB" w:rsidRDefault="00FD6FEB" w:rsidP="00FD6FEB">
      <w:pPr>
        <w:pStyle w:val="ECCParagraph"/>
        <w:rPr>
          <w:ins w:id="1574" w:author=" Joachim Lehnert" w:date="2011-04-14T09:46:00Z"/>
        </w:rPr>
      </w:pPr>
      <w:ins w:id="1575" w:author=" Joachim Lehnert" w:date="2011-04-14T09:45:00Z">
        <w:r w:rsidRPr="00E6783A">
          <w:t xml:space="preserve">The measurements and field trials have confirmed the technical parameters, and comparisons of coverage area have been performed between FM in VHF band II and DRM also as with DAB in VHF band III and DRM. In addition, protection ratio measurements have been performed and planning models have been used to predict coverage. The results from both German sites show that DRM works well in all VHF bands </w:t>
        </w:r>
        <w:r>
          <w:t>including VHF band III</w:t>
        </w:r>
        <w:del w:id="1576" w:author=" Joachim Lehnert" w:date="2011-04-11T10:05:00Z">
          <w:r w:rsidRPr="00E6783A" w:rsidDel="008D4D2A">
            <w:delText>up to 230 MHz</w:delText>
          </w:r>
        </w:del>
        <w:r w:rsidRPr="00E6783A">
          <w:t>.</w:t>
        </w:r>
      </w:ins>
    </w:p>
    <w:p w:rsidR="00FD6FEB" w:rsidRPr="00CD0041" w:rsidRDefault="00FD6FEB" w:rsidP="00FD6FEB">
      <w:pPr>
        <w:pStyle w:val="ECCParagraph"/>
      </w:pPr>
      <w:ins w:id="1577" w:author=" Joachim Lehnert" w:date="2011-04-14T09:46:00Z">
        <w:r w:rsidRPr="00281F6A">
          <w:rPr>
            <w:lang w:eastAsia="de-DE"/>
          </w:rPr>
          <w:t>GE06</w:t>
        </w:r>
      </w:ins>
      <w:ins w:id="1578" w:author=" Joachim Lehnert" w:date="2011-04-14T09:47:00Z">
        <w:r>
          <w:rPr>
            <w:lang w:eastAsia="de-DE"/>
          </w:rPr>
          <w:t xml:space="preserve">, </w:t>
        </w:r>
        <w:r w:rsidRPr="00281F6A">
          <w:rPr>
            <w:lang w:eastAsia="de-DE"/>
          </w:rPr>
          <w:t>chapter 5.1.3</w:t>
        </w:r>
        <w:r>
          <w:rPr>
            <w:lang w:eastAsia="de-DE"/>
          </w:rPr>
          <w:t xml:space="preserve">, gives that a </w:t>
        </w:r>
      </w:ins>
      <w:ins w:id="1579" w:author=" Joachim Lehnert" w:date="2011-04-14T09:46:00Z">
        <w:r w:rsidRPr="00281F6A">
          <w:rPr>
            <w:lang w:eastAsia="de-DE"/>
          </w:rPr>
          <w:t xml:space="preserve">digital entry in the Plan may also be notified with characteristics different from those appearing in the Plan, for transmissions in the broadcasting service or in </w:t>
        </w:r>
        <w:r w:rsidRPr="00281F6A">
          <w:rPr>
            <w:rFonts w:ascii="TimesNewRoman,Italic" w:hAnsi="TimesNewRoman,Italic" w:cs="TimesNewRoman,Italic"/>
            <w:i/>
            <w:iCs/>
            <w:lang w:eastAsia="de-DE"/>
          </w:rPr>
          <w:t xml:space="preserve">other primary terrestrial services </w:t>
        </w:r>
        <w:r w:rsidRPr="00281F6A">
          <w:rPr>
            <w:lang w:eastAsia="de-DE"/>
          </w:rPr>
          <w:t xml:space="preserve">operating in </w:t>
        </w:r>
        <w:r w:rsidRPr="00281F6A">
          <w:rPr>
            <w:lang w:eastAsia="de-DE"/>
          </w:rPr>
          <w:lastRenderedPageBreak/>
          <w:t xml:space="preserve">conformity with the </w:t>
        </w:r>
        <w:r w:rsidRPr="00281F6A">
          <w:rPr>
            <w:rFonts w:ascii="TimesNewRoman,Italic" w:hAnsi="TimesNewRoman,Italic" w:cs="TimesNewRoman,Italic"/>
            <w:i/>
            <w:iCs/>
            <w:lang w:eastAsia="de-DE"/>
          </w:rPr>
          <w:t>Radio Regulations</w:t>
        </w:r>
        <w:r w:rsidRPr="00281F6A">
          <w:rPr>
            <w:lang w:eastAsia="de-DE"/>
          </w:rPr>
          <w:t>, provided that the peak power density in any 4 kHz of the above-mentioned notified assignments shall not exceed the spectral power density in the same 4 kHz of the digital entry in the Plan. Such use shall not claim more protection than that afforded to the above-mentioned digital entry.</w:t>
        </w:r>
      </w:ins>
      <w:ins w:id="1580" w:author=" Joachim Lehnert" w:date="2011-04-14T09:47:00Z">
        <w:r>
          <w:rPr>
            <w:lang w:eastAsia="de-DE"/>
          </w:rPr>
          <w:t xml:space="preserve"> DRM </w:t>
        </w:r>
      </w:ins>
      <w:ins w:id="1581" w:author=" Joachim Lehnert" w:date="2011-04-14T10:00:00Z">
        <w:r>
          <w:rPr>
            <w:lang w:eastAsia="de-DE"/>
          </w:rPr>
          <w:t>fulfils</w:t>
        </w:r>
      </w:ins>
      <w:ins w:id="1582" w:author=" Joachim Lehnert" w:date="2011-04-14T09:47:00Z">
        <w:r>
          <w:rPr>
            <w:lang w:eastAsia="de-DE"/>
          </w:rPr>
          <w:t xml:space="preserve"> these requirements and can therefore be planned in Band III.</w:t>
        </w:r>
      </w:ins>
    </w:p>
    <w:p w:rsidR="00DC09C6" w:rsidRPr="00CD0041" w:rsidRDefault="00D80070" w:rsidP="00DC09C6">
      <w:pPr>
        <w:pStyle w:val="ECCParagraph"/>
      </w:pPr>
      <w:r w:rsidRPr="00D80070">
        <w:rPr>
          <w:rPrChange w:id="1583" w:author="Nigel Laflin" w:date="2011-04-13T14:09:00Z">
            <w:rPr>
              <w:rFonts w:ascii="Arial" w:eastAsia="MS Mincho" w:hAnsi="Arial"/>
              <w:sz w:val="24"/>
              <w:szCs w:val="20"/>
              <w:vertAlign w:val="superscript"/>
              <w:lang w:val="nl-NL" w:eastAsia="nl-NL"/>
            </w:rPr>
          </w:rPrChange>
        </w:rPr>
        <w:t xml:space="preserve">DRM (DRM+ configuration) </w:t>
      </w:r>
      <w:ins w:id="1584" w:author=" Joachim Lehnert" w:date="2011-04-14T09:49:00Z">
        <w:r w:rsidR="00FD6FEB">
          <w:t>will be include</w:t>
        </w:r>
      </w:ins>
      <w:ins w:id="1585" w:author=" Joachim Lehnert" w:date="2011-04-14T09:53:00Z">
        <w:r w:rsidR="00FD6FEB">
          <w:t>d</w:t>
        </w:r>
      </w:ins>
      <w:ins w:id="1586" w:author=" Joachim Lehnert" w:date="2011-04-14T09:49:00Z">
        <w:r w:rsidR="00FD6FEB">
          <w:t xml:space="preserve"> into ITU-R BS.1114 as System G at the meeting of ITU WP6A in May 2011</w:t>
        </w:r>
      </w:ins>
      <w:ins w:id="1587" w:author=" Joachim Lehnert" w:date="2011-04-14T09:52:00Z">
        <w:r w:rsidR="00FD6FEB">
          <w:t xml:space="preserve"> and with its planning parameters DRM </w:t>
        </w:r>
      </w:ins>
      <w:ins w:id="1588" w:author=" Joachim Lehnert" w:date="2011-04-14T09:53:00Z">
        <w:r w:rsidR="00FD6FEB">
          <w:t xml:space="preserve">into ITU-R BS.1660 </w:t>
        </w:r>
      </w:ins>
      <w:ins w:id="1589" w:author=" Joachim Lehnert" w:date="2011-04-14T09:52:00Z">
        <w:r w:rsidR="00FD6FEB">
          <w:t>respectively. T</w:t>
        </w:r>
      </w:ins>
      <w:ins w:id="1590" w:author=" Joachim Lehnert" w:date="2011-04-14T09:49:00Z">
        <w:r w:rsidR="00FD6FEB">
          <w:t xml:space="preserve">he DRM consortium will </w:t>
        </w:r>
      </w:ins>
      <w:ins w:id="1591" w:author=" Joachim Lehnert" w:date="2011-04-14T09:50:00Z">
        <w:r w:rsidR="00FD6FEB">
          <w:t>strive to</w:t>
        </w:r>
      </w:ins>
      <w:r w:rsidR="00FD6FEB" w:rsidRPr="00541CF4">
        <w:t xml:space="preserve"> </w:t>
      </w:r>
      <w:del w:id="1592" w:author="Joachim Lehnert" w:date="2011-04-19T09:28:00Z">
        <w:r w:rsidRPr="00D80070">
          <w:rPr>
            <w:rPrChange w:id="1593" w:author="Nigel Laflin" w:date="2011-04-13T14:09:00Z">
              <w:rPr>
                <w:rFonts w:ascii="Arial" w:eastAsia="MS Mincho" w:hAnsi="Arial"/>
                <w:sz w:val="24"/>
                <w:szCs w:val="20"/>
                <w:vertAlign w:val="superscript"/>
                <w:lang w:val="nl-NL" w:eastAsia="nl-NL"/>
              </w:rPr>
            </w:rPrChange>
          </w:rPr>
          <w:delText>is not yet included in this section of this document as it is not currently standardized for use in Band III</w:delText>
        </w:r>
        <w:r w:rsidRPr="00D80070">
          <w:rPr>
            <w:rStyle w:val="FootnoteReference"/>
            <w:rPrChange w:id="1594" w:author="Nigel Laflin" w:date="2011-04-13T14:09:00Z">
              <w:rPr>
                <w:rStyle w:val="FootnoteReference"/>
                <w:rFonts w:ascii="Arial" w:eastAsia="MS Mincho" w:hAnsi="Arial"/>
                <w:sz w:val="24"/>
                <w:szCs w:val="20"/>
                <w:lang w:val="nl-NL" w:eastAsia="nl-NL"/>
              </w:rPr>
            </w:rPrChange>
          </w:rPr>
          <w:footnoteReference w:id="9"/>
        </w:r>
        <w:r w:rsidRPr="00D80070">
          <w:rPr>
            <w:rPrChange w:id="1598" w:author="Nigel Laflin" w:date="2011-04-13T14:09:00Z">
              <w:rPr>
                <w:rFonts w:ascii="Arial" w:eastAsia="MS Mincho" w:hAnsi="Arial"/>
                <w:sz w:val="24"/>
                <w:szCs w:val="20"/>
                <w:vertAlign w:val="superscript"/>
                <w:lang w:val="nl-NL" w:eastAsia="nl-NL"/>
              </w:rPr>
            </w:rPrChange>
          </w:rPr>
          <w:delText xml:space="preserve">. After a modification of the DRM ETSI standard that </w:delText>
        </w:r>
      </w:del>
      <w:r w:rsidRPr="00D80070">
        <w:rPr>
          <w:rPrChange w:id="1599" w:author="Nigel Laflin" w:date="2011-04-13T14:09:00Z">
            <w:rPr>
              <w:rFonts w:ascii="Arial" w:eastAsia="MS Mincho" w:hAnsi="Arial"/>
              <w:sz w:val="24"/>
              <w:szCs w:val="20"/>
              <w:vertAlign w:val="superscript"/>
              <w:lang w:val="nl-NL" w:eastAsia="nl-NL"/>
            </w:rPr>
          </w:rPrChange>
        </w:rPr>
        <w:t>include</w:t>
      </w:r>
      <w:del w:id="1600" w:author="Joachim Lehnert" w:date="2011-04-19T09:28:00Z">
        <w:r w:rsidRPr="00D80070">
          <w:rPr>
            <w:rPrChange w:id="1601" w:author="Nigel Laflin" w:date="2011-04-13T14:09:00Z">
              <w:rPr>
                <w:rFonts w:ascii="Arial" w:eastAsia="MS Mincho" w:hAnsi="Arial"/>
                <w:sz w:val="24"/>
                <w:szCs w:val="20"/>
                <w:vertAlign w:val="superscript"/>
                <w:lang w:val="nl-NL" w:eastAsia="nl-NL"/>
              </w:rPr>
            </w:rPrChange>
          </w:rPr>
          <w:delText>s</w:delText>
        </w:r>
      </w:del>
      <w:r w:rsidRPr="00D80070">
        <w:rPr>
          <w:rPrChange w:id="1602" w:author="Nigel Laflin" w:date="2011-04-13T14:09:00Z">
            <w:rPr>
              <w:rFonts w:ascii="Arial" w:eastAsia="MS Mincho" w:hAnsi="Arial"/>
              <w:sz w:val="24"/>
              <w:szCs w:val="20"/>
              <w:vertAlign w:val="superscript"/>
              <w:lang w:val="nl-NL" w:eastAsia="nl-NL"/>
            </w:rPr>
          </w:rPrChange>
        </w:rPr>
        <w:t xml:space="preserve"> </w:t>
      </w:r>
      <w:del w:id="1603" w:author="Joachim Lehnert" w:date="2011-04-19T09:29:00Z">
        <w:r w:rsidRPr="00D80070">
          <w:rPr>
            <w:rPrChange w:id="1604" w:author="Nigel Laflin" w:date="2011-04-13T14:09:00Z">
              <w:rPr>
                <w:rFonts w:ascii="Arial" w:eastAsia="MS Mincho" w:hAnsi="Arial"/>
                <w:sz w:val="24"/>
                <w:szCs w:val="20"/>
                <w:vertAlign w:val="superscript"/>
                <w:lang w:val="nl-NL" w:eastAsia="nl-NL"/>
              </w:rPr>
            </w:rPrChange>
          </w:rPr>
          <w:delText xml:space="preserve">VHF </w:delText>
        </w:r>
      </w:del>
      <w:r w:rsidRPr="00D80070">
        <w:rPr>
          <w:rPrChange w:id="1605" w:author="Nigel Laflin" w:date="2011-04-13T14:09:00Z">
            <w:rPr>
              <w:rFonts w:ascii="Arial" w:eastAsia="MS Mincho" w:hAnsi="Arial"/>
              <w:sz w:val="24"/>
              <w:szCs w:val="20"/>
              <w:vertAlign w:val="superscript"/>
              <w:lang w:val="nl-NL" w:eastAsia="nl-NL"/>
            </w:rPr>
          </w:rPrChange>
        </w:rPr>
        <w:t xml:space="preserve">band III </w:t>
      </w:r>
      <w:ins w:id="1606" w:author="Joachim Lehnert" w:date="2011-04-19T09:29:00Z">
        <w:r w:rsidR="00FD6FEB">
          <w:t>into</w:t>
        </w:r>
        <w:r w:rsidR="00FD6FEB" w:rsidRPr="00DC09C6">
          <w:t xml:space="preserve"> the DRM ETSI standard</w:t>
        </w:r>
        <w:r w:rsidR="00FD6FEB">
          <w:t xml:space="preserve"> in 2011</w:t>
        </w:r>
        <w:r w:rsidR="00FD6FEB" w:rsidRPr="00DC09C6">
          <w:t>.</w:t>
        </w:r>
        <w:r w:rsidR="00FD6FEB">
          <w:t xml:space="preserve"> So the standardisation process to use DRM in Band III will be finished lately at the end of 2011. </w:t>
        </w:r>
      </w:ins>
      <w:del w:id="1607" w:author="Joachim Lehnert" w:date="2011-04-19T09:29:00Z">
        <w:r w:rsidRPr="00D80070">
          <w:rPr>
            <w:rPrChange w:id="1608" w:author="Nigel Laflin" w:date="2011-04-13T14:09:00Z">
              <w:rPr>
                <w:rFonts w:ascii="Arial" w:eastAsia="MS Mincho" w:hAnsi="Arial"/>
                <w:sz w:val="24"/>
                <w:szCs w:val="20"/>
                <w:vertAlign w:val="superscript"/>
                <w:lang w:val="nl-NL" w:eastAsia="nl-NL"/>
              </w:rPr>
            </w:rPrChange>
          </w:rPr>
          <w:delText>DRM+ will be added</w:delText>
        </w:r>
      </w:del>
      <w:r w:rsidRPr="00D80070">
        <w:rPr>
          <w:rPrChange w:id="1609" w:author="Nigel Laflin" w:date="2011-04-13T14:09:00Z">
            <w:rPr>
              <w:rFonts w:ascii="Arial" w:eastAsia="MS Mincho" w:hAnsi="Arial"/>
              <w:sz w:val="24"/>
              <w:szCs w:val="20"/>
              <w:vertAlign w:val="superscript"/>
              <w:lang w:val="nl-NL" w:eastAsia="nl-NL"/>
            </w:rPr>
          </w:rPrChange>
        </w:rPr>
        <w:t>.</w:t>
      </w:r>
    </w:p>
    <w:p w:rsidR="00DC09C6" w:rsidRPr="00CD0041" w:rsidRDefault="00D80070" w:rsidP="00DC09C6">
      <w:pPr>
        <w:pStyle w:val="ECCParagraph"/>
      </w:pPr>
      <w:r w:rsidRPr="00D80070">
        <w:rPr>
          <w:rPrChange w:id="1610" w:author="Nigel Laflin" w:date="2011-04-13T14:09:00Z">
            <w:rPr>
              <w:rFonts w:ascii="Arial" w:eastAsia="MS Mincho" w:hAnsi="Arial"/>
              <w:sz w:val="24"/>
              <w:szCs w:val="20"/>
              <w:vertAlign w:val="superscript"/>
              <w:lang w:val="nl-NL" w:eastAsia="nl-NL"/>
            </w:rPr>
          </w:rPrChange>
        </w:rPr>
        <w:t xml:space="preserve">DRM and DAB share the same modulation scheme, audio </w:t>
      </w:r>
      <w:proofErr w:type="spellStart"/>
      <w:r w:rsidRPr="00D80070">
        <w:rPr>
          <w:rPrChange w:id="1611" w:author="Nigel Laflin" w:date="2011-04-13T14:09:00Z">
            <w:rPr>
              <w:rFonts w:ascii="Arial" w:eastAsia="MS Mincho" w:hAnsi="Arial"/>
              <w:sz w:val="24"/>
              <w:szCs w:val="20"/>
              <w:vertAlign w:val="superscript"/>
              <w:lang w:val="nl-NL" w:eastAsia="nl-NL"/>
            </w:rPr>
          </w:rPrChange>
        </w:rPr>
        <w:t>codecs</w:t>
      </w:r>
      <w:proofErr w:type="spellEnd"/>
      <w:r w:rsidRPr="00D80070">
        <w:rPr>
          <w:rPrChange w:id="1612" w:author="Nigel Laflin" w:date="2011-04-13T14:09:00Z">
            <w:rPr>
              <w:rFonts w:ascii="Arial" w:eastAsia="MS Mincho" w:hAnsi="Arial"/>
              <w:sz w:val="24"/>
              <w:szCs w:val="20"/>
              <w:vertAlign w:val="superscript"/>
              <w:lang w:val="nl-NL" w:eastAsia="nl-NL"/>
            </w:rPr>
          </w:rPrChange>
        </w:rPr>
        <w:t xml:space="preserve"> and data applications, and are fully interoperable from a listener’s perspective.  </w:t>
      </w:r>
      <w:proofErr w:type="gramStart"/>
      <w:r w:rsidRPr="00D80070">
        <w:rPr>
          <w:rPrChange w:id="1613" w:author="Nigel Laflin" w:date="2011-04-13T14:09:00Z">
            <w:rPr>
              <w:rFonts w:ascii="Arial" w:eastAsia="MS Mincho" w:hAnsi="Arial"/>
              <w:sz w:val="24"/>
              <w:szCs w:val="20"/>
              <w:vertAlign w:val="superscript"/>
              <w:lang w:val="nl-NL" w:eastAsia="nl-NL"/>
            </w:rPr>
          </w:rPrChange>
        </w:rPr>
        <w:t>By providing an automatic two-way service linking.</w:t>
      </w:r>
      <w:proofErr w:type="gramEnd"/>
      <w:r w:rsidRPr="00D80070">
        <w:rPr>
          <w:rPrChange w:id="1614" w:author="Nigel Laflin" w:date="2011-04-13T14:09:00Z">
            <w:rPr>
              <w:rFonts w:ascii="Arial" w:eastAsia="MS Mincho" w:hAnsi="Arial"/>
              <w:sz w:val="24"/>
              <w:szCs w:val="20"/>
              <w:vertAlign w:val="superscript"/>
              <w:lang w:val="nl-NL" w:eastAsia="nl-NL"/>
            </w:rPr>
          </w:rPrChange>
        </w:rPr>
        <w:t xml:space="preserve"> DAB and DRM signals can be complimentary.  DAB provides an efficient multiplex solution for multiple broadcasters sharing the same coverage area, while DRM is suitable for individual broadcasters like community stations or single local/regional services.</w:t>
      </w:r>
    </w:p>
    <w:tbl>
      <w:tblPr>
        <w:tblW w:w="729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83"/>
        <w:gridCol w:w="4053"/>
        <w:gridCol w:w="4519"/>
        <w:gridCol w:w="4520"/>
      </w:tblGrid>
      <w:tr w:rsidR="008451D3" w:rsidRPr="00CD0041" w:rsidTr="008451D3">
        <w:tc>
          <w:tcPr>
            <w:tcW w:w="446" w:type="pct"/>
            <w:shd w:val="clear" w:color="auto" w:fill="E0E0E0"/>
          </w:tcPr>
          <w:p w:rsidR="008451D3" w:rsidRPr="00CD0041" w:rsidRDefault="00D80070" w:rsidP="00DC09C6">
            <w:pPr>
              <w:pStyle w:val="BodyText"/>
              <w:tabs>
                <w:tab w:val="center" w:pos="4320"/>
                <w:tab w:val="right" w:pos="8640"/>
              </w:tabs>
              <w:jc w:val="center"/>
              <w:rPr>
                <w:rFonts w:ascii="Times New Roman" w:hAnsi="Times New Roman"/>
                <w:b/>
                <w:bCs/>
                <w:sz w:val="20"/>
                <w:rPrChange w:id="1615" w:author="Nigel Laflin" w:date="2011-04-13T14:09:00Z">
                  <w:rPr>
                    <w:rFonts w:cs="Arial"/>
                    <w:bCs/>
                    <w:sz w:val="20"/>
                  </w:rPr>
                </w:rPrChange>
              </w:rPr>
            </w:pPr>
            <w:r w:rsidRPr="00D80070">
              <w:rPr>
                <w:rFonts w:ascii="Times New Roman" w:hAnsi="Times New Roman"/>
                <w:b/>
                <w:sz w:val="20"/>
                <w:rPrChange w:id="1616" w:author="Nigel Laflin" w:date="2011-04-13T14:09:00Z">
                  <w:rPr>
                    <w:rFonts w:eastAsia="Times New Roman" w:cs="Arial"/>
                    <w:i/>
                    <w:iCs/>
                    <w:sz w:val="20"/>
                    <w:szCs w:val="24"/>
                    <w:vertAlign w:val="superscript"/>
                    <w:lang w:val="nl-NL" w:eastAsia="nl-NL"/>
                  </w:rPr>
                </w:rPrChange>
              </w:rPr>
              <w:t>Band III</w:t>
            </w:r>
          </w:p>
        </w:tc>
        <w:tc>
          <w:tcPr>
            <w:tcW w:w="1410" w:type="pct"/>
            <w:shd w:val="clear" w:color="auto" w:fill="E0E0E0"/>
          </w:tcPr>
          <w:p w:rsidR="008451D3" w:rsidRPr="00CD0041" w:rsidRDefault="00D80070" w:rsidP="00DC09C6">
            <w:pPr>
              <w:pStyle w:val="BodyText"/>
              <w:tabs>
                <w:tab w:val="center" w:pos="4320"/>
                <w:tab w:val="right" w:pos="8640"/>
              </w:tabs>
              <w:jc w:val="center"/>
              <w:rPr>
                <w:rFonts w:ascii="Times New Roman" w:hAnsi="Times New Roman"/>
                <w:b/>
                <w:sz w:val="20"/>
                <w:rPrChange w:id="1617" w:author="Nigel Laflin" w:date="2011-04-13T14:09:00Z">
                  <w:rPr>
                    <w:rFonts w:cs="Arial"/>
                    <w:sz w:val="20"/>
                  </w:rPr>
                </w:rPrChange>
              </w:rPr>
            </w:pPr>
            <w:r w:rsidRPr="00D80070">
              <w:rPr>
                <w:rFonts w:ascii="Times New Roman" w:hAnsi="Times New Roman"/>
                <w:b/>
                <w:sz w:val="20"/>
                <w:rPrChange w:id="1618" w:author="Nigel Laflin" w:date="2011-04-13T14:09:00Z">
                  <w:rPr>
                    <w:rFonts w:eastAsia="Times New Roman" w:cs="Arial"/>
                    <w:i/>
                    <w:iCs/>
                    <w:sz w:val="20"/>
                    <w:szCs w:val="24"/>
                    <w:vertAlign w:val="superscript"/>
                    <w:lang w:val="nl-NL" w:eastAsia="nl-NL"/>
                  </w:rPr>
                </w:rPrChange>
              </w:rPr>
              <w:t>DAB</w:t>
            </w:r>
          </w:p>
        </w:tc>
        <w:tc>
          <w:tcPr>
            <w:tcW w:w="1572" w:type="pct"/>
            <w:shd w:val="clear" w:color="auto" w:fill="E0E0E0"/>
          </w:tcPr>
          <w:p w:rsidR="008451D3" w:rsidRPr="00541CF4" w:rsidRDefault="008451D3" w:rsidP="00DC09C6">
            <w:pPr>
              <w:pStyle w:val="BodyText"/>
              <w:tabs>
                <w:tab w:val="center" w:pos="4320"/>
                <w:tab w:val="right" w:pos="8640"/>
              </w:tabs>
              <w:jc w:val="center"/>
              <w:rPr>
                <w:ins w:id="1619" w:author="Joachim Lehnert" w:date="2011-04-19T09:32:00Z"/>
                <w:rFonts w:ascii="Times New Roman" w:hAnsi="Times New Roman"/>
                <w:b/>
                <w:sz w:val="20"/>
              </w:rPr>
            </w:pPr>
            <w:ins w:id="1620" w:author="Joachim Lehnert" w:date="2011-04-19T09:32:00Z">
              <w:r w:rsidRPr="00792D29">
                <w:rPr>
                  <w:rFonts w:ascii="Times New Roman" w:hAnsi="Times New Roman"/>
                  <w:b/>
                  <w:sz w:val="20"/>
                </w:rPr>
                <w:t xml:space="preserve">DRM </w:t>
              </w:r>
              <w:r w:rsidRPr="00792D29">
                <w:rPr>
                  <w:rFonts w:ascii="Times New Roman" w:hAnsi="Times New Roman"/>
                  <w:b/>
                  <w:sz w:val="20"/>
                </w:rPr>
                <w:br/>
                <w:t>(DRM+ configuration)</w:t>
              </w:r>
            </w:ins>
          </w:p>
        </w:tc>
        <w:tc>
          <w:tcPr>
            <w:tcW w:w="1572" w:type="pct"/>
            <w:shd w:val="clear" w:color="auto" w:fill="E0E0E0"/>
          </w:tcPr>
          <w:p w:rsidR="008451D3" w:rsidRPr="00541CF4" w:rsidRDefault="008451D3" w:rsidP="00DC09C6">
            <w:pPr>
              <w:pStyle w:val="BodyText"/>
              <w:tabs>
                <w:tab w:val="center" w:pos="4320"/>
                <w:tab w:val="right" w:pos="8640"/>
              </w:tabs>
              <w:jc w:val="center"/>
              <w:rPr>
                <w:ins w:id="1621" w:author="Joachim Lehnert" w:date="2011-04-19T09:30:00Z"/>
                <w:rFonts w:ascii="Times New Roman" w:hAnsi="Times New Roman"/>
                <w:b/>
                <w:sz w:val="20"/>
              </w:rPr>
            </w:pPr>
          </w:p>
        </w:tc>
      </w:tr>
      <w:tr w:rsidR="008451D3" w:rsidRPr="00CD0041" w:rsidTr="008451D3">
        <w:tc>
          <w:tcPr>
            <w:tcW w:w="446" w:type="pct"/>
          </w:tcPr>
          <w:p w:rsidR="008451D3" w:rsidRPr="00CD0041" w:rsidRDefault="00D80070" w:rsidP="00DC09C6">
            <w:pPr>
              <w:pStyle w:val="BodyText"/>
              <w:rPr>
                <w:rFonts w:ascii="Times New Roman" w:hAnsi="Times New Roman"/>
                <w:sz w:val="20"/>
              </w:rPr>
            </w:pPr>
            <w:r w:rsidRPr="00D80070">
              <w:rPr>
                <w:rFonts w:ascii="Times New Roman" w:hAnsi="Times New Roman"/>
                <w:sz w:val="20"/>
                <w:rPrChange w:id="1622" w:author="Nigel Laflin" w:date="2011-04-13T14:09:00Z">
                  <w:rPr>
                    <w:rFonts w:ascii="Times New Roman" w:eastAsia="Times New Roman" w:hAnsi="Times New Roman"/>
                    <w:sz w:val="20"/>
                    <w:szCs w:val="24"/>
                    <w:vertAlign w:val="superscript"/>
                    <w:lang w:val="nl-NL" w:eastAsia="nl-NL"/>
                  </w:rPr>
                </w:rPrChange>
              </w:rPr>
              <w:t>functionality</w:t>
            </w:r>
          </w:p>
        </w:tc>
        <w:tc>
          <w:tcPr>
            <w:tcW w:w="1410" w:type="pct"/>
          </w:tcPr>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623" w:author="Nigel Laflin" w:date="2011-04-13T14:09:00Z">
                  <w:rPr>
                    <w:rFonts w:ascii="Times New Roman" w:eastAsia="Times New Roman" w:hAnsi="Times New Roman"/>
                    <w:sz w:val="20"/>
                    <w:szCs w:val="24"/>
                    <w:vertAlign w:val="superscript"/>
                    <w:lang w:val="nl-NL" w:eastAsia="nl-NL"/>
                  </w:rPr>
                </w:rPrChange>
              </w:rPr>
              <w:t>- fixed, portable (indoor and outdoor), mobile reception</w:t>
            </w:r>
          </w:p>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624" w:author="Nigel Laflin" w:date="2011-04-13T14:09:00Z">
                  <w:rPr>
                    <w:rFonts w:ascii="Times New Roman" w:eastAsia="Times New Roman" w:hAnsi="Times New Roman"/>
                    <w:sz w:val="20"/>
                    <w:szCs w:val="24"/>
                    <w:vertAlign w:val="superscript"/>
                    <w:lang w:val="nl-NL" w:eastAsia="nl-NL"/>
                  </w:rPr>
                </w:rPrChange>
              </w:rPr>
              <w:t>- mono / stereo, surround sound</w:t>
            </w:r>
          </w:p>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625" w:author="Nigel Laflin" w:date="2011-04-13T14:09:00Z">
                  <w:rPr>
                    <w:rFonts w:ascii="Times New Roman" w:eastAsia="Times New Roman" w:hAnsi="Times New Roman"/>
                    <w:sz w:val="20"/>
                    <w:szCs w:val="24"/>
                    <w:vertAlign w:val="superscript"/>
                    <w:lang w:val="nl-NL" w:eastAsia="nl-NL"/>
                  </w:rPr>
                </w:rPrChange>
              </w:rPr>
              <w:t xml:space="preserve">- </w:t>
            </w:r>
            <w:proofErr w:type="gramStart"/>
            <w:r w:rsidRPr="00D80070">
              <w:rPr>
                <w:rFonts w:ascii="Times New Roman" w:hAnsi="Times New Roman"/>
                <w:sz w:val="20"/>
                <w:rPrChange w:id="1626" w:author="Nigel Laflin" w:date="2011-04-13T14:09:00Z">
                  <w:rPr>
                    <w:rFonts w:ascii="Times New Roman" w:eastAsia="Times New Roman" w:hAnsi="Times New Roman"/>
                    <w:sz w:val="20"/>
                    <w:szCs w:val="24"/>
                    <w:vertAlign w:val="superscript"/>
                    <w:lang w:val="nl-NL" w:eastAsia="nl-NL"/>
                  </w:rPr>
                </w:rPrChange>
              </w:rPr>
              <w:t>full</w:t>
            </w:r>
            <w:proofErr w:type="gramEnd"/>
            <w:r w:rsidRPr="00D80070">
              <w:rPr>
                <w:rFonts w:ascii="Times New Roman" w:hAnsi="Times New Roman"/>
                <w:sz w:val="20"/>
                <w:rPrChange w:id="1627" w:author="Nigel Laflin" w:date="2011-04-13T14:09:00Z">
                  <w:rPr>
                    <w:rFonts w:ascii="Times New Roman" w:eastAsia="Times New Roman" w:hAnsi="Times New Roman"/>
                    <w:sz w:val="20"/>
                    <w:szCs w:val="24"/>
                    <w:vertAlign w:val="superscript"/>
                    <w:lang w:val="nl-NL" w:eastAsia="nl-NL"/>
                  </w:rPr>
                </w:rPrChange>
              </w:rPr>
              <w:t xml:space="preserve"> range of standardized multimedia and data services (DRM compatible): advanced text, images, EPG, traffic, individual B2B data, etc. </w:t>
            </w:r>
          </w:p>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628" w:author="Nigel Laflin" w:date="2011-04-13T14:09:00Z">
                  <w:rPr>
                    <w:rFonts w:ascii="Times New Roman" w:eastAsia="Times New Roman" w:hAnsi="Times New Roman"/>
                    <w:sz w:val="20"/>
                    <w:szCs w:val="24"/>
                    <w:vertAlign w:val="superscript"/>
                    <w:lang w:val="nl-NL" w:eastAsia="nl-NL"/>
                  </w:rPr>
                </w:rPrChange>
              </w:rPr>
              <w:t>- emergency alert/warning with receiver re-tuning, audio and (multi-lingual) text information</w:t>
            </w:r>
          </w:p>
        </w:tc>
        <w:tc>
          <w:tcPr>
            <w:tcW w:w="1572" w:type="pct"/>
          </w:tcPr>
          <w:p w:rsidR="008451D3" w:rsidRPr="00DC09C6" w:rsidRDefault="008451D3" w:rsidP="00CD7A5C">
            <w:pPr>
              <w:pStyle w:val="BodyText"/>
              <w:snapToGrid w:val="0"/>
              <w:spacing w:after="60"/>
              <w:ind w:left="0" w:firstLine="0"/>
              <w:rPr>
                <w:ins w:id="1629" w:author="Joachim Lehnert" w:date="2011-04-19T09:32:00Z"/>
                <w:rFonts w:ascii="Times New Roman" w:hAnsi="Times New Roman"/>
                <w:sz w:val="20"/>
              </w:rPr>
            </w:pPr>
            <w:ins w:id="1630" w:author="Joachim Lehnert" w:date="2011-04-19T09:32:00Z">
              <w:r w:rsidRPr="00DC09C6">
                <w:rPr>
                  <w:rFonts w:ascii="Times New Roman" w:hAnsi="Times New Roman"/>
                  <w:sz w:val="20"/>
                </w:rPr>
                <w:t>- fixed, portable (indoor and outdoor), mobile reception</w:t>
              </w:r>
            </w:ins>
          </w:p>
          <w:p w:rsidR="008451D3" w:rsidRPr="00DC09C6" w:rsidRDefault="008451D3" w:rsidP="00CD7A5C">
            <w:pPr>
              <w:pStyle w:val="BodyText"/>
              <w:snapToGrid w:val="0"/>
              <w:spacing w:after="60"/>
              <w:ind w:left="0" w:firstLine="0"/>
              <w:rPr>
                <w:ins w:id="1631" w:author="Joachim Lehnert" w:date="2011-04-19T09:32:00Z"/>
                <w:rFonts w:ascii="Times New Roman" w:hAnsi="Times New Roman"/>
                <w:sz w:val="20"/>
              </w:rPr>
            </w:pPr>
            <w:ins w:id="1632" w:author="Joachim Lehnert" w:date="2011-04-19T09:32:00Z">
              <w:r w:rsidRPr="00DC09C6">
                <w:rPr>
                  <w:rFonts w:ascii="Times New Roman" w:hAnsi="Times New Roman"/>
                  <w:sz w:val="20"/>
                </w:rPr>
                <w:t>- mono, stereo, surround sound</w:t>
              </w:r>
            </w:ins>
          </w:p>
          <w:p w:rsidR="008451D3" w:rsidRPr="00DC09C6" w:rsidRDefault="008451D3" w:rsidP="00CD7A5C">
            <w:pPr>
              <w:pStyle w:val="BodyText"/>
              <w:ind w:left="0" w:firstLine="0"/>
              <w:rPr>
                <w:ins w:id="1633" w:author="Joachim Lehnert" w:date="2011-04-19T09:32:00Z"/>
                <w:rFonts w:ascii="Times New Roman" w:hAnsi="Times New Roman"/>
                <w:sz w:val="20"/>
              </w:rPr>
            </w:pPr>
            <w:ins w:id="1634" w:author="Joachim Lehnert" w:date="2011-04-19T09:32:00Z">
              <w:r w:rsidRPr="00DC09C6">
                <w:rPr>
                  <w:rFonts w:ascii="Times New Roman" w:hAnsi="Times New Roman"/>
                  <w:sz w:val="20"/>
                </w:rPr>
                <w:t xml:space="preserve">- </w:t>
              </w:r>
              <w:proofErr w:type="gramStart"/>
              <w:r w:rsidRPr="00DC09C6">
                <w:rPr>
                  <w:rFonts w:ascii="Times New Roman" w:hAnsi="Times New Roman"/>
                  <w:sz w:val="20"/>
                </w:rPr>
                <w:t>full</w:t>
              </w:r>
              <w:proofErr w:type="gramEnd"/>
              <w:r w:rsidRPr="00DC09C6">
                <w:rPr>
                  <w:rFonts w:ascii="Times New Roman" w:hAnsi="Times New Roman"/>
                  <w:sz w:val="20"/>
                </w:rPr>
                <w:t xml:space="preserve"> range of standardized multimedia and data services (DAB compatible) advanced text, images, EPG, traffic, individual B2B data, etc. </w:t>
              </w:r>
            </w:ins>
          </w:p>
          <w:p w:rsidR="008451D3" w:rsidRPr="00541CF4" w:rsidRDefault="008451D3" w:rsidP="00DC09C6">
            <w:pPr>
              <w:pStyle w:val="BodyText"/>
              <w:ind w:left="0" w:firstLine="0"/>
              <w:rPr>
                <w:ins w:id="1635" w:author="Joachim Lehnert" w:date="2011-04-19T09:32:00Z"/>
                <w:rFonts w:ascii="Times New Roman" w:hAnsi="Times New Roman"/>
                <w:sz w:val="20"/>
              </w:rPr>
            </w:pPr>
            <w:ins w:id="1636" w:author="Joachim Lehnert" w:date="2011-04-19T09:32:00Z">
              <w:r w:rsidRPr="00DC09C6">
                <w:rPr>
                  <w:rFonts w:ascii="Times New Roman" w:hAnsi="Times New Roman"/>
                  <w:sz w:val="20"/>
                </w:rPr>
                <w:t>- emergency alert/warning with receiver re-tuning, audio and (multi-lingual) text information</w:t>
              </w:r>
            </w:ins>
          </w:p>
        </w:tc>
        <w:tc>
          <w:tcPr>
            <w:tcW w:w="1572" w:type="pct"/>
          </w:tcPr>
          <w:p w:rsidR="008451D3" w:rsidRPr="00541CF4" w:rsidRDefault="008451D3" w:rsidP="00DC09C6">
            <w:pPr>
              <w:pStyle w:val="BodyText"/>
              <w:ind w:left="0" w:firstLine="0"/>
              <w:rPr>
                <w:ins w:id="1637" w:author="Joachim Lehnert" w:date="2011-04-19T09:30:00Z"/>
                <w:rFonts w:ascii="Times New Roman" w:hAnsi="Times New Roman"/>
                <w:sz w:val="20"/>
              </w:rPr>
            </w:pPr>
          </w:p>
        </w:tc>
      </w:tr>
      <w:tr w:rsidR="008451D3" w:rsidRPr="00CD0041" w:rsidTr="008451D3">
        <w:tc>
          <w:tcPr>
            <w:tcW w:w="446" w:type="pct"/>
          </w:tcPr>
          <w:p w:rsidR="008451D3" w:rsidRPr="00CD0041" w:rsidRDefault="00D80070" w:rsidP="00DC09C6">
            <w:pPr>
              <w:pStyle w:val="BodyText"/>
              <w:rPr>
                <w:rFonts w:ascii="Times New Roman" w:hAnsi="Times New Roman"/>
                <w:sz w:val="20"/>
              </w:rPr>
            </w:pPr>
            <w:r w:rsidRPr="00D80070">
              <w:rPr>
                <w:rFonts w:ascii="Times New Roman" w:hAnsi="Times New Roman"/>
                <w:sz w:val="20"/>
                <w:rPrChange w:id="1638" w:author="Nigel Laflin" w:date="2011-04-13T14:09:00Z">
                  <w:rPr>
                    <w:rFonts w:ascii="Times New Roman" w:eastAsia="Times New Roman" w:hAnsi="Times New Roman"/>
                    <w:sz w:val="20"/>
                    <w:szCs w:val="24"/>
                    <w:vertAlign w:val="superscript"/>
                    <w:lang w:val="nl-NL" w:eastAsia="nl-NL"/>
                  </w:rPr>
                </w:rPrChange>
              </w:rPr>
              <w:t>coverage</w:t>
            </w:r>
          </w:p>
        </w:tc>
        <w:tc>
          <w:tcPr>
            <w:tcW w:w="1410" w:type="pct"/>
          </w:tcPr>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639" w:author="Nigel Laflin" w:date="2011-04-13T14:09:00Z">
                  <w:rPr>
                    <w:rFonts w:ascii="Times New Roman" w:eastAsia="Times New Roman" w:hAnsi="Times New Roman"/>
                    <w:sz w:val="20"/>
                    <w:szCs w:val="24"/>
                    <w:vertAlign w:val="superscript"/>
                    <w:lang w:val="nl-NL" w:eastAsia="nl-NL"/>
                  </w:rPr>
                </w:rPrChange>
              </w:rPr>
              <w:t xml:space="preserve">community, local, regional, nationwide </w:t>
            </w:r>
          </w:p>
        </w:tc>
        <w:tc>
          <w:tcPr>
            <w:tcW w:w="1572" w:type="pct"/>
          </w:tcPr>
          <w:p w:rsidR="008451D3" w:rsidRPr="00541CF4" w:rsidRDefault="008451D3" w:rsidP="00DC09C6">
            <w:pPr>
              <w:pStyle w:val="BodyText"/>
              <w:ind w:left="0" w:firstLine="0"/>
              <w:rPr>
                <w:ins w:id="1640" w:author="Joachim Lehnert" w:date="2011-04-19T09:32:00Z"/>
                <w:rFonts w:ascii="Times New Roman" w:hAnsi="Times New Roman"/>
                <w:sz w:val="20"/>
              </w:rPr>
            </w:pPr>
            <w:ins w:id="1641" w:author="Joachim Lehnert" w:date="2011-04-19T09:32:00Z">
              <w:r w:rsidRPr="00DC09C6">
                <w:rPr>
                  <w:rFonts w:ascii="Times New Roman" w:hAnsi="Times New Roman"/>
                  <w:sz w:val="20"/>
                </w:rPr>
                <w:t>community, local, regional, nationwide</w:t>
              </w:r>
            </w:ins>
          </w:p>
        </w:tc>
        <w:tc>
          <w:tcPr>
            <w:tcW w:w="1572" w:type="pct"/>
          </w:tcPr>
          <w:p w:rsidR="008451D3" w:rsidRPr="00541CF4" w:rsidRDefault="008451D3" w:rsidP="00DC09C6">
            <w:pPr>
              <w:pStyle w:val="BodyText"/>
              <w:ind w:left="0" w:firstLine="0"/>
              <w:rPr>
                <w:ins w:id="1642" w:author="Joachim Lehnert" w:date="2011-04-19T09:30:00Z"/>
                <w:rFonts w:ascii="Times New Roman" w:hAnsi="Times New Roman"/>
                <w:sz w:val="20"/>
              </w:rPr>
            </w:pPr>
          </w:p>
        </w:tc>
      </w:tr>
      <w:tr w:rsidR="008451D3" w:rsidRPr="00CD0041" w:rsidTr="008451D3">
        <w:tc>
          <w:tcPr>
            <w:tcW w:w="446" w:type="pct"/>
          </w:tcPr>
          <w:p w:rsidR="008451D3" w:rsidRPr="00CD0041" w:rsidRDefault="00D80070" w:rsidP="00DC09C6">
            <w:pPr>
              <w:pStyle w:val="BodyText"/>
              <w:ind w:left="0" w:firstLine="0"/>
              <w:rPr>
                <w:rFonts w:ascii="Times New Roman" w:hAnsi="Times New Roman"/>
                <w:sz w:val="20"/>
              </w:rPr>
            </w:pPr>
            <w:proofErr w:type="spellStart"/>
            <w:r w:rsidRPr="00D80070">
              <w:rPr>
                <w:rFonts w:ascii="Times New Roman" w:hAnsi="Times New Roman"/>
                <w:sz w:val="20"/>
                <w:rPrChange w:id="1643" w:author="Nigel Laflin" w:date="2011-04-13T14:09:00Z">
                  <w:rPr>
                    <w:rFonts w:ascii="Times New Roman" w:eastAsia="Times New Roman" w:hAnsi="Times New Roman"/>
                    <w:sz w:val="20"/>
                    <w:szCs w:val="24"/>
                    <w:vertAlign w:val="superscript"/>
                    <w:lang w:val="nl-NL" w:eastAsia="nl-NL"/>
                  </w:rPr>
                </w:rPrChange>
              </w:rPr>
              <w:t>QoS</w:t>
            </w:r>
            <w:proofErr w:type="spellEnd"/>
          </w:p>
        </w:tc>
        <w:tc>
          <w:tcPr>
            <w:tcW w:w="1410" w:type="pct"/>
          </w:tcPr>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644" w:author="Nigel Laflin" w:date="2011-04-13T14:09:00Z">
                  <w:rPr>
                    <w:rFonts w:ascii="Times New Roman" w:eastAsia="Times New Roman" w:hAnsi="Times New Roman"/>
                    <w:sz w:val="20"/>
                    <w:szCs w:val="24"/>
                    <w:vertAlign w:val="superscript"/>
                    <w:lang w:val="nl-NL" w:eastAsia="nl-NL"/>
                  </w:rPr>
                </w:rPrChange>
              </w:rPr>
              <w:t>- very good audio quality (up to CD like)</w:t>
            </w:r>
          </w:p>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645" w:author="Nigel Laflin" w:date="2011-04-13T14:09:00Z">
                  <w:rPr>
                    <w:rFonts w:ascii="Times New Roman" w:eastAsia="Times New Roman" w:hAnsi="Times New Roman"/>
                    <w:sz w:val="20"/>
                    <w:szCs w:val="24"/>
                    <w:vertAlign w:val="superscript"/>
                    <w:lang w:val="nl-NL" w:eastAsia="nl-NL"/>
                  </w:rPr>
                </w:rPrChange>
              </w:rPr>
              <w:t>- non-graceful degradation</w:t>
            </w:r>
            <w:ins w:id="1646" w:author="Nigel Laflin" w:date="2011-04-13T15:22:00Z">
              <w:r w:rsidR="008451D3">
                <w:rPr>
                  <w:rFonts w:ascii="Times New Roman" w:hAnsi="Times New Roman"/>
                  <w:sz w:val="20"/>
                </w:rPr>
                <w:t xml:space="preserve"> </w:t>
              </w:r>
            </w:ins>
          </w:p>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647" w:author="Nigel Laflin" w:date="2011-04-13T14:09:00Z">
                  <w:rPr>
                    <w:rFonts w:ascii="Times New Roman" w:eastAsia="Times New Roman" w:hAnsi="Times New Roman"/>
                    <w:sz w:val="20"/>
                    <w:szCs w:val="24"/>
                    <w:vertAlign w:val="superscript"/>
                    <w:lang w:val="nl-NL" w:eastAsia="nl-NL"/>
                  </w:rPr>
                </w:rPrChange>
              </w:rPr>
              <w:t>- automatic switching DAB-DAB, DAB-FM, DAB-AM, DAB-DRM supported</w:t>
            </w:r>
          </w:p>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648" w:author="Nigel Laflin" w:date="2011-04-13T14:09:00Z">
                  <w:rPr>
                    <w:rFonts w:ascii="Times New Roman" w:eastAsia="Times New Roman" w:hAnsi="Times New Roman"/>
                    <w:sz w:val="20"/>
                    <w:szCs w:val="24"/>
                    <w:vertAlign w:val="superscript"/>
                    <w:lang w:val="nl-NL" w:eastAsia="nl-NL"/>
                  </w:rPr>
                </w:rPrChange>
              </w:rPr>
              <w:t>- independent of demand</w:t>
            </w:r>
          </w:p>
        </w:tc>
        <w:tc>
          <w:tcPr>
            <w:tcW w:w="1572" w:type="pct"/>
          </w:tcPr>
          <w:p w:rsidR="008451D3" w:rsidRPr="00DC09C6" w:rsidRDefault="008451D3" w:rsidP="00CD7A5C">
            <w:pPr>
              <w:pStyle w:val="BodyText"/>
              <w:snapToGrid w:val="0"/>
              <w:spacing w:before="60" w:after="0"/>
              <w:ind w:left="0" w:firstLine="0"/>
              <w:rPr>
                <w:ins w:id="1649" w:author="Joachim Lehnert" w:date="2011-04-19T09:32:00Z"/>
                <w:rFonts w:ascii="Times New Roman" w:hAnsi="Times New Roman"/>
                <w:sz w:val="20"/>
              </w:rPr>
            </w:pPr>
            <w:ins w:id="1650" w:author="Joachim Lehnert" w:date="2011-04-19T09:32:00Z">
              <w:r w:rsidRPr="00DC09C6">
                <w:rPr>
                  <w:rFonts w:ascii="Times New Roman" w:hAnsi="Times New Roman"/>
                  <w:sz w:val="20"/>
                </w:rPr>
                <w:t>- very good and undisturbed audio quality (up to CD like)</w:t>
              </w:r>
            </w:ins>
          </w:p>
          <w:p w:rsidR="008451D3" w:rsidRPr="00DC09C6" w:rsidRDefault="008451D3" w:rsidP="00CD7A5C">
            <w:pPr>
              <w:pStyle w:val="BodyText"/>
              <w:snapToGrid w:val="0"/>
              <w:spacing w:before="60" w:after="0"/>
              <w:ind w:left="0" w:firstLine="0"/>
              <w:rPr>
                <w:ins w:id="1651" w:author="Joachim Lehnert" w:date="2011-04-19T09:32:00Z"/>
                <w:rFonts w:ascii="Times New Roman" w:hAnsi="Times New Roman"/>
                <w:sz w:val="20"/>
              </w:rPr>
            </w:pPr>
            <w:ins w:id="1652" w:author="Joachim Lehnert" w:date="2011-04-19T09:32:00Z">
              <w:r w:rsidRPr="00DC09C6">
                <w:rPr>
                  <w:rFonts w:ascii="Times New Roman" w:hAnsi="Times New Roman"/>
                  <w:sz w:val="20"/>
                </w:rPr>
                <w:t>- soft fade-out/fade-in of audio</w:t>
              </w:r>
            </w:ins>
          </w:p>
          <w:p w:rsidR="008451D3" w:rsidRPr="00DC09C6" w:rsidRDefault="008451D3" w:rsidP="00CD7A5C">
            <w:pPr>
              <w:pStyle w:val="BodyText"/>
              <w:snapToGrid w:val="0"/>
              <w:spacing w:before="60" w:after="0"/>
              <w:ind w:left="0" w:firstLine="0"/>
              <w:rPr>
                <w:ins w:id="1653" w:author="Joachim Lehnert" w:date="2011-04-19T09:32:00Z"/>
                <w:rFonts w:ascii="Times New Roman" w:hAnsi="Times New Roman"/>
                <w:sz w:val="20"/>
              </w:rPr>
            </w:pPr>
            <w:ins w:id="1654" w:author="Joachim Lehnert" w:date="2011-04-19T09:32:00Z">
              <w:r w:rsidRPr="00DC09C6">
                <w:rPr>
                  <w:rFonts w:ascii="Times New Roman" w:hAnsi="Times New Roman"/>
                  <w:sz w:val="20"/>
                </w:rPr>
                <w:t>- seamless switching DRM-DRM, DRM-FM, DRM-AM, DRM-DAB supported</w:t>
              </w:r>
            </w:ins>
          </w:p>
          <w:p w:rsidR="008451D3" w:rsidRPr="00541CF4" w:rsidRDefault="008451D3" w:rsidP="00DC09C6">
            <w:pPr>
              <w:pStyle w:val="BodyText"/>
              <w:ind w:left="0" w:firstLine="0"/>
              <w:rPr>
                <w:ins w:id="1655" w:author="Joachim Lehnert" w:date="2011-04-19T09:32:00Z"/>
                <w:rFonts w:ascii="Times New Roman" w:hAnsi="Times New Roman"/>
                <w:sz w:val="20"/>
              </w:rPr>
            </w:pPr>
            <w:ins w:id="1656" w:author="Joachim Lehnert" w:date="2011-04-19T09:32:00Z">
              <w:r w:rsidRPr="00DC09C6">
                <w:rPr>
                  <w:rFonts w:ascii="Times New Roman" w:hAnsi="Times New Roman"/>
                  <w:sz w:val="20"/>
                </w:rPr>
                <w:t>- independent of demand</w:t>
              </w:r>
            </w:ins>
          </w:p>
        </w:tc>
        <w:tc>
          <w:tcPr>
            <w:tcW w:w="1572" w:type="pct"/>
          </w:tcPr>
          <w:p w:rsidR="008451D3" w:rsidRPr="00541CF4" w:rsidRDefault="008451D3" w:rsidP="00DC09C6">
            <w:pPr>
              <w:pStyle w:val="BodyText"/>
              <w:ind w:left="0" w:firstLine="0"/>
              <w:rPr>
                <w:ins w:id="1657" w:author="Joachim Lehnert" w:date="2011-04-19T09:30:00Z"/>
                <w:rFonts w:ascii="Times New Roman" w:hAnsi="Times New Roman"/>
                <w:sz w:val="20"/>
              </w:rPr>
            </w:pPr>
          </w:p>
        </w:tc>
      </w:tr>
      <w:tr w:rsidR="008451D3" w:rsidRPr="00CD0041" w:rsidTr="008451D3">
        <w:tc>
          <w:tcPr>
            <w:tcW w:w="446" w:type="pct"/>
          </w:tcPr>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658" w:author="Nigel Laflin" w:date="2011-04-13T14:09:00Z">
                  <w:rPr>
                    <w:rFonts w:ascii="Times New Roman" w:eastAsia="Times New Roman" w:hAnsi="Times New Roman"/>
                    <w:sz w:val="20"/>
                    <w:szCs w:val="24"/>
                    <w:vertAlign w:val="superscript"/>
                    <w:lang w:val="nl-NL" w:eastAsia="nl-NL"/>
                  </w:rPr>
                </w:rPrChange>
              </w:rPr>
              <w:t>availability of equipment</w:t>
            </w:r>
          </w:p>
        </w:tc>
        <w:tc>
          <w:tcPr>
            <w:tcW w:w="1410" w:type="pct"/>
          </w:tcPr>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659" w:author="Nigel Laflin" w:date="2011-04-13T14:09:00Z">
                  <w:rPr>
                    <w:rFonts w:ascii="Times New Roman" w:eastAsia="Times New Roman" w:hAnsi="Times New Roman"/>
                    <w:sz w:val="20"/>
                    <w:szCs w:val="24"/>
                    <w:vertAlign w:val="superscript"/>
                    <w:lang w:val="nl-NL" w:eastAsia="nl-NL"/>
                  </w:rPr>
                </w:rPrChange>
              </w:rPr>
              <w:t>- more than 1000 different DAB receiver models commercially available</w:t>
            </w:r>
          </w:p>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660" w:author="Nigel Laflin" w:date="2011-04-13T14:09:00Z">
                  <w:rPr>
                    <w:rFonts w:ascii="Times New Roman" w:eastAsia="Times New Roman" w:hAnsi="Times New Roman"/>
                    <w:sz w:val="20"/>
                    <w:szCs w:val="24"/>
                    <w:vertAlign w:val="superscript"/>
                    <w:lang w:val="nl-NL" w:eastAsia="nl-NL"/>
                  </w:rPr>
                </w:rPrChange>
              </w:rPr>
              <w:t>-</w:t>
            </w:r>
            <w:del w:id="1661" w:author="Dr. Roland Beutler" w:date="2010-12-15T14:15:00Z">
              <w:r w:rsidRPr="00D80070">
                <w:rPr>
                  <w:rFonts w:ascii="Times New Roman" w:hAnsi="Times New Roman"/>
                  <w:sz w:val="20"/>
                  <w:rPrChange w:id="1662" w:author="Nigel Laflin" w:date="2011-04-13T14:09:00Z">
                    <w:rPr>
                      <w:rFonts w:ascii="Times New Roman" w:eastAsia="Times New Roman" w:hAnsi="Times New Roman"/>
                      <w:sz w:val="20"/>
                      <w:szCs w:val="24"/>
                      <w:vertAlign w:val="superscript"/>
                      <w:lang w:val="nl-NL" w:eastAsia="nl-NL"/>
                    </w:rPr>
                  </w:rPrChange>
                </w:rPr>
                <w:delText xml:space="preserve"> more than 30 million DAB receivers sold worldwide</w:delText>
              </w:r>
            </w:del>
          </w:p>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663" w:author="Nigel Laflin" w:date="2011-04-13T14:09:00Z">
                  <w:rPr>
                    <w:rFonts w:ascii="Times New Roman" w:eastAsia="Times New Roman" w:hAnsi="Times New Roman"/>
                    <w:sz w:val="20"/>
                    <w:szCs w:val="24"/>
                    <w:vertAlign w:val="superscript"/>
                    <w:lang w:val="nl-NL" w:eastAsia="nl-NL"/>
                  </w:rPr>
                </w:rPrChange>
              </w:rPr>
              <w:lastRenderedPageBreak/>
              <w:t>- encoder and transmitter equipment widely available</w:t>
            </w:r>
          </w:p>
        </w:tc>
        <w:tc>
          <w:tcPr>
            <w:tcW w:w="1572" w:type="pct"/>
          </w:tcPr>
          <w:p w:rsidR="008451D3" w:rsidRPr="00DC09C6" w:rsidRDefault="008451D3" w:rsidP="00CD7A5C">
            <w:pPr>
              <w:pStyle w:val="BodyText"/>
              <w:snapToGrid w:val="0"/>
              <w:spacing w:before="60" w:after="60"/>
              <w:ind w:left="0" w:firstLine="0"/>
              <w:rPr>
                <w:ins w:id="1664" w:author="Joachim Lehnert" w:date="2011-04-19T09:32:00Z"/>
                <w:rFonts w:ascii="Times New Roman" w:hAnsi="Times New Roman"/>
                <w:sz w:val="20"/>
              </w:rPr>
            </w:pPr>
            <w:ins w:id="1665" w:author="Joachim Lehnert" w:date="2011-04-19T09:32:00Z">
              <w:r w:rsidRPr="00DC09C6">
                <w:rPr>
                  <w:rFonts w:ascii="Times New Roman" w:hAnsi="Times New Roman"/>
                  <w:sz w:val="20"/>
                </w:rPr>
                <w:lastRenderedPageBreak/>
                <w:t>- good for DRM transmitters</w:t>
              </w:r>
            </w:ins>
          </w:p>
          <w:p w:rsidR="008451D3" w:rsidRPr="00DC09C6" w:rsidRDefault="008451D3" w:rsidP="00CD7A5C">
            <w:pPr>
              <w:pStyle w:val="BodyText"/>
              <w:snapToGrid w:val="0"/>
              <w:spacing w:after="60"/>
              <w:ind w:left="0" w:firstLine="0"/>
              <w:rPr>
                <w:ins w:id="1666" w:author="Joachim Lehnert" w:date="2011-04-19T09:32:00Z"/>
                <w:rFonts w:ascii="Times New Roman" w:hAnsi="Times New Roman"/>
                <w:sz w:val="20"/>
              </w:rPr>
            </w:pPr>
            <w:ins w:id="1667" w:author="Joachim Lehnert" w:date="2011-04-19T09:32:00Z">
              <w:r w:rsidRPr="00DC09C6">
                <w:rPr>
                  <w:rFonts w:ascii="Times New Roman" w:hAnsi="Times New Roman"/>
                  <w:sz w:val="20"/>
                </w:rPr>
                <w:t>- initial receivers available</w:t>
              </w:r>
            </w:ins>
          </w:p>
          <w:p w:rsidR="008451D3" w:rsidRPr="00541CF4" w:rsidRDefault="008451D3" w:rsidP="00DC09C6">
            <w:pPr>
              <w:pStyle w:val="BodyText"/>
              <w:ind w:left="0" w:firstLine="0"/>
              <w:rPr>
                <w:ins w:id="1668" w:author="Joachim Lehnert" w:date="2011-04-19T09:32:00Z"/>
                <w:rFonts w:ascii="Times New Roman" w:hAnsi="Times New Roman"/>
                <w:sz w:val="20"/>
              </w:rPr>
            </w:pPr>
            <w:ins w:id="1669" w:author="Joachim Lehnert" w:date="2011-04-19T09:32:00Z">
              <w:r w:rsidRPr="00DC09C6">
                <w:rPr>
                  <w:rFonts w:ascii="Times New Roman" w:hAnsi="Times New Roman"/>
                  <w:sz w:val="20"/>
                </w:rPr>
                <w:t>- dedicated chipsets being developed to enable mass-</w:t>
              </w:r>
              <w:r w:rsidRPr="00DC09C6">
                <w:rPr>
                  <w:rFonts w:ascii="Times New Roman" w:hAnsi="Times New Roman"/>
                  <w:sz w:val="20"/>
                </w:rPr>
                <w:lastRenderedPageBreak/>
                <w:t>market receivers</w:t>
              </w:r>
            </w:ins>
          </w:p>
        </w:tc>
        <w:tc>
          <w:tcPr>
            <w:tcW w:w="1572" w:type="pct"/>
          </w:tcPr>
          <w:p w:rsidR="008451D3" w:rsidRPr="00541CF4" w:rsidRDefault="008451D3" w:rsidP="00DC09C6">
            <w:pPr>
              <w:pStyle w:val="BodyText"/>
              <w:ind w:left="0" w:firstLine="0"/>
              <w:rPr>
                <w:ins w:id="1670" w:author="Joachim Lehnert" w:date="2011-04-19T09:30:00Z"/>
                <w:rFonts w:ascii="Times New Roman" w:hAnsi="Times New Roman"/>
                <w:sz w:val="20"/>
              </w:rPr>
            </w:pPr>
          </w:p>
        </w:tc>
      </w:tr>
      <w:tr w:rsidR="008451D3" w:rsidRPr="00CD0041" w:rsidTr="008451D3">
        <w:tc>
          <w:tcPr>
            <w:tcW w:w="446" w:type="pct"/>
          </w:tcPr>
          <w:p w:rsidR="008451D3" w:rsidRPr="00CD0041" w:rsidRDefault="00D80070" w:rsidP="00DC09C6">
            <w:pPr>
              <w:pStyle w:val="BodyText"/>
              <w:rPr>
                <w:rFonts w:ascii="Times New Roman" w:hAnsi="Times New Roman"/>
                <w:sz w:val="20"/>
              </w:rPr>
            </w:pPr>
            <w:r w:rsidRPr="00D80070">
              <w:rPr>
                <w:rFonts w:ascii="Times New Roman" w:hAnsi="Times New Roman"/>
                <w:sz w:val="20"/>
                <w:rPrChange w:id="1671" w:author="Nigel Laflin" w:date="2011-04-13T14:09:00Z">
                  <w:rPr>
                    <w:rFonts w:ascii="Times New Roman" w:eastAsia="Times New Roman" w:hAnsi="Times New Roman"/>
                    <w:sz w:val="20"/>
                    <w:szCs w:val="24"/>
                    <w:vertAlign w:val="superscript"/>
                    <w:lang w:val="nl-NL" w:eastAsia="nl-NL"/>
                  </w:rPr>
                </w:rPrChange>
              </w:rPr>
              <w:lastRenderedPageBreak/>
              <w:t>costs</w:t>
            </w:r>
          </w:p>
        </w:tc>
        <w:tc>
          <w:tcPr>
            <w:tcW w:w="1410" w:type="pct"/>
          </w:tcPr>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672" w:author="Nigel Laflin" w:date="2011-04-13T14:09:00Z">
                  <w:rPr>
                    <w:rFonts w:ascii="Times New Roman" w:eastAsia="Times New Roman" w:hAnsi="Times New Roman"/>
                    <w:sz w:val="20"/>
                    <w:szCs w:val="24"/>
                    <w:vertAlign w:val="superscript"/>
                    <w:lang w:val="nl-NL" w:eastAsia="nl-NL"/>
                  </w:rPr>
                </w:rPrChange>
              </w:rPr>
              <w:t>- receivers at affordable levels and falling</w:t>
            </w:r>
          </w:p>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673" w:author="Nigel Laflin" w:date="2011-04-13T14:09:00Z">
                  <w:rPr>
                    <w:rFonts w:ascii="Times New Roman" w:eastAsia="Times New Roman" w:hAnsi="Times New Roman"/>
                    <w:sz w:val="20"/>
                    <w:szCs w:val="24"/>
                    <w:vertAlign w:val="superscript"/>
                    <w:lang w:val="nl-NL" w:eastAsia="nl-NL"/>
                  </w:rPr>
                </w:rPrChange>
              </w:rPr>
              <w:t xml:space="preserve">- medium distribution costs, particularly if a DAB multiplex is shared </w:t>
            </w:r>
            <w:proofErr w:type="spellStart"/>
            <w:r w:rsidRPr="00D80070">
              <w:rPr>
                <w:rFonts w:ascii="Times New Roman" w:hAnsi="Times New Roman"/>
                <w:sz w:val="20"/>
                <w:rPrChange w:id="1674" w:author="Nigel Laflin" w:date="2011-04-13T14:09:00Z">
                  <w:rPr>
                    <w:rFonts w:ascii="Times New Roman" w:eastAsia="Times New Roman" w:hAnsi="Times New Roman"/>
                    <w:sz w:val="20"/>
                    <w:szCs w:val="24"/>
                    <w:vertAlign w:val="superscript"/>
                    <w:lang w:val="nl-NL" w:eastAsia="nl-NL"/>
                  </w:rPr>
                </w:rPrChange>
              </w:rPr>
              <w:t>my</w:t>
            </w:r>
            <w:proofErr w:type="spellEnd"/>
            <w:r w:rsidRPr="00D80070">
              <w:rPr>
                <w:rFonts w:ascii="Times New Roman" w:hAnsi="Times New Roman"/>
                <w:sz w:val="20"/>
                <w:rPrChange w:id="1675" w:author="Nigel Laflin" w:date="2011-04-13T14:09:00Z">
                  <w:rPr>
                    <w:rFonts w:ascii="Times New Roman" w:eastAsia="Times New Roman" w:hAnsi="Times New Roman"/>
                    <w:sz w:val="20"/>
                    <w:szCs w:val="24"/>
                    <w:vertAlign w:val="superscript"/>
                    <w:lang w:val="nl-NL" w:eastAsia="nl-NL"/>
                  </w:rPr>
                </w:rPrChange>
              </w:rPr>
              <w:t xml:space="preserve"> many programmes using the DAB+ audio encoding</w:t>
            </w:r>
          </w:p>
        </w:tc>
        <w:tc>
          <w:tcPr>
            <w:tcW w:w="1572" w:type="pct"/>
          </w:tcPr>
          <w:p w:rsidR="008451D3" w:rsidRPr="00DC09C6" w:rsidRDefault="008451D3" w:rsidP="00CD7A5C">
            <w:pPr>
              <w:pStyle w:val="BodyText"/>
              <w:snapToGrid w:val="0"/>
              <w:spacing w:before="60" w:after="60"/>
              <w:ind w:left="0" w:firstLine="0"/>
              <w:rPr>
                <w:ins w:id="1676" w:author="Joachim Lehnert" w:date="2011-04-19T09:32:00Z"/>
                <w:rFonts w:ascii="Times New Roman" w:hAnsi="Times New Roman"/>
                <w:sz w:val="20"/>
              </w:rPr>
            </w:pPr>
            <w:ins w:id="1677" w:author="Joachim Lehnert" w:date="2011-04-19T09:32:00Z">
              <w:r w:rsidRPr="00DC09C6">
                <w:rPr>
                  <w:rFonts w:ascii="Times New Roman" w:hAnsi="Times New Roman"/>
                  <w:sz w:val="20"/>
                </w:rPr>
                <w:t xml:space="preserve">- medium to low transmission cost, lower than </w:t>
              </w:r>
              <w:proofErr w:type="spellStart"/>
              <w:r w:rsidRPr="00DC09C6">
                <w:rPr>
                  <w:rFonts w:ascii="Times New Roman" w:hAnsi="Times New Roman"/>
                  <w:sz w:val="20"/>
                </w:rPr>
                <w:t>analog</w:t>
              </w:r>
              <w:proofErr w:type="spellEnd"/>
            </w:ins>
          </w:p>
          <w:p w:rsidR="008451D3" w:rsidRPr="00DC09C6" w:rsidRDefault="008451D3" w:rsidP="00CD7A5C">
            <w:pPr>
              <w:pStyle w:val="BodyText"/>
              <w:snapToGrid w:val="0"/>
              <w:spacing w:before="60" w:after="60"/>
              <w:ind w:left="0" w:firstLine="0"/>
              <w:rPr>
                <w:ins w:id="1678" w:author="Joachim Lehnert" w:date="2011-04-19T09:32:00Z"/>
                <w:rFonts w:ascii="Times New Roman" w:hAnsi="Times New Roman"/>
                <w:sz w:val="20"/>
              </w:rPr>
            </w:pPr>
            <w:ins w:id="1679" w:author="Joachim Lehnert" w:date="2011-04-19T09:32:00Z">
              <w:r w:rsidRPr="00DC09C6">
                <w:rPr>
                  <w:rFonts w:ascii="Times New Roman" w:hAnsi="Times New Roman"/>
                  <w:sz w:val="20"/>
                </w:rPr>
                <w:t>- existing transmitter infrastructure can often be upgraded to digital</w:t>
              </w:r>
            </w:ins>
          </w:p>
          <w:p w:rsidR="008451D3" w:rsidRPr="00541CF4" w:rsidRDefault="008451D3" w:rsidP="00DC09C6">
            <w:pPr>
              <w:pStyle w:val="BodyText"/>
              <w:ind w:left="0" w:firstLine="0"/>
              <w:rPr>
                <w:ins w:id="1680" w:author="Joachim Lehnert" w:date="2011-04-19T09:32:00Z"/>
                <w:rFonts w:ascii="Times New Roman" w:hAnsi="Times New Roman"/>
                <w:sz w:val="20"/>
              </w:rPr>
            </w:pPr>
            <w:ins w:id="1681" w:author="Joachim Lehnert" w:date="2011-04-19T09:32:00Z">
              <w:r w:rsidRPr="00DC09C6">
                <w:rPr>
                  <w:rFonts w:ascii="Times New Roman" w:hAnsi="Times New Roman"/>
                  <w:sz w:val="20"/>
                </w:rPr>
                <w:t>- free open source implementations available both on transmitter and receiver side</w:t>
              </w:r>
            </w:ins>
          </w:p>
        </w:tc>
        <w:tc>
          <w:tcPr>
            <w:tcW w:w="1572" w:type="pct"/>
          </w:tcPr>
          <w:p w:rsidR="008451D3" w:rsidRPr="00541CF4" w:rsidRDefault="008451D3" w:rsidP="00DC09C6">
            <w:pPr>
              <w:pStyle w:val="BodyText"/>
              <w:ind w:left="0" w:firstLine="0"/>
              <w:rPr>
                <w:ins w:id="1682" w:author="Joachim Lehnert" w:date="2011-04-19T09:30:00Z"/>
                <w:rFonts w:ascii="Times New Roman" w:hAnsi="Times New Roman"/>
                <w:sz w:val="20"/>
              </w:rPr>
            </w:pPr>
          </w:p>
        </w:tc>
      </w:tr>
      <w:tr w:rsidR="008451D3" w:rsidRPr="00CD0041" w:rsidTr="008451D3">
        <w:tc>
          <w:tcPr>
            <w:tcW w:w="446" w:type="pct"/>
          </w:tcPr>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683" w:author="Nigel Laflin" w:date="2011-04-13T14:09:00Z">
                  <w:rPr>
                    <w:rFonts w:ascii="Times New Roman" w:eastAsia="Times New Roman" w:hAnsi="Times New Roman"/>
                    <w:sz w:val="20"/>
                    <w:szCs w:val="24"/>
                    <w:vertAlign w:val="superscript"/>
                    <w:lang w:val="nl-NL" w:eastAsia="nl-NL"/>
                  </w:rPr>
                </w:rPrChange>
              </w:rPr>
              <w:t>capacity</w:t>
            </w:r>
          </w:p>
        </w:tc>
        <w:tc>
          <w:tcPr>
            <w:tcW w:w="1410" w:type="pct"/>
          </w:tcPr>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684" w:author="Nigel Laflin" w:date="2011-04-13T14:09:00Z">
                  <w:rPr>
                    <w:rFonts w:ascii="Times New Roman" w:eastAsia="Times New Roman" w:hAnsi="Times New Roman"/>
                    <w:sz w:val="20"/>
                    <w:szCs w:val="24"/>
                    <w:vertAlign w:val="superscript"/>
                    <w:lang w:val="nl-NL" w:eastAsia="nl-NL"/>
                  </w:rPr>
                </w:rPrChange>
              </w:rPr>
              <w:t>- depending on protection level (e.g. pl3: ca. 1184 kbps)</w:t>
            </w:r>
          </w:p>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685" w:author="Nigel Laflin" w:date="2011-04-13T14:09:00Z">
                  <w:rPr>
                    <w:rFonts w:ascii="Times New Roman" w:eastAsia="Times New Roman" w:hAnsi="Times New Roman"/>
                    <w:sz w:val="20"/>
                    <w:szCs w:val="24"/>
                    <w:vertAlign w:val="superscript"/>
                    <w:lang w:val="nl-NL" w:eastAsia="nl-NL"/>
                  </w:rPr>
                </w:rPrChange>
              </w:rPr>
              <w:t>- number of audio services depends on audio quality desired  and coding used; typically it ranges between 6 for (DAB) and 20 for (DAB+) stereo services per multiplex.  For DMB-radio up to 10 radio services in addition to other services, in the multiplex.</w:t>
            </w:r>
          </w:p>
        </w:tc>
        <w:tc>
          <w:tcPr>
            <w:tcW w:w="1572" w:type="pct"/>
          </w:tcPr>
          <w:p w:rsidR="008451D3" w:rsidRPr="00DC09C6" w:rsidRDefault="008451D3" w:rsidP="00CD7A5C">
            <w:pPr>
              <w:pStyle w:val="BodyText"/>
              <w:tabs>
                <w:tab w:val="center" w:pos="4320"/>
                <w:tab w:val="right" w:pos="8640"/>
              </w:tabs>
              <w:snapToGrid w:val="0"/>
              <w:spacing w:before="60" w:after="60"/>
              <w:ind w:left="0" w:firstLine="0"/>
              <w:rPr>
                <w:ins w:id="1686" w:author="Joachim Lehnert" w:date="2011-04-19T09:32:00Z"/>
                <w:rFonts w:ascii="Times New Roman" w:hAnsi="Times New Roman"/>
                <w:sz w:val="20"/>
              </w:rPr>
            </w:pPr>
            <w:ins w:id="1687" w:author="Joachim Lehnert" w:date="2011-04-19T09:32:00Z">
              <w:r w:rsidRPr="00792D29">
                <w:rPr>
                  <w:rFonts w:ascii="Times New Roman" w:hAnsi="Times New Roman"/>
                  <w:sz w:val="20"/>
                </w:rPr>
                <w:t>- up to 4 audio services per channel</w:t>
              </w:r>
            </w:ins>
          </w:p>
          <w:p w:rsidR="008451D3" w:rsidRPr="00541CF4" w:rsidRDefault="008451D3" w:rsidP="00DC09C6">
            <w:pPr>
              <w:pStyle w:val="BodyText"/>
              <w:ind w:left="0" w:firstLine="0"/>
              <w:rPr>
                <w:ins w:id="1688" w:author="Joachim Lehnert" w:date="2011-04-19T09:32:00Z"/>
                <w:rFonts w:ascii="Times New Roman" w:hAnsi="Times New Roman"/>
                <w:sz w:val="20"/>
              </w:rPr>
            </w:pPr>
            <w:ins w:id="1689" w:author="Joachim Lehnert" w:date="2011-04-19T09:32:00Z">
              <w:r w:rsidRPr="00792D29">
                <w:rPr>
                  <w:rFonts w:ascii="Times New Roman" w:hAnsi="Times New Roman"/>
                  <w:sz w:val="20"/>
                </w:rPr>
                <w:t>- up to 186 kbps net capacity</w:t>
              </w:r>
            </w:ins>
          </w:p>
        </w:tc>
        <w:tc>
          <w:tcPr>
            <w:tcW w:w="1572" w:type="pct"/>
          </w:tcPr>
          <w:p w:rsidR="008451D3" w:rsidRPr="00541CF4" w:rsidRDefault="008451D3" w:rsidP="00DC09C6">
            <w:pPr>
              <w:pStyle w:val="BodyText"/>
              <w:ind w:left="0" w:firstLine="0"/>
              <w:rPr>
                <w:ins w:id="1690" w:author="Joachim Lehnert" w:date="2011-04-19T09:30:00Z"/>
                <w:rFonts w:ascii="Times New Roman" w:hAnsi="Times New Roman"/>
                <w:sz w:val="20"/>
              </w:rPr>
            </w:pPr>
          </w:p>
        </w:tc>
      </w:tr>
      <w:tr w:rsidR="008451D3" w:rsidRPr="00CD0041" w:rsidTr="008451D3">
        <w:tc>
          <w:tcPr>
            <w:tcW w:w="446" w:type="pct"/>
          </w:tcPr>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691" w:author="Nigel Laflin" w:date="2011-04-13T14:09:00Z">
                  <w:rPr>
                    <w:rFonts w:ascii="Times New Roman" w:eastAsia="Times New Roman" w:hAnsi="Times New Roman"/>
                    <w:sz w:val="20"/>
                    <w:szCs w:val="24"/>
                    <w:vertAlign w:val="superscript"/>
                    <w:lang w:val="nl-NL" w:eastAsia="nl-NL"/>
                  </w:rPr>
                </w:rPrChange>
              </w:rPr>
              <w:t>flexibility</w:t>
            </w:r>
          </w:p>
        </w:tc>
        <w:tc>
          <w:tcPr>
            <w:tcW w:w="1410" w:type="pct"/>
          </w:tcPr>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692" w:author="Nigel Laflin" w:date="2011-04-13T14:09:00Z">
                  <w:rPr>
                    <w:rFonts w:ascii="Times New Roman" w:eastAsia="Times New Roman" w:hAnsi="Times New Roman"/>
                    <w:sz w:val="20"/>
                    <w:szCs w:val="24"/>
                    <w:vertAlign w:val="superscript"/>
                    <w:lang w:val="nl-NL" w:eastAsia="nl-NL"/>
                  </w:rPr>
                </w:rPrChange>
              </w:rPr>
              <w:t>- audio services and/or additional data services</w:t>
            </w:r>
          </w:p>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693" w:author="Nigel Laflin" w:date="2011-04-13T14:09:00Z">
                  <w:rPr>
                    <w:rFonts w:ascii="Times New Roman" w:eastAsia="Times New Roman" w:hAnsi="Times New Roman"/>
                    <w:sz w:val="20"/>
                    <w:szCs w:val="24"/>
                    <w:vertAlign w:val="superscript"/>
                    <w:lang w:val="nl-NL" w:eastAsia="nl-NL"/>
                  </w:rPr>
                </w:rPrChange>
              </w:rPr>
              <w:t>- adjustable quality of each programme (data rate)</w:t>
            </w:r>
          </w:p>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694" w:author="Nigel Laflin" w:date="2011-04-13T14:09:00Z">
                  <w:rPr>
                    <w:rFonts w:ascii="Times New Roman" w:eastAsia="Times New Roman" w:hAnsi="Times New Roman"/>
                    <w:sz w:val="20"/>
                    <w:szCs w:val="24"/>
                    <w:vertAlign w:val="superscript"/>
                    <w:lang w:val="nl-NL" w:eastAsia="nl-NL"/>
                  </w:rPr>
                </w:rPrChange>
              </w:rPr>
              <w:t>- flexible trade-off between capacity and signal robustness</w:t>
            </w:r>
          </w:p>
        </w:tc>
        <w:tc>
          <w:tcPr>
            <w:tcW w:w="1572" w:type="pct"/>
          </w:tcPr>
          <w:p w:rsidR="008451D3" w:rsidRPr="00DC09C6" w:rsidRDefault="008451D3" w:rsidP="00CD7A5C">
            <w:pPr>
              <w:pStyle w:val="BodyText"/>
              <w:snapToGrid w:val="0"/>
              <w:spacing w:after="60"/>
              <w:ind w:left="0" w:firstLine="0"/>
              <w:rPr>
                <w:ins w:id="1695" w:author="Joachim Lehnert" w:date="2011-04-19T09:32:00Z"/>
                <w:rFonts w:ascii="Times New Roman" w:hAnsi="Times New Roman"/>
                <w:sz w:val="20"/>
              </w:rPr>
            </w:pPr>
            <w:ins w:id="1696" w:author="Joachim Lehnert" w:date="2011-04-19T09:32:00Z">
              <w:r w:rsidRPr="00792D29">
                <w:rPr>
                  <w:rFonts w:ascii="Times New Roman" w:hAnsi="Times New Roman"/>
                  <w:sz w:val="20"/>
                </w:rPr>
                <w:t xml:space="preserve">- flexible </w:t>
              </w:r>
              <w:proofErr w:type="spellStart"/>
              <w:r w:rsidRPr="00792D29">
                <w:rPr>
                  <w:rFonts w:ascii="Times New Roman" w:hAnsi="Times New Roman"/>
                  <w:sz w:val="20"/>
                </w:rPr>
                <w:t>bitrate</w:t>
              </w:r>
              <w:proofErr w:type="spellEnd"/>
              <w:r w:rsidRPr="00792D29">
                <w:rPr>
                  <w:rFonts w:ascii="Times New Roman" w:hAnsi="Times New Roman"/>
                  <w:sz w:val="20"/>
                </w:rPr>
                <w:t xml:space="preserve"> assignment for each service (audio/data)</w:t>
              </w:r>
            </w:ins>
          </w:p>
          <w:p w:rsidR="008451D3" w:rsidRPr="00DC09C6" w:rsidRDefault="008451D3" w:rsidP="00CD7A5C">
            <w:pPr>
              <w:pStyle w:val="BodyText"/>
              <w:snapToGrid w:val="0"/>
              <w:spacing w:after="60"/>
              <w:ind w:left="0" w:firstLine="0"/>
              <w:rPr>
                <w:ins w:id="1697" w:author="Joachim Lehnert" w:date="2011-04-19T09:32:00Z"/>
                <w:rFonts w:ascii="Times New Roman" w:hAnsi="Times New Roman"/>
                <w:sz w:val="20"/>
              </w:rPr>
            </w:pPr>
            <w:ins w:id="1698" w:author="Joachim Lehnert" w:date="2011-04-19T09:32:00Z">
              <w:r w:rsidRPr="00792D29">
                <w:rPr>
                  <w:rFonts w:ascii="Times New Roman" w:hAnsi="Times New Roman"/>
                  <w:sz w:val="20"/>
                </w:rPr>
                <w:t>- fits with existing channel spacing: 96 kHz channel bandwidth</w:t>
              </w:r>
            </w:ins>
          </w:p>
          <w:p w:rsidR="008451D3" w:rsidRPr="00DC09C6" w:rsidRDefault="008451D3" w:rsidP="00CD7A5C">
            <w:pPr>
              <w:pStyle w:val="BodyText"/>
              <w:snapToGrid w:val="0"/>
              <w:spacing w:after="60"/>
              <w:ind w:left="0" w:firstLine="0"/>
              <w:rPr>
                <w:ins w:id="1699" w:author="Joachim Lehnert" w:date="2011-04-19T09:32:00Z"/>
                <w:rFonts w:ascii="Times New Roman" w:hAnsi="Times New Roman"/>
                <w:sz w:val="20"/>
              </w:rPr>
            </w:pPr>
            <w:ins w:id="1700" w:author="Joachim Lehnert" w:date="2011-04-19T09:32:00Z">
              <w:r w:rsidRPr="00792D29">
                <w:rPr>
                  <w:rFonts w:ascii="Times New Roman" w:hAnsi="Times New Roman"/>
                  <w:sz w:val="20"/>
                </w:rPr>
                <w:t>- flexible trade-off between capacity and signal robustness</w:t>
              </w:r>
            </w:ins>
          </w:p>
          <w:p w:rsidR="008451D3" w:rsidRPr="00DC09C6" w:rsidRDefault="008451D3" w:rsidP="00CD7A5C">
            <w:pPr>
              <w:pStyle w:val="BodyText"/>
              <w:snapToGrid w:val="0"/>
              <w:spacing w:before="60" w:after="60"/>
              <w:ind w:left="0" w:firstLine="0"/>
              <w:contextualSpacing/>
              <w:rPr>
                <w:ins w:id="1701" w:author="Joachim Lehnert" w:date="2011-04-19T09:32:00Z"/>
                <w:rFonts w:ascii="Times New Roman" w:hAnsi="Times New Roman"/>
                <w:sz w:val="20"/>
              </w:rPr>
            </w:pPr>
            <w:ins w:id="1702" w:author="Joachim Lehnert" w:date="2011-04-19T09:32:00Z">
              <w:r w:rsidRPr="00792D29">
                <w:rPr>
                  <w:rFonts w:ascii="Times New Roman" w:hAnsi="Times New Roman"/>
                  <w:sz w:val="20"/>
                </w:rPr>
                <w:t xml:space="preserve">- co-location above or below </w:t>
              </w:r>
              <w:proofErr w:type="spellStart"/>
              <w:r w:rsidRPr="00792D29">
                <w:rPr>
                  <w:rFonts w:ascii="Times New Roman" w:hAnsi="Times New Roman"/>
                  <w:sz w:val="20"/>
                </w:rPr>
                <w:t>analog</w:t>
              </w:r>
              <w:proofErr w:type="spellEnd"/>
              <w:r w:rsidRPr="00792D29">
                <w:rPr>
                  <w:rFonts w:ascii="Times New Roman" w:hAnsi="Times New Roman"/>
                  <w:sz w:val="20"/>
                </w:rPr>
                <w:t xml:space="preserve"> transmission, or independently located (seamless receiver switching in any case)</w:t>
              </w:r>
            </w:ins>
          </w:p>
          <w:p w:rsidR="008451D3" w:rsidRPr="00541CF4" w:rsidRDefault="008451D3" w:rsidP="00DC09C6">
            <w:pPr>
              <w:pStyle w:val="BodyText"/>
              <w:ind w:left="0" w:firstLine="0"/>
              <w:rPr>
                <w:ins w:id="1703" w:author="Joachim Lehnert" w:date="2011-04-19T09:32:00Z"/>
                <w:rFonts w:ascii="Times New Roman" w:hAnsi="Times New Roman"/>
                <w:sz w:val="20"/>
              </w:rPr>
            </w:pPr>
            <w:ins w:id="1704" w:author="Joachim Lehnert" w:date="2011-04-19T09:32:00Z">
              <w:r w:rsidRPr="00792D29">
                <w:rPr>
                  <w:rFonts w:ascii="Times New Roman" w:hAnsi="Times New Roman"/>
                  <w:sz w:val="20"/>
                </w:rPr>
                <w:t xml:space="preserve">- existing </w:t>
              </w:r>
              <w:proofErr w:type="spellStart"/>
              <w:r w:rsidRPr="00792D29">
                <w:rPr>
                  <w:rFonts w:ascii="Times New Roman" w:hAnsi="Times New Roman"/>
                  <w:sz w:val="20"/>
                </w:rPr>
                <w:t>analog</w:t>
              </w:r>
              <w:proofErr w:type="spellEnd"/>
              <w:r w:rsidRPr="00792D29">
                <w:rPr>
                  <w:rFonts w:ascii="Times New Roman" w:hAnsi="Times New Roman"/>
                  <w:sz w:val="20"/>
                </w:rPr>
                <w:t xml:space="preserve"> broadcasts can be accompanied by digital signal for transition period</w:t>
              </w:r>
            </w:ins>
          </w:p>
        </w:tc>
        <w:tc>
          <w:tcPr>
            <w:tcW w:w="1572" w:type="pct"/>
          </w:tcPr>
          <w:p w:rsidR="008451D3" w:rsidRPr="00541CF4" w:rsidRDefault="008451D3" w:rsidP="00DC09C6">
            <w:pPr>
              <w:pStyle w:val="BodyText"/>
              <w:ind w:left="0" w:firstLine="0"/>
              <w:rPr>
                <w:ins w:id="1705" w:author="Joachim Lehnert" w:date="2011-04-19T09:30:00Z"/>
                <w:rFonts w:ascii="Times New Roman" w:hAnsi="Times New Roman"/>
                <w:sz w:val="20"/>
              </w:rPr>
            </w:pPr>
          </w:p>
        </w:tc>
      </w:tr>
      <w:tr w:rsidR="008451D3" w:rsidRPr="00CD0041" w:rsidTr="008451D3">
        <w:tc>
          <w:tcPr>
            <w:tcW w:w="446" w:type="pct"/>
          </w:tcPr>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706" w:author="Nigel Laflin" w:date="2011-04-13T14:09:00Z">
                  <w:rPr>
                    <w:rFonts w:ascii="Times New Roman" w:eastAsia="Times New Roman" w:hAnsi="Times New Roman"/>
                    <w:sz w:val="20"/>
                    <w:szCs w:val="24"/>
                    <w:vertAlign w:val="superscript"/>
                    <w:lang w:val="nl-NL" w:eastAsia="nl-NL"/>
                  </w:rPr>
                </w:rPrChange>
              </w:rPr>
              <w:t>planning parameters</w:t>
            </w:r>
          </w:p>
        </w:tc>
        <w:tc>
          <w:tcPr>
            <w:tcW w:w="1410" w:type="pct"/>
          </w:tcPr>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707" w:author="Nigel Laflin" w:date="2011-04-13T14:09:00Z">
                  <w:rPr>
                    <w:rFonts w:ascii="Times New Roman" w:eastAsia="Times New Roman" w:hAnsi="Times New Roman"/>
                    <w:sz w:val="20"/>
                    <w:szCs w:val="24"/>
                    <w:vertAlign w:val="superscript"/>
                    <w:lang w:val="nl-NL" w:eastAsia="nl-NL"/>
                  </w:rPr>
                </w:rPrChange>
              </w:rPr>
              <w:t>- ITU GE06 Agreement</w:t>
            </w:r>
            <w:ins w:id="1708" w:author="marc" w:date="2010-12-09T17:48:00Z">
              <w:r w:rsidRPr="00D80070">
                <w:rPr>
                  <w:rFonts w:ascii="Times New Roman" w:hAnsi="Times New Roman"/>
                  <w:sz w:val="20"/>
                  <w:rPrChange w:id="1709" w:author="Nigel Laflin" w:date="2011-04-13T14:09:00Z">
                    <w:rPr>
                      <w:rFonts w:ascii="Times New Roman" w:eastAsia="Times New Roman" w:hAnsi="Times New Roman"/>
                      <w:sz w:val="20"/>
                      <w:szCs w:val="24"/>
                      <w:vertAlign w:val="superscript"/>
                      <w:lang w:val="nl-NL" w:eastAsia="nl-NL"/>
                    </w:rPr>
                  </w:rPrChange>
                </w:rPr>
                <w:t xml:space="preserve"> </w:t>
              </w:r>
            </w:ins>
            <w:ins w:id="1710" w:author="marc" w:date="2010-12-09T17:49:00Z">
              <w:r w:rsidRPr="00D80070">
                <w:rPr>
                  <w:rFonts w:ascii="Times New Roman" w:hAnsi="Times New Roman"/>
                  <w:sz w:val="20"/>
                  <w:rPrChange w:id="1711" w:author="Nigel Laflin" w:date="2011-04-13T14:09:00Z">
                    <w:rPr>
                      <w:rFonts w:ascii="Times New Roman" w:eastAsia="Times New Roman" w:hAnsi="Times New Roman"/>
                      <w:sz w:val="20"/>
                      <w:szCs w:val="24"/>
                      <w:vertAlign w:val="superscript"/>
                      <w:lang w:val="nl-NL" w:eastAsia="nl-NL"/>
                    </w:rPr>
                  </w:rPrChange>
                </w:rPr>
                <w:t>[7]</w:t>
              </w:r>
            </w:ins>
          </w:p>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712" w:author="Nigel Laflin" w:date="2011-04-13T14:09:00Z">
                  <w:rPr>
                    <w:rFonts w:ascii="Times New Roman" w:eastAsia="Times New Roman" w:hAnsi="Times New Roman"/>
                    <w:sz w:val="20"/>
                    <w:szCs w:val="24"/>
                    <w:vertAlign w:val="superscript"/>
                    <w:lang w:val="nl-NL" w:eastAsia="nl-NL"/>
                  </w:rPr>
                </w:rPrChange>
              </w:rPr>
              <w:t xml:space="preserve">- Handhelds: </w:t>
            </w:r>
            <w:r w:rsidRPr="00D80070">
              <w:rPr>
                <w:rFonts w:ascii="Times New Roman" w:hAnsi="Times New Roman"/>
                <w:sz w:val="20"/>
                <w:rPrChange w:id="1713" w:author="Nigel Laflin" w:date="2011-04-13T14:09:00Z">
                  <w:rPr>
                    <w:rFonts w:ascii="Times New Roman" w:eastAsia="Times New Roman" w:hAnsi="Times New Roman"/>
                    <w:sz w:val="20"/>
                    <w:szCs w:val="24"/>
                    <w:vertAlign w:val="superscript"/>
                    <w:lang w:val="nl-NL" w:eastAsia="nl-NL"/>
                  </w:rPr>
                </w:rPrChange>
              </w:rPr>
              <w:br/>
              <w:t>EBU-TECH 3317</w:t>
            </w:r>
            <w:ins w:id="1714" w:author="marc" w:date="2010-12-09T17:49:00Z">
              <w:r w:rsidRPr="00D80070">
                <w:rPr>
                  <w:rFonts w:ascii="Times New Roman" w:hAnsi="Times New Roman"/>
                  <w:sz w:val="20"/>
                  <w:rPrChange w:id="1715" w:author="Nigel Laflin" w:date="2011-04-13T14:09:00Z">
                    <w:rPr>
                      <w:rFonts w:ascii="Times New Roman" w:eastAsia="Times New Roman" w:hAnsi="Times New Roman"/>
                      <w:sz w:val="20"/>
                      <w:szCs w:val="24"/>
                      <w:vertAlign w:val="superscript"/>
                      <w:lang w:val="nl-NL" w:eastAsia="nl-NL"/>
                    </w:rPr>
                  </w:rPrChange>
                </w:rPr>
                <w:t xml:space="preserve"> [1</w:t>
              </w:r>
            </w:ins>
            <w:ins w:id="1716" w:author="marc" w:date="2010-12-09T17:51:00Z">
              <w:r w:rsidRPr="00D80070">
                <w:rPr>
                  <w:rFonts w:ascii="Times New Roman" w:hAnsi="Times New Roman"/>
                  <w:sz w:val="20"/>
                  <w:rPrChange w:id="1717" w:author="Nigel Laflin" w:date="2011-04-13T14:09:00Z">
                    <w:rPr>
                      <w:rFonts w:ascii="Times New Roman" w:eastAsia="Times New Roman" w:hAnsi="Times New Roman"/>
                      <w:sz w:val="20"/>
                      <w:szCs w:val="24"/>
                      <w:vertAlign w:val="superscript"/>
                      <w:lang w:val="nl-NL" w:eastAsia="nl-NL"/>
                    </w:rPr>
                  </w:rPrChange>
                </w:rPr>
                <w:t>8</w:t>
              </w:r>
            </w:ins>
            <w:ins w:id="1718" w:author="marc" w:date="2010-12-09T17:49:00Z">
              <w:r w:rsidRPr="00D80070">
                <w:rPr>
                  <w:rFonts w:ascii="Times New Roman" w:hAnsi="Times New Roman"/>
                  <w:sz w:val="20"/>
                  <w:rPrChange w:id="1719" w:author="Nigel Laflin" w:date="2011-04-13T14:09:00Z">
                    <w:rPr>
                      <w:rFonts w:ascii="Times New Roman" w:eastAsia="Times New Roman" w:hAnsi="Times New Roman"/>
                      <w:sz w:val="20"/>
                      <w:szCs w:val="24"/>
                      <w:vertAlign w:val="superscript"/>
                      <w:lang w:val="nl-NL" w:eastAsia="nl-NL"/>
                    </w:rPr>
                  </w:rPrChange>
                </w:rPr>
                <w:t>]</w:t>
              </w:r>
            </w:ins>
          </w:p>
        </w:tc>
        <w:tc>
          <w:tcPr>
            <w:tcW w:w="1572" w:type="pct"/>
          </w:tcPr>
          <w:p w:rsidR="008451D3" w:rsidRDefault="008451D3" w:rsidP="00CD7A5C">
            <w:pPr>
              <w:pStyle w:val="BodyText"/>
              <w:ind w:left="0" w:firstLine="0"/>
              <w:rPr>
                <w:ins w:id="1720" w:author="Joachim Lehnert" w:date="2011-04-19T09:32:00Z"/>
                <w:rFonts w:ascii="Times New Roman" w:hAnsi="Times New Roman"/>
                <w:sz w:val="20"/>
              </w:rPr>
            </w:pPr>
            <w:ins w:id="1721" w:author="Joachim Lehnert" w:date="2011-04-19T09:32:00Z">
              <w:r w:rsidRPr="00EB6039">
                <w:rPr>
                  <w:rFonts w:ascii="Times New Roman" w:hAnsi="Times New Roman"/>
                  <w:sz w:val="20"/>
                </w:rPr>
                <w:t>ITU GE06 Agreement</w:t>
              </w:r>
              <w:r>
                <w:rPr>
                  <w:rFonts w:ascii="Times New Roman" w:hAnsi="Times New Roman"/>
                  <w:sz w:val="20"/>
                </w:rPr>
                <w:t xml:space="preserve"> [7]</w:t>
              </w:r>
            </w:ins>
          </w:p>
          <w:p w:rsidR="008451D3" w:rsidRPr="00541CF4" w:rsidRDefault="008451D3" w:rsidP="00DC09C6">
            <w:pPr>
              <w:pStyle w:val="BodyText"/>
              <w:ind w:left="0" w:firstLine="0"/>
              <w:rPr>
                <w:ins w:id="1722" w:author="Joachim Lehnert" w:date="2011-04-19T09:32:00Z"/>
                <w:rFonts w:ascii="Times New Roman" w:hAnsi="Times New Roman"/>
                <w:sz w:val="20"/>
              </w:rPr>
            </w:pPr>
            <w:ins w:id="1723" w:author="Joachim Lehnert" w:date="2011-04-19T09:32:00Z">
              <w:r>
                <w:rPr>
                  <w:rFonts w:ascii="Times New Roman" w:hAnsi="Times New Roman"/>
                  <w:sz w:val="20"/>
                </w:rPr>
                <w:t>ITU-R BS.1660 (in progress)</w:t>
              </w:r>
            </w:ins>
          </w:p>
        </w:tc>
        <w:tc>
          <w:tcPr>
            <w:tcW w:w="1572" w:type="pct"/>
          </w:tcPr>
          <w:p w:rsidR="008451D3" w:rsidRPr="00541CF4" w:rsidRDefault="008451D3" w:rsidP="00DC09C6">
            <w:pPr>
              <w:pStyle w:val="BodyText"/>
              <w:ind w:left="0" w:firstLine="0"/>
              <w:rPr>
                <w:ins w:id="1724" w:author="Joachim Lehnert" w:date="2011-04-19T09:30:00Z"/>
                <w:rFonts w:ascii="Times New Roman" w:hAnsi="Times New Roman"/>
                <w:sz w:val="20"/>
              </w:rPr>
            </w:pPr>
          </w:p>
        </w:tc>
      </w:tr>
      <w:tr w:rsidR="008451D3" w:rsidRPr="00CD0041" w:rsidTr="008451D3">
        <w:tc>
          <w:tcPr>
            <w:tcW w:w="446" w:type="pct"/>
          </w:tcPr>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725" w:author="Nigel Laflin" w:date="2011-04-13T14:09:00Z">
                  <w:rPr>
                    <w:rFonts w:ascii="Times New Roman" w:eastAsia="Times New Roman" w:hAnsi="Times New Roman"/>
                    <w:sz w:val="20"/>
                    <w:szCs w:val="24"/>
                    <w:vertAlign w:val="superscript"/>
                    <w:lang w:val="nl-NL" w:eastAsia="nl-NL"/>
                  </w:rPr>
                </w:rPrChange>
              </w:rPr>
              <w:t>compatibility criteria with other systems</w:t>
            </w:r>
          </w:p>
        </w:tc>
        <w:tc>
          <w:tcPr>
            <w:tcW w:w="1410" w:type="pct"/>
          </w:tcPr>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726" w:author="Nigel Laflin" w:date="2011-04-13T14:09:00Z">
                  <w:rPr>
                    <w:rFonts w:ascii="Times New Roman" w:eastAsia="Times New Roman" w:hAnsi="Times New Roman"/>
                    <w:sz w:val="20"/>
                    <w:szCs w:val="24"/>
                    <w:vertAlign w:val="superscript"/>
                    <w:lang w:val="nl-NL" w:eastAsia="nl-NL"/>
                  </w:rPr>
                </w:rPrChange>
              </w:rPr>
              <w:t>ITU GE06 Agreement</w:t>
            </w:r>
            <w:ins w:id="1727" w:author="marc" w:date="2010-12-09T17:49:00Z">
              <w:r w:rsidRPr="00D80070">
                <w:rPr>
                  <w:rFonts w:ascii="Times New Roman" w:hAnsi="Times New Roman"/>
                  <w:sz w:val="20"/>
                  <w:rPrChange w:id="1728" w:author="Nigel Laflin" w:date="2011-04-13T14:09:00Z">
                    <w:rPr>
                      <w:rFonts w:ascii="Times New Roman" w:eastAsia="Times New Roman" w:hAnsi="Times New Roman"/>
                      <w:sz w:val="20"/>
                      <w:szCs w:val="24"/>
                      <w:vertAlign w:val="superscript"/>
                      <w:lang w:val="nl-NL" w:eastAsia="nl-NL"/>
                    </w:rPr>
                  </w:rPrChange>
                </w:rPr>
                <w:t xml:space="preserve"> [7]</w:t>
              </w:r>
            </w:ins>
          </w:p>
        </w:tc>
        <w:tc>
          <w:tcPr>
            <w:tcW w:w="1572" w:type="pct"/>
          </w:tcPr>
          <w:p w:rsidR="008451D3" w:rsidRDefault="008451D3" w:rsidP="00CD7A5C">
            <w:pPr>
              <w:pStyle w:val="BodyText"/>
              <w:ind w:left="0" w:firstLine="0"/>
              <w:rPr>
                <w:ins w:id="1729" w:author="Joachim Lehnert" w:date="2011-04-19T09:32:00Z"/>
                <w:rFonts w:ascii="Times New Roman" w:hAnsi="Times New Roman"/>
                <w:sz w:val="20"/>
              </w:rPr>
            </w:pPr>
            <w:ins w:id="1730" w:author="Joachim Lehnert" w:date="2011-04-19T09:32:00Z">
              <w:r w:rsidRPr="00EB6039">
                <w:rPr>
                  <w:rFonts w:ascii="Times New Roman" w:hAnsi="Times New Roman"/>
                  <w:sz w:val="20"/>
                </w:rPr>
                <w:t>ITU GE06 Agreement</w:t>
              </w:r>
              <w:r>
                <w:rPr>
                  <w:rFonts w:ascii="Times New Roman" w:hAnsi="Times New Roman"/>
                  <w:sz w:val="20"/>
                </w:rPr>
                <w:t xml:space="preserve"> [7]</w:t>
              </w:r>
            </w:ins>
          </w:p>
          <w:p w:rsidR="008451D3" w:rsidRPr="00541CF4" w:rsidRDefault="008451D3" w:rsidP="00DC09C6">
            <w:pPr>
              <w:pStyle w:val="BodyText"/>
              <w:ind w:left="0" w:firstLine="0"/>
              <w:rPr>
                <w:ins w:id="1731" w:author="Joachim Lehnert" w:date="2011-04-19T09:32:00Z"/>
                <w:rFonts w:ascii="Times New Roman" w:hAnsi="Times New Roman"/>
                <w:sz w:val="20"/>
              </w:rPr>
            </w:pPr>
            <w:ins w:id="1732" w:author="Joachim Lehnert" w:date="2011-04-19T09:32:00Z">
              <w:r>
                <w:rPr>
                  <w:rFonts w:ascii="Times New Roman" w:hAnsi="Times New Roman"/>
                  <w:sz w:val="20"/>
                </w:rPr>
                <w:t>ITU-R BS.1660 (in progress)</w:t>
              </w:r>
            </w:ins>
          </w:p>
        </w:tc>
        <w:tc>
          <w:tcPr>
            <w:tcW w:w="1572" w:type="pct"/>
          </w:tcPr>
          <w:p w:rsidR="008451D3" w:rsidRPr="00541CF4" w:rsidRDefault="008451D3" w:rsidP="00DC09C6">
            <w:pPr>
              <w:pStyle w:val="BodyText"/>
              <w:ind w:left="0" w:firstLine="0"/>
              <w:rPr>
                <w:ins w:id="1733" w:author="Joachim Lehnert" w:date="2011-04-19T09:30:00Z"/>
                <w:rFonts w:ascii="Times New Roman" w:hAnsi="Times New Roman"/>
                <w:sz w:val="20"/>
              </w:rPr>
            </w:pPr>
          </w:p>
        </w:tc>
      </w:tr>
      <w:tr w:rsidR="008451D3" w:rsidRPr="00CD0041" w:rsidTr="008451D3">
        <w:tc>
          <w:tcPr>
            <w:tcW w:w="446" w:type="pct"/>
          </w:tcPr>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734" w:author="Nigel Laflin" w:date="2011-04-13T14:09:00Z">
                  <w:rPr>
                    <w:rFonts w:ascii="Times New Roman" w:eastAsia="Times New Roman" w:hAnsi="Times New Roman"/>
                    <w:sz w:val="20"/>
                    <w:szCs w:val="24"/>
                    <w:vertAlign w:val="superscript"/>
                    <w:lang w:val="nl-NL" w:eastAsia="nl-NL"/>
                  </w:rPr>
                </w:rPrChange>
              </w:rPr>
              <w:t>international agreements</w:t>
            </w:r>
          </w:p>
        </w:tc>
        <w:tc>
          <w:tcPr>
            <w:tcW w:w="1410" w:type="pct"/>
          </w:tcPr>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735" w:author="Nigel Laflin" w:date="2011-04-13T14:09:00Z">
                  <w:rPr>
                    <w:rFonts w:ascii="Times New Roman" w:eastAsia="Times New Roman" w:hAnsi="Times New Roman"/>
                    <w:sz w:val="20"/>
                    <w:szCs w:val="24"/>
                    <w:vertAlign w:val="superscript"/>
                    <w:lang w:val="nl-NL" w:eastAsia="nl-NL"/>
                  </w:rPr>
                </w:rPrChange>
              </w:rPr>
              <w:t>ITU GE06 Agreement</w:t>
            </w:r>
            <w:ins w:id="1736" w:author="marc" w:date="2010-12-09T17:49:00Z">
              <w:r w:rsidRPr="00D80070">
                <w:rPr>
                  <w:rFonts w:ascii="Times New Roman" w:hAnsi="Times New Roman"/>
                  <w:sz w:val="20"/>
                  <w:rPrChange w:id="1737" w:author="Nigel Laflin" w:date="2011-04-13T14:09:00Z">
                    <w:rPr>
                      <w:rFonts w:ascii="Times New Roman" w:eastAsia="Times New Roman" w:hAnsi="Times New Roman"/>
                      <w:sz w:val="20"/>
                      <w:szCs w:val="24"/>
                      <w:vertAlign w:val="superscript"/>
                      <w:lang w:val="nl-NL" w:eastAsia="nl-NL"/>
                    </w:rPr>
                  </w:rPrChange>
                </w:rPr>
                <w:t xml:space="preserve"> [7]</w:t>
              </w:r>
            </w:ins>
          </w:p>
        </w:tc>
        <w:tc>
          <w:tcPr>
            <w:tcW w:w="1572" w:type="pct"/>
          </w:tcPr>
          <w:p w:rsidR="008451D3" w:rsidRPr="00541CF4" w:rsidRDefault="008451D3" w:rsidP="00DC09C6">
            <w:pPr>
              <w:pStyle w:val="BodyText"/>
              <w:ind w:left="0" w:firstLine="0"/>
              <w:rPr>
                <w:ins w:id="1738" w:author="Joachim Lehnert" w:date="2011-04-19T09:32:00Z"/>
                <w:rFonts w:ascii="Times New Roman" w:hAnsi="Times New Roman"/>
                <w:sz w:val="20"/>
              </w:rPr>
            </w:pPr>
            <w:ins w:id="1739" w:author="Joachim Lehnert" w:date="2011-04-19T09:32:00Z">
              <w:r w:rsidRPr="00EB6039">
                <w:rPr>
                  <w:rFonts w:ascii="Times New Roman" w:hAnsi="Times New Roman"/>
                  <w:sz w:val="20"/>
                </w:rPr>
                <w:t>ITU GE06 Agreement</w:t>
              </w:r>
              <w:r>
                <w:rPr>
                  <w:rFonts w:ascii="Times New Roman" w:hAnsi="Times New Roman"/>
                  <w:sz w:val="20"/>
                </w:rPr>
                <w:t xml:space="preserve"> [7]</w:t>
              </w:r>
            </w:ins>
          </w:p>
        </w:tc>
        <w:tc>
          <w:tcPr>
            <w:tcW w:w="1572" w:type="pct"/>
          </w:tcPr>
          <w:p w:rsidR="008451D3" w:rsidRPr="00541CF4" w:rsidRDefault="008451D3" w:rsidP="00DC09C6">
            <w:pPr>
              <w:pStyle w:val="BodyText"/>
              <w:ind w:left="0" w:firstLine="0"/>
              <w:rPr>
                <w:ins w:id="1740" w:author="Joachim Lehnert" w:date="2011-04-19T09:30:00Z"/>
                <w:rFonts w:ascii="Times New Roman" w:hAnsi="Times New Roman"/>
                <w:sz w:val="20"/>
              </w:rPr>
            </w:pPr>
          </w:p>
        </w:tc>
      </w:tr>
      <w:tr w:rsidR="008451D3" w:rsidRPr="00CD0041" w:rsidTr="008451D3">
        <w:tc>
          <w:tcPr>
            <w:tcW w:w="446" w:type="pct"/>
          </w:tcPr>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741" w:author="Nigel Laflin" w:date="2011-04-13T14:09:00Z">
                  <w:rPr>
                    <w:rFonts w:ascii="Times New Roman" w:eastAsia="Times New Roman" w:hAnsi="Times New Roman"/>
                    <w:sz w:val="20"/>
                    <w:szCs w:val="24"/>
                    <w:vertAlign w:val="superscript"/>
                    <w:lang w:val="nl-NL" w:eastAsia="nl-NL"/>
                  </w:rPr>
                </w:rPrChange>
              </w:rPr>
              <w:t>standardized in Europe</w:t>
            </w:r>
          </w:p>
        </w:tc>
        <w:tc>
          <w:tcPr>
            <w:tcW w:w="1410" w:type="pct"/>
          </w:tcPr>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742" w:author="Nigel Laflin" w:date="2011-04-13T14:09:00Z">
                  <w:rPr>
                    <w:rFonts w:ascii="Times New Roman" w:eastAsia="Times New Roman" w:hAnsi="Times New Roman"/>
                    <w:sz w:val="20"/>
                    <w:szCs w:val="24"/>
                    <w:vertAlign w:val="superscript"/>
                    <w:lang w:val="nl-NL" w:eastAsia="nl-NL"/>
                  </w:rPr>
                </w:rPrChange>
              </w:rPr>
              <w:t>ETSI EN 300 401</w:t>
            </w:r>
            <w:ins w:id="1743" w:author="marc" w:date="2010-12-09T17:49:00Z">
              <w:r w:rsidRPr="00D80070">
                <w:rPr>
                  <w:rFonts w:ascii="Times New Roman" w:hAnsi="Times New Roman"/>
                  <w:sz w:val="20"/>
                  <w:rPrChange w:id="1744" w:author="Nigel Laflin" w:date="2011-04-13T14:09:00Z">
                    <w:rPr>
                      <w:rFonts w:ascii="Times New Roman" w:eastAsia="Times New Roman" w:hAnsi="Times New Roman"/>
                      <w:sz w:val="20"/>
                      <w:szCs w:val="24"/>
                      <w:vertAlign w:val="superscript"/>
                      <w:lang w:val="nl-NL" w:eastAsia="nl-NL"/>
                    </w:rPr>
                  </w:rPrChange>
                </w:rPr>
                <w:t xml:space="preserve"> [1</w:t>
              </w:r>
            </w:ins>
            <w:ins w:id="1745" w:author="marc" w:date="2010-12-09T17:51:00Z">
              <w:r w:rsidRPr="00D80070">
                <w:rPr>
                  <w:rFonts w:ascii="Times New Roman" w:hAnsi="Times New Roman"/>
                  <w:sz w:val="20"/>
                  <w:rPrChange w:id="1746" w:author="Nigel Laflin" w:date="2011-04-13T14:09:00Z">
                    <w:rPr>
                      <w:rFonts w:ascii="Times New Roman" w:eastAsia="Times New Roman" w:hAnsi="Times New Roman"/>
                      <w:sz w:val="20"/>
                      <w:szCs w:val="24"/>
                      <w:vertAlign w:val="superscript"/>
                      <w:lang w:val="nl-NL" w:eastAsia="nl-NL"/>
                    </w:rPr>
                  </w:rPrChange>
                </w:rPr>
                <w:t>9</w:t>
              </w:r>
            </w:ins>
            <w:ins w:id="1747" w:author="marc" w:date="2010-12-09T17:49:00Z">
              <w:r w:rsidRPr="00D80070">
                <w:rPr>
                  <w:rFonts w:ascii="Times New Roman" w:hAnsi="Times New Roman"/>
                  <w:sz w:val="20"/>
                  <w:rPrChange w:id="1748" w:author="Nigel Laflin" w:date="2011-04-13T14:09:00Z">
                    <w:rPr>
                      <w:rFonts w:ascii="Times New Roman" w:eastAsia="Times New Roman" w:hAnsi="Times New Roman"/>
                      <w:sz w:val="20"/>
                      <w:szCs w:val="24"/>
                      <w:vertAlign w:val="superscript"/>
                      <w:lang w:val="nl-NL" w:eastAsia="nl-NL"/>
                    </w:rPr>
                  </w:rPrChange>
                </w:rPr>
                <w:t>]</w:t>
              </w:r>
            </w:ins>
          </w:p>
        </w:tc>
        <w:tc>
          <w:tcPr>
            <w:tcW w:w="1572" w:type="pct"/>
          </w:tcPr>
          <w:p w:rsidR="008451D3" w:rsidRPr="00541CF4" w:rsidRDefault="008451D3" w:rsidP="00DC09C6">
            <w:pPr>
              <w:pStyle w:val="BodyText"/>
              <w:ind w:left="0" w:firstLine="0"/>
              <w:rPr>
                <w:ins w:id="1749" w:author="Joachim Lehnert" w:date="2011-04-19T09:32:00Z"/>
                <w:rFonts w:ascii="Times New Roman" w:hAnsi="Times New Roman"/>
                <w:sz w:val="20"/>
              </w:rPr>
            </w:pPr>
            <w:ins w:id="1750" w:author="Joachim Lehnert" w:date="2011-04-19T09:32:00Z">
              <w:r w:rsidRPr="00792D29">
                <w:rPr>
                  <w:rFonts w:ascii="Times New Roman" w:hAnsi="Times New Roman"/>
                  <w:sz w:val="20"/>
                </w:rPr>
                <w:t>ETSI ES 201 980</w:t>
              </w:r>
              <w:r>
                <w:rPr>
                  <w:rFonts w:ascii="Times New Roman" w:hAnsi="Times New Roman"/>
                  <w:sz w:val="20"/>
                </w:rPr>
                <w:t xml:space="preserve"> [10]</w:t>
              </w:r>
            </w:ins>
          </w:p>
        </w:tc>
        <w:tc>
          <w:tcPr>
            <w:tcW w:w="1572" w:type="pct"/>
          </w:tcPr>
          <w:p w:rsidR="008451D3" w:rsidRPr="00541CF4" w:rsidRDefault="008451D3" w:rsidP="00DC09C6">
            <w:pPr>
              <w:pStyle w:val="BodyText"/>
              <w:ind w:left="0" w:firstLine="0"/>
              <w:rPr>
                <w:ins w:id="1751" w:author="Joachim Lehnert" w:date="2011-04-19T09:30:00Z"/>
                <w:rFonts w:ascii="Times New Roman" w:hAnsi="Times New Roman"/>
                <w:sz w:val="20"/>
              </w:rPr>
            </w:pPr>
          </w:p>
        </w:tc>
      </w:tr>
      <w:tr w:rsidR="008451D3" w:rsidRPr="00CD0041" w:rsidTr="008451D3">
        <w:tc>
          <w:tcPr>
            <w:tcW w:w="446" w:type="pct"/>
          </w:tcPr>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752" w:author="Nigel Laflin" w:date="2011-04-13T14:09:00Z">
                  <w:rPr>
                    <w:rFonts w:ascii="Times New Roman" w:eastAsia="Times New Roman" w:hAnsi="Times New Roman"/>
                    <w:sz w:val="20"/>
                    <w:szCs w:val="24"/>
                    <w:vertAlign w:val="superscript"/>
                    <w:lang w:val="nl-NL" w:eastAsia="nl-NL"/>
                  </w:rPr>
                </w:rPrChange>
              </w:rPr>
              <w:t>support</w:t>
            </w:r>
          </w:p>
        </w:tc>
        <w:tc>
          <w:tcPr>
            <w:tcW w:w="1410" w:type="pct"/>
          </w:tcPr>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753" w:author="Nigel Laflin" w:date="2011-04-13T14:09:00Z">
                  <w:rPr>
                    <w:rFonts w:ascii="Times New Roman" w:eastAsia="Times New Roman" w:hAnsi="Times New Roman"/>
                    <w:sz w:val="20"/>
                    <w:szCs w:val="24"/>
                    <w:vertAlign w:val="superscript"/>
                    <w:lang w:val="nl-NL" w:eastAsia="nl-NL"/>
                  </w:rPr>
                </w:rPrChange>
              </w:rPr>
              <w:t>broadcasters, manufacturers, regulators</w:t>
            </w:r>
          </w:p>
        </w:tc>
        <w:tc>
          <w:tcPr>
            <w:tcW w:w="1572" w:type="pct"/>
          </w:tcPr>
          <w:p w:rsidR="008451D3" w:rsidRPr="00541CF4" w:rsidRDefault="008451D3" w:rsidP="00DC09C6">
            <w:pPr>
              <w:pStyle w:val="BodyText"/>
              <w:ind w:left="0" w:firstLine="0"/>
              <w:rPr>
                <w:ins w:id="1754" w:author="Joachim Lehnert" w:date="2011-04-19T09:32:00Z"/>
                <w:rFonts w:ascii="Times New Roman" w:hAnsi="Times New Roman"/>
                <w:sz w:val="20"/>
              </w:rPr>
            </w:pPr>
            <w:ins w:id="1755" w:author="Joachim Lehnert" w:date="2011-04-19T09:32:00Z">
              <w:r w:rsidRPr="00DC09C6">
                <w:rPr>
                  <w:rFonts w:ascii="Times New Roman" w:hAnsi="Times New Roman"/>
                  <w:sz w:val="20"/>
                </w:rPr>
                <w:t xml:space="preserve">successful trials in </w:t>
              </w:r>
              <w:smartTag w:uri="urn:schemas-microsoft-com:office:smarttags" w:element="country-region">
                <w:smartTag w:uri="urn:schemas-microsoft-com:office:smarttags" w:element="place">
                  <w:r w:rsidRPr="00DC09C6">
                    <w:rPr>
                      <w:rFonts w:ascii="Times New Roman" w:hAnsi="Times New Roman"/>
                      <w:sz w:val="20"/>
                    </w:rPr>
                    <w:t>Germany</w:t>
                  </w:r>
                </w:smartTag>
              </w:smartTag>
            </w:ins>
          </w:p>
        </w:tc>
        <w:tc>
          <w:tcPr>
            <w:tcW w:w="1572" w:type="pct"/>
          </w:tcPr>
          <w:p w:rsidR="008451D3" w:rsidRPr="00541CF4" w:rsidRDefault="008451D3" w:rsidP="00DC09C6">
            <w:pPr>
              <w:pStyle w:val="BodyText"/>
              <w:ind w:left="0" w:firstLine="0"/>
              <w:rPr>
                <w:ins w:id="1756" w:author="Joachim Lehnert" w:date="2011-04-19T09:30:00Z"/>
                <w:rFonts w:ascii="Times New Roman" w:hAnsi="Times New Roman"/>
                <w:sz w:val="20"/>
              </w:rPr>
            </w:pPr>
          </w:p>
        </w:tc>
      </w:tr>
      <w:tr w:rsidR="008451D3" w:rsidRPr="00CD0041" w:rsidTr="008451D3">
        <w:tc>
          <w:tcPr>
            <w:tcW w:w="446" w:type="pct"/>
          </w:tcPr>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757" w:author="Nigel Laflin" w:date="2011-04-13T14:09:00Z">
                  <w:rPr>
                    <w:rFonts w:ascii="Times New Roman" w:eastAsia="Times New Roman" w:hAnsi="Times New Roman"/>
                    <w:sz w:val="20"/>
                    <w:szCs w:val="24"/>
                    <w:vertAlign w:val="superscript"/>
                    <w:lang w:val="nl-NL" w:eastAsia="nl-NL"/>
                  </w:rPr>
                </w:rPrChange>
              </w:rPr>
              <w:t xml:space="preserve">other </w:t>
            </w:r>
            <w:r w:rsidRPr="00D80070">
              <w:rPr>
                <w:rFonts w:ascii="Times New Roman" w:hAnsi="Times New Roman"/>
                <w:sz w:val="20"/>
                <w:rPrChange w:id="1758" w:author="Nigel Laflin" w:date="2011-04-13T14:09:00Z">
                  <w:rPr>
                    <w:rFonts w:ascii="Times New Roman" w:eastAsia="Times New Roman" w:hAnsi="Times New Roman"/>
                    <w:sz w:val="20"/>
                    <w:szCs w:val="24"/>
                    <w:vertAlign w:val="superscript"/>
                    <w:lang w:val="nl-NL" w:eastAsia="nl-NL"/>
                  </w:rPr>
                </w:rPrChange>
              </w:rPr>
              <w:lastRenderedPageBreak/>
              <w:t>frequency band(s)</w:t>
            </w:r>
          </w:p>
        </w:tc>
        <w:tc>
          <w:tcPr>
            <w:tcW w:w="1410" w:type="pct"/>
          </w:tcPr>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759" w:author="Nigel Laflin" w:date="2011-04-13T14:09:00Z">
                  <w:rPr>
                    <w:rFonts w:ascii="Times New Roman" w:eastAsia="Times New Roman" w:hAnsi="Times New Roman"/>
                    <w:sz w:val="20"/>
                    <w:szCs w:val="24"/>
                    <w:vertAlign w:val="superscript"/>
                    <w:lang w:val="nl-NL" w:eastAsia="nl-NL"/>
                  </w:rPr>
                </w:rPrChange>
              </w:rPr>
              <w:lastRenderedPageBreak/>
              <w:t>L-Band</w:t>
            </w:r>
          </w:p>
        </w:tc>
        <w:tc>
          <w:tcPr>
            <w:tcW w:w="1572" w:type="pct"/>
          </w:tcPr>
          <w:p w:rsidR="008451D3" w:rsidRPr="00541CF4" w:rsidRDefault="008451D3" w:rsidP="00DC09C6">
            <w:pPr>
              <w:pStyle w:val="BodyText"/>
              <w:ind w:left="0" w:firstLine="0"/>
              <w:rPr>
                <w:ins w:id="1760" w:author="Joachim Lehnert" w:date="2011-04-19T09:32:00Z"/>
                <w:rFonts w:ascii="Times New Roman" w:hAnsi="Times New Roman"/>
                <w:sz w:val="20"/>
              </w:rPr>
            </w:pPr>
            <w:ins w:id="1761" w:author="Joachim Lehnert" w:date="2011-04-19T09:32:00Z">
              <w:r w:rsidRPr="00DC09C6">
                <w:rPr>
                  <w:rFonts w:ascii="Times New Roman" w:hAnsi="Times New Roman"/>
                  <w:sz w:val="20"/>
                </w:rPr>
                <w:t>LF/MF/HF, VHF Bands I and II</w:t>
              </w:r>
            </w:ins>
          </w:p>
        </w:tc>
        <w:tc>
          <w:tcPr>
            <w:tcW w:w="1572" w:type="pct"/>
          </w:tcPr>
          <w:p w:rsidR="008451D3" w:rsidRPr="00541CF4" w:rsidRDefault="008451D3" w:rsidP="00DC09C6">
            <w:pPr>
              <w:pStyle w:val="BodyText"/>
              <w:ind w:left="0" w:firstLine="0"/>
              <w:rPr>
                <w:ins w:id="1762" w:author="Joachim Lehnert" w:date="2011-04-19T09:30:00Z"/>
                <w:rFonts w:ascii="Times New Roman" w:hAnsi="Times New Roman"/>
                <w:sz w:val="20"/>
              </w:rPr>
            </w:pPr>
          </w:p>
        </w:tc>
      </w:tr>
      <w:tr w:rsidR="008451D3" w:rsidRPr="00CD0041" w:rsidTr="008451D3">
        <w:tc>
          <w:tcPr>
            <w:tcW w:w="446" w:type="pct"/>
          </w:tcPr>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763" w:author="Nigel Laflin" w:date="2011-04-13T14:09:00Z">
                  <w:rPr>
                    <w:rFonts w:ascii="Times New Roman" w:eastAsia="Times New Roman" w:hAnsi="Times New Roman"/>
                    <w:sz w:val="20"/>
                    <w:szCs w:val="24"/>
                    <w:vertAlign w:val="superscript"/>
                    <w:lang w:val="nl-NL" w:eastAsia="nl-NL"/>
                  </w:rPr>
                </w:rPrChange>
              </w:rPr>
              <w:lastRenderedPageBreak/>
              <w:t>network topology</w:t>
            </w:r>
          </w:p>
        </w:tc>
        <w:tc>
          <w:tcPr>
            <w:tcW w:w="1410" w:type="pct"/>
          </w:tcPr>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764" w:author="Nigel Laflin" w:date="2011-04-13T14:09:00Z">
                  <w:rPr>
                    <w:rFonts w:ascii="Times New Roman" w:eastAsia="Times New Roman" w:hAnsi="Times New Roman"/>
                    <w:sz w:val="20"/>
                    <w:szCs w:val="24"/>
                    <w:vertAlign w:val="superscript"/>
                    <w:lang w:val="nl-NL" w:eastAsia="nl-NL"/>
                  </w:rPr>
                </w:rPrChange>
              </w:rPr>
              <w:t>- SFN</w:t>
            </w:r>
          </w:p>
          <w:p w:rsidR="008451D3" w:rsidRPr="00CD0041" w:rsidRDefault="00D80070" w:rsidP="00DC09C6">
            <w:pPr>
              <w:pStyle w:val="BodyText"/>
              <w:ind w:left="0" w:firstLine="0"/>
              <w:rPr>
                <w:rFonts w:ascii="Times New Roman" w:hAnsi="Times New Roman"/>
                <w:sz w:val="20"/>
              </w:rPr>
            </w:pPr>
            <w:r w:rsidRPr="00D80070">
              <w:rPr>
                <w:rFonts w:ascii="Times New Roman" w:hAnsi="Times New Roman"/>
                <w:sz w:val="20"/>
                <w:rPrChange w:id="1765" w:author="Nigel Laflin" w:date="2011-04-13T14:09:00Z">
                  <w:rPr>
                    <w:rFonts w:ascii="Times New Roman" w:eastAsia="Times New Roman" w:hAnsi="Times New Roman"/>
                    <w:sz w:val="20"/>
                    <w:szCs w:val="24"/>
                    <w:vertAlign w:val="superscript"/>
                    <w:lang w:val="nl-NL" w:eastAsia="nl-NL"/>
                  </w:rPr>
                </w:rPrChange>
              </w:rPr>
              <w:t>- MFN possible</w:t>
            </w:r>
          </w:p>
        </w:tc>
        <w:tc>
          <w:tcPr>
            <w:tcW w:w="1572" w:type="pct"/>
          </w:tcPr>
          <w:p w:rsidR="008451D3" w:rsidRPr="00541CF4" w:rsidRDefault="008451D3" w:rsidP="00DC09C6">
            <w:pPr>
              <w:pStyle w:val="BodyText"/>
              <w:ind w:left="0" w:firstLine="0"/>
              <w:rPr>
                <w:ins w:id="1766" w:author="Joachim Lehnert" w:date="2011-04-19T09:32:00Z"/>
                <w:rFonts w:ascii="Times New Roman" w:hAnsi="Times New Roman"/>
                <w:sz w:val="20"/>
              </w:rPr>
            </w:pPr>
            <w:ins w:id="1767" w:author="Joachim Lehnert" w:date="2011-04-19T09:32:00Z">
              <w:r w:rsidRPr="00DC09C6">
                <w:rPr>
                  <w:rFonts w:ascii="Times New Roman" w:hAnsi="Times New Roman"/>
                  <w:sz w:val="20"/>
                  <w:lang w:val="fr-FR"/>
                </w:rPr>
                <w:t xml:space="preserve">SFN, </w:t>
              </w:r>
              <w:proofErr w:type="spellStart"/>
              <w:r w:rsidRPr="00DC09C6">
                <w:rPr>
                  <w:rFonts w:ascii="Times New Roman" w:hAnsi="Times New Roman"/>
                  <w:sz w:val="20"/>
                  <w:lang w:val="fr-FR"/>
                </w:rPr>
                <w:t>synchronous</w:t>
              </w:r>
              <w:proofErr w:type="spellEnd"/>
              <w:r w:rsidRPr="00DC09C6">
                <w:rPr>
                  <w:rFonts w:ascii="Times New Roman" w:hAnsi="Times New Roman"/>
                  <w:sz w:val="20"/>
                  <w:lang w:val="fr-FR"/>
                </w:rPr>
                <w:t xml:space="preserve"> MFN, non-</w:t>
              </w:r>
              <w:proofErr w:type="spellStart"/>
              <w:r w:rsidRPr="00DC09C6">
                <w:rPr>
                  <w:rFonts w:ascii="Times New Roman" w:hAnsi="Times New Roman"/>
                  <w:sz w:val="20"/>
                  <w:lang w:val="fr-FR"/>
                </w:rPr>
                <w:t>synchronous</w:t>
              </w:r>
              <w:proofErr w:type="spellEnd"/>
              <w:r w:rsidRPr="00DC09C6">
                <w:rPr>
                  <w:rFonts w:ascii="Times New Roman" w:hAnsi="Times New Roman"/>
                  <w:sz w:val="20"/>
                  <w:lang w:val="fr-FR"/>
                </w:rPr>
                <w:t xml:space="preserve"> MFN</w:t>
              </w:r>
            </w:ins>
          </w:p>
        </w:tc>
        <w:tc>
          <w:tcPr>
            <w:tcW w:w="1572" w:type="pct"/>
          </w:tcPr>
          <w:p w:rsidR="008451D3" w:rsidRPr="00541CF4" w:rsidRDefault="008451D3" w:rsidP="00DC09C6">
            <w:pPr>
              <w:pStyle w:val="BodyText"/>
              <w:ind w:left="0" w:firstLine="0"/>
              <w:rPr>
                <w:ins w:id="1768" w:author="Joachim Lehnert" w:date="2011-04-19T09:30:00Z"/>
                <w:rFonts w:ascii="Times New Roman" w:hAnsi="Times New Roman"/>
                <w:sz w:val="20"/>
              </w:rPr>
            </w:pPr>
          </w:p>
        </w:tc>
      </w:tr>
    </w:tbl>
    <w:p w:rsidR="00DC09C6" w:rsidRPr="00CD0041" w:rsidRDefault="00D80070" w:rsidP="00DC09C6">
      <w:pPr>
        <w:pStyle w:val="Caption"/>
        <w:numPr>
          <w:ins w:id="1769" w:author="marc" w:date="2010-12-09T17:24:00Z"/>
        </w:numPr>
        <w:rPr>
          <w:ins w:id="1770" w:author="marc" w:date="2010-12-09T17:24:00Z"/>
          <w:rFonts w:cs="Times New Roman"/>
          <w:szCs w:val="20"/>
        </w:rPr>
      </w:pPr>
      <w:ins w:id="1771" w:author="marc" w:date="2010-12-09T17:24:00Z">
        <w:r w:rsidRPr="00D80070">
          <w:rPr>
            <w:rFonts w:cs="Times New Roman"/>
            <w:szCs w:val="20"/>
            <w:rPrChange w:id="1772" w:author="Nigel Laflin" w:date="2011-04-13T14:09:00Z">
              <w:rPr>
                <w:rFonts w:ascii="Arial" w:eastAsia="MS Mincho" w:hAnsi="Arial" w:cs="Times New Roman"/>
                <w:b w:val="0"/>
                <w:bCs w:val="0"/>
                <w:sz w:val="24"/>
                <w:szCs w:val="20"/>
                <w:vertAlign w:val="superscript"/>
                <w:lang w:val="nl-NL" w:eastAsia="nl-NL"/>
              </w:rPr>
            </w:rPrChange>
          </w:rPr>
          <w:t>Table 4: Title</w:t>
        </w:r>
      </w:ins>
    </w:p>
    <w:p w:rsidR="00DC09C6" w:rsidRPr="00CD0041" w:rsidRDefault="00D80070" w:rsidP="00EB6039">
      <w:pPr>
        <w:pStyle w:val="ECCAnnexheading2"/>
        <w:rPr>
          <w:lang w:val="en-GB"/>
          <w:rPrChange w:id="1773" w:author="Nigel Laflin" w:date="2011-04-13T14:09:00Z">
            <w:rPr/>
          </w:rPrChange>
        </w:rPr>
      </w:pPr>
      <w:r w:rsidRPr="00D80070">
        <w:rPr>
          <w:lang w:val="en-GB"/>
          <w:rPrChange w:id="1774" w:author="Nigel Laflin" w:date="2011-04-13T14:09:00Z">
            <w:rPr>
              <w:rFonts w:ascii="Arial" w:eastAsia="MS Mincho" w:hAnsi="Arial"/>
              <w:b w:val="0"/>
              <w:sz w:val="24"/>
              <w:szCs w:val="20"/>
              <w:vertAlign w:val="superscript"/>
              <w:lang w:val="nl-NL" w:eastAsia="nl-NL"/>
            </w:rPr>
          </w:rPrChange>
        </w:rPr>
        <w:t>L-Band (1452 - 1479.5 MHz)</w:t>
      </w:r>
    </w:p>
    <w:p w:rsidR="00D80070" w:rsidRDefault="00DC09C6" w:rsidP="00D80070">
      <w:pPr>
        <w:pStyle w:val="ECCParagraph"/>
        <w:pPrChange w:id="1775" w:author="marc" w:date="2010-12-09T17:26:00Z">
          <w:pPr>
            <w:pStyle w:val="Textvorlage"/>
          </w:pPr>
        </w:pPrChange>
      </w:pPr>
      <w:r w:rsidRPr="00DB536D">
        <w:t xml:space="preserve">L Band, the frequency band 1452 and 1479.5 MHz </w:t>
      </w:r>
      <w:r w:rsidRPr="00CD0041">
        <w:t>has been planned for T-DAB. However, when compared with Band III the wave propagation conditions are more challenging from a network planning point of view. As a consequence, one of the main issues with L-band is the need for denser networks to achieve comparable coverage.</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Change w:id="1776" w:author="marc" w:date="2010-12-09T17:30:00Z">
          <w:tblPr>
            <w:tblW w:w="4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PrChange>
      </w:tblPr>
      <w:tblGrid>
        <w:gridCol w:w="2448"/>
        <w:gridCol w:w="7380"/>
        <w:tblGridChange w:id="1777">
          <w:tblGrid>
            <w:gridCol w:w="1836"/>
            <w:gridCol w:w="2410"/>
            <w:gridCol w:w="5402"/>
          </w:tblGrid>
        </w:tblGridChange>
      </w:tblGrid>
      <w:tr w:rsidR="00DC09C6" w:rsidRPr="00CD0041" w:rsidTr="00EB6039">
        <w:trPr>
          <w:trPrChange w:id="1778" w:author="marc" w:date="2010-12-09T17:30:00Z">
            <w:trPr>
              <w:gridAfter w:val="0"/>
            </w:trPr>
          </w:trPrChange>
        </w:trPr>
        <w:tc>
          <w:tcPr>
            <w:tcW w:w="2448" w:type="dxa"/>
            <w:shd w:val="clear" w:color="auto" w:fill="E0E0E0"/>
            <w:tcPrChange w:id="1779" w:author="marc" w:date="2010-12-09T17:30:00Z">
              <w:tcPr>
                <w:tcW w:w="1836" w:type="dxa"/>
              </w:tcPr>
            </w:tcPrChange>
          </w:tcPr>
          <w:p w:rsidR="00D80070" w:rsidRDefault="00DC09C6" w:rsidP="00D80070">
            <w:pPr>
              <w:pStyle w:val="BodyText"/>
              <w:jc w:val="center"/>
              <w:rPr>
                <w:rFonts w:ascii="Times New Roman" w:hAnsi="Times New Roman"/>
                <w:b/>
                <w:bCs/>
                <w:sz w:val="20"/>
              </w:rPr>
              <w:pPrChange w:id="1780" w:author="marc" w:date="2010-12-09T17:27:00Z">
                <w:pPr>
                  <w:pStyle w:val="BodyText"/>
                </w:pPr>
              </w:pPrChange>
            </w:pPr>
            <w:r w:rsidRPr="00CD0041">
              <w:rPr>
                <w:rFonts w:ascii="Times New Roman" w:hAnsi="Times New Roman"/>
                <w:b/>
                <w:sz w:val="20"/>
              </w:rPr>
              <w:t>L-Band</w:t>
            </w:r>
          </w:p>
        </w:tc>
        <w:tc>
          <w:tcPr>
            <w:tcW w:w="7380" w:type="dxa"/>
            <w:shd w:val="clear" w:color="auto" w:fill="E0E0E0"/>
            <w:tcPrChange w:id="1781" w:author="marc" w:date="2010-12-09T17:30:00Z">
              <w:tcPr>
                <w:tcW w:w="2410" w:type="dxa"/>
              </w:tcPr>
            </w:tcPrChange>
          </w:tcPr>
          <w:p w:rsidR="00D80070" w:rsidRDefault="00DC09C6" w:rsidP="00D80070">
            <w:pPr>
              <w:pStyle w:val="BodyText"/>
              <w:jc w:val="center"/>
              <w:rPr>
                <w:rFonts w:ascii="Times New Roman" w:hAnsi="Times New Roman"/>
                <w:b/>
                <w:sz w:val="20"/>
              </w:rPr>
              <w:pPrChange w:id="1782" w:author="marc" w:date="2010-12-09T17:27:00Z">
                <w:pPr>
                  <w:pStyle w:val="BodyText"/>
                </w:pPr>
              </w:pPrChange>
            </w:pPr>
            <w:r w:rsidRPr="00CD0041">
              <w:rPr>
                <w:rFonts w:ascii="Times New Roman" w:hAnsi="Times New Roman"/>
                <w:b/>
                <w:sz w:val="20"/>
              </w:rPr>
              <w:t>DAB</w:t>
            </w:r>
          </w:p>
        </w:tc>
      </w:tr>
      <w:tr w:rsidR="00DC09C6" w:rsidRPr="00CD0041" w:rsidTr="00EB6039">
        <w:trPr>
          <w:trPrChange w:id="1783" w:author="marc" w:date="2010-12-09T17:30:00Z">
            <w:trPr>
              <w:gridAfter w:val="0"/>
            </w:trPr>
          </w:trPrChange>
        </w:trPr>
        <w:tc>
          <w:tcPr>
            <w:tcW w:w="2448" w:type="dxa"/>
            <w:tcPrChange w:id="1784" w:author="marc" w:date="2010-12-09T17:30:00Z">
              <w:tcPr>
                <w:tcW w:w="1836" w:type="dxa"/>
              </w:tcPr>
            </w:tcPrChange>
          </w:tcPr>
          <w:p w:rsidR="00DC09C6" w:rsidRPr="00CD0041" w:rsidRDefault="00D80070" w:rsidP="00DC09C6">
            <w:pPr>
              <w:pStyle w:val="BodyText"/>
              <w:rPr>
                <w:rFonts w:ascii="Times New Roman" w:hAnsi="Times New Roman"/>
                <w:sz w:val="20"/>
                <w:rPrChange w:id="1785" w:author="Nigel Laflin" w:date="2011-04-13T14:09:00Z">
                  <w:rPr>
                    <w:rFonts w:cs="Arial"/>
                    <w:sz w:val="20"/>
                  </w:rPr>
                </w:rPrChange>
              </w:rPr>
            </w:pPr>
            <w:r w:rsidRPr="00D80070">
              <w:rPr>
                <w:rFonts w:ascii="Times New Roman" w:hAnsi="Times New Roman"/>
                <w:sz w:val="20"/>
                <w:rPrChange w:id="1786" w:author="Nigel Laflin" w:date="2011-04-13T14:09:00Z">
                  <w:rPr>
                    <w:rFonts w:cs="Arial"/>
                    <w:i/>
                    <w:iCs/>
                    <w:sz w:val="20"/>
                    <w:vertAlign w:val="superscript"/>
                  </w:rPr>
                </w:rPrChange>
              </w:rPr>
              <w:t>functionality</w:t>
            </w:r>
          </w:p>
        </w:tc>
        <w:tc>
          <w:tcPr>
            <w:tcW w:w="7380" w:type="dxa"/>
            <w:tcPrChange w:id="1787" w:author="marc" w:date="2010-12-09T17:30:00Z">
              <w:tcPr>
                <w:tcW w:w="2410" w:type="dxa"/>
              </w:tcPr>
            </w:tcPrChange>
          </w:tcPr>
          <w:p w:rsidR="00DC09C6" w:rsidRPr="00CD0041" w:rsidRDefault="00D80070" w:rsidP="00DC09C6">
            <w:pPr>
              <w:pStyle w:val="BodyText"/>
              <w:ind w:left="0" w:firstLine="0"/>
              <w:rPr>
                <w:rFonts w:ascii="Times New Roman" w:hAnsi="Times New Roman"/>
                <w:sz w:val="20"/>
                <w:rPrChange w:id="1788" w:author="Nigel Laflin" w:date="2011-04-13T14:09:00Z">
                  <w:rPr>
                    <w:rFonts w:cs="Arial"/>
                    <w:sz w:val="20"/>
                  </w:rPr>
                </w:rPrChange>
              </w:rPr>
            </w:pPr>
            <w:r w:rsidRPr="00D80070">
              <w:rPr>
                <w:rFonts w:ascii="Times New Roman" w:hAnsi="Times New Roman"/>
                <w:sz w:val="20"/>
                <w:rPrChange w:id="1789" w:author="Nigel Laflin" w:date="2011-04-13T14:09:00Z">
                  <w:rPr>
                    <w:rFonts w:cs="Arial"/>
                    <w:i/>
                    <w:iCs/>
                    <w:sz w:val="20"/>
                    <w:vertAlign w:val="superscript"/>
                  </w:rPr>
                </w:rPrChange>
              </w:rPr>
              <w:t>- fixed, portable (indoor and outdoor), mobile reception</w:t>
            </w:r>
          </w:p>
          <w:p w:rsidR="00DC09C6" w:rsidRPr="00CD0041" w:rsidRDefault="00D80070" w:rsidP="00DC09C6">
            <w:pPr>
              <w:pStyle w:val="BodyText"/>
              <w:ind w:left="0" w:firstLine="0"/>
              <w:rPr>
                <w:rFonts w:ascii="Times New Roman" w:hAnsi="Times New Roman"/>
                <w:sz w:val="20"/>
                <w:rPrChange w:id="1790" w:author="Nigel Laflin" w:date="2011-04-13T14:09:00Z">
                  <w:rPr>
                    <w:rFonts w:cs="Arial"/>
                    <w:sz w:val="20"/>
                  </w:rPr>
                </w:rPrChange>
              </w:rPr>
            </w:pPr>
            <w:r w:rsidRPr="00D80070">
              <w:rPr>
                <w:rFonts w:ascii="Times New Roman" w:hAnsi="Times New Roman"/>
                <w:sz w:val="20"/>
                <w:rPrChange w:id="1791" w:author="Nigel Laflin" w:date="2011-04-13T14:09:00Z">
                  <w:rPr>
                    <w:rFonts w:cs="Arial"/>
                    <w:i/>
                    <w:iCs/>
                    <w:sz w:val="20"/>
                    <w:vertAlign w:val="superscript"/>
                  </w:rPr>
                </w:rPrChange>
              </w:rPr>
              <w:t>- mono / stereo, surround sound</w:t>
            </w:r>
          </w:p>
          <w:p w:rsidR="00DC09C6" w:rsidRPr="00CD0041" w:rsidRDefault="00D80070" w:rsidP="00DC09C6">
            <w:pPr>
              <w:pStyle w:val="BodyText"/>
              <w:ind w:left="0" w:firstLine="0"/>
              <w:rPr>
                <w:rFonts w:ascii="Times New Roman" w:hAnsi="Times New Roman"/>
                <w:sz w:val="20"/>
                <w:rPrChange w:id="1792" w:author="Nigel Laflin" w:date="2011-04-13T14:09:00Z">
                  <w:rPr>
                    <w:rFonts w:cs="Arial"/>
                    <w:sz w:val="20"/>
                  </w:rPr>
                </w:rPrChange>
              </w:rPr>
            </w:pPr>
            <w:r w:rsidRPr="00D80070">
              <w:rPr>
                <w:rFonts w:ascii="Times New Roman" w:hAnsi="Times New Roman"/>
                <w:sz w:val="20"/>
                <w:rPrChange w:id="1793" w:author="Nigel Laflin" w:date="2011-04-13T14:09:00Z">
                  <w:rPr>
                    <w:rFonts w:cs="Arial"/>
                    <w:i/>
                    <w:iCs/>
                    <w:sz w:val="20"/>
                    <w:vertAlign w:val="superscript"/>
                  </w:rPr>
                </w:rPrChange>
              </w:rPr>
              <w:t xml:space="preserve">- </w:t>
            </w:r>
            <w:proofErr w:type="gramStart"/>
            <w:r w:rsidRPr="00D80070">
              <w:rPr>
                <w:rFonts w:ascii="Times New Roman" w:hAnsi="Times New Roman"/>
                <w:sz w:val="20"/>
                <w:rPrChange w:id="1794" w:author="Nigel Laflin" w:date="2011-04-13T14:09:00Z">
                  <w:rPr>
                    <w:rFonts w:cs="Arial"/>
                    <w:i/>
                    <w:iCs/>
                    <w:sz w:val="20"/>
                    <w:vertAlign w:val="superscript"/>
                  </w:rPr>
                </w:rPrChange>
              </w:rPr>
              <w:t>full</w:t>
            </w:r>
            <w:proofErr w:type="gramEnd"/>
            <w:r w:rsidRPr="00D80070">
              <w:rPr>
                <w:rFonts w:ascii="Times New Roman" w:hAnsi="Times New Roman"/>
                <w:sz w:val="20"/>
                <w:rPrChange w:id="1795" w:author="Nigel Laflin" w:date="2011-04-13T14:09:00Z">
                  <w:rPr>
                    <w:rFonts w:cs="Arial"/>
                    <w:i/>
                    <w:iCs/>
                    <w:sz w:val="20"/>
                    <w:vertAlign w:val="superscript"/>
                  </w:rPr>
                </w:rPrChange>
              </w:rPr>
              <w:t xml:space="preserve"> range of standardized multimedia and data services (DRM compatible): advanced text, images, EPG, traffic, individual B2B data, etc. </w:t>
            </w:r>
          </w:p>
          <w:p w:rsidR="00DC09C6" w:rsidRPr="00CD0041" w:rsidRDefault="00D80070" w:rsidP="00DC09C6">
            <w:pPr>
              <w:pStyle w:val="BodyText"/>
              <w:ind w:left="0" w:firstLine="0"/>
              <w:rPr>
                <w:rFonts w:ascii="Times New Roman" w:hAnsi="Times New Roman"/>
                <w:sz w:val="20"/>
                <w:rPrChange w:id="1796" w:author="Nigel Laflin" w:date="2011-04-13T14:09:00Z">
                  <w:rPr>
                    <w:rFonts w:cs="Arial"/>
                    <w:sz w:val="20"/>
                  </w:rPr>
                </w:rPrChange>
              </w:rPr>
            </w:pPr>
            <w:r w:rsidRPr="00D80070">
              <w:rPr>
                <w:rFonts w:ascii="Times New Roman" w:hAnsi="Times New Roman"/>
                <w:sz w:val="20"/>
                <w:rPrChange w:id="1797" w:author="Nigel Laflin" w:date="2011-04-13T14:09:00Z">
                  <w:rPr>
                    <w:rFonts w:cs="Arial"/>
                    <w:i/>
                    <w:iCs/>
                    <w:sz w:val="20"/>
                    <w:vertAlign w:val="superscript"/>
                  </w:rPr>
                </w:rPrChange>
              </w:rPr>
              <w:t>- emergency alert/warning with receiver re-tuning, audio and (multi-lingual) text information</w:t>
            </w:r>
          </w:p>
        </w:tc>
      </w:tr>
      <w:tr w:rsidR="00DC09C6" w:rsidRPr="00CD0041" w:rsidTr="00EB6039">
        <w:trPr>
          <w:trPrChange w:id="1798" w:author="marc" w:date="2010-12-09T17:30:00Z">
            <w:trPr>
              <w:gridAfter w:val="0"/>
            </w:trPr>
          </w:trPrChange>
        </w:trPr>
        <w:tc>
          <w:tcPr>
            <w:tcW w:w="2448" w:type="dxa"/>
            <w:tcPrChange w:id="1799" w:author="marc" w:date="2010-12-09T17:30:00Z">
              <w:tcPr>
                <w:tcW w:w="1836" w:type="dxa"/>
              </w:tcPr>
            </w:tcPrChange>
          </w:tcPr>
          <w:p w:rsidR="00DC09C6" w:rsidRPr="00CD0041" w:rsidRDefault="00D80070" w:rsidP="00DC09C6">
            <w:pPr>
              <w:pStyle w:val="BodyText"/>
              <w:rPr>
                <w:rFonts w:ascii="Times New Roman" w:hAnsi="Times New Roman"/>
                <w:sz w:val="20"/>
                <w:rPrChange w:id="1800" w:author="Nigel Laflin" w:date="2011-04-13T14:09:00Z">
                  <w:rPr>
                    <w:rFonts w:cs="Arial"/>
                    <w:sz w:val="20"/>
                  </w:rPr>
                </w:rPrChange>
              </w:rPr>
            </w:pPr>
            <w:r w:rsidRPr="00D80070">
              <w:rPr>
                <w:rFonts w:ascii="Times New Roman" w:hAnsi="Times New Roman"/>
                <w:sz w:val="20"/>
                <w:rPrChange w:id="1801" w:author="Nigel Laflin" w:date="2011-04-13T14:09:00Z">
                  <w:rPr>
                    <w:rFonts w:cs="Arial"/>
                    <w:i/>
                    <w:iCs/>
                    <w:sz w:val="20"/>
                    <w:vertAlign w:val="superscript"/>
                  </w:rPr>
                </w:rPrChange>
              </w:rPr>
              <w:t>coverage</w:t>
            </w:r>
          </w:p>
        </w:tc>
        <w:tc>
          <w:tcPr>
            <w:tcW w:w="7380" w:type="dxa"/>
            <w:tcPrChange w:id="1802" w:author="marc" w:date="2010-12-09T17:30:00Z">
              <w:tcPr>
                <w:tcW w:w="2410" w:type="dxa"/>
              </w:tcPr>
            </w:tcPrChange>
          </w:tcPr>
          <w:p w:rsidR="00DC09C6" w:rsidRPr="00CD0041" w:rsidRDefault="00D80070" w:rsidP="00DC09C6">
            <w:pPr>
              <w:pStyle w:val="BodyText"/>
              <w:ind w:left="0" w:firstLine="0"/>
              <w:rPr>
                <w:rFonts w:ascii="Times New Roman" w:hAnsi="Times New Roman"/>
                <w:sz w:val="20"/>
                <w:rPrChange w:id="1803" w:author="Nigel Laflin" w:date="2011-04-13T14:09:00Z">
                  <w:rPr>
                    <w:rFonts w:cs="Arial"/>
                    <w:sz w:val="20"/>
                  </w:rPr>
                </w:rPrChange>
              </w:rPr>
            </w:pPr>
            <w:r w:rsidRPr="00D80070">
              <w:rPr>
                <w:rFonts w:ascii="Times New Roman" w:hAnsi="Times New Roman"/>
                <w:sz w:val="20"/>
                <w:rPrChange w:id="1804" w:author="Nigel Laflin" w:date="2011-04-13T14:09:00Z">
                  <w:rPr>
                    <w:rFonts w:cs="Arial"/>
                    <w:i/>
                    <w:iCs/>
                    <w:sz w:val="20"/>
                    <w:vertAlign w:val="superscript"/>
                  </w:rPr>
                </w:rPrChange>
              </w:rPr>
              <w:t>- suitable for community and local coverage</w:t>
            </w:r>
          </w:p>
          <w:p w:rsidR="00DC09C6" w:rsidRPr="00CD0041" w:rsidRDefault="00D80070" w:rsidP="00DC09C6">
            <w:pPr>
              <w:pStyle w:val="BodyText"/>
              <w:ind w:left="0" w:firstLine="0"/>
              <w:rPr>
                <w:rFonts w:ascii="Times New Roman" w:hAnsi="Times New Roman"/>
                <w:sz w:val="20"/>
                <w:rPrChange w:id="1805" w:author="Nigel Laflin" w:date="2011-04-13T14:09:00Z">
                  <w:rPr>
                    <w:rFonts w:cs="Arial"/>
                    <w:sz w:val="20"/>
                  </w:rPr>
                </w:rPrChange>
              </w:rPr>
            </w:pPr>
            <w:r w:rsidRPr="00D80070">
              <w:rPr>
                <w:rFonts w:ascii="Times New Roman" w:hAnsi="Times New Roman"/>
                <w:sz w:val="20"/>
                <w:rPrChange w:id="1806" w:author="Nigel Laflin" w:date="2011-04-13T14:09:00Z">
                  <w:rPr>
                    <w:rFonts w:cs="Arial"/>
                    <w:i/>
                    <w:iCs/>
                    <w:sz w:val="20"/>
                    <w:vertAlign w:val="superscript"/>
                  </w:rPr>
                </w:rPrChange>
              </w:rPr>
              <w:t>- regional and nationwide coverage possible but difficult to achieve</w:t>
            </w:r>
          </w:p>
        </w:tc>
      </w:tr>
      <w:tr w:rsidR="00DC09C6" w:rsidRPr="00CD0041" w:rsidTr="00EB6039">
        <w:trPr>
          <w:trPrChange w:id="1807" w:author="marc" w:date="2010-12-09T17:30:00Z">
            <w:trPr>
              <w:gridAfter w:val="0"/>
            </w:trPr>
          </w:trPrChange>
        </w:trPr>
        <w:tc>
          <w:tcPr>
            <w:tcW w:w="2448" w:type="dxa"/>
            <w:tcPrChange w:id="1808" w:author="marc" w:date="2010-12-09T17:30:00Z">
              <w:tcPr>
                <w:tcW w:w="1836" w:type="dxa"/>
              </w:tcPr>
            </w:tcPrChange>
          </w:tcPr>
          <w:p w:rsidR="00DC09C6" w:rsidRPr="00CD0041" w:rsidRDefault="00D80070" w:rsidP="00DC09C6">
            <w:pPr>
              <w:pStyle w:val="BodyText"/>
              <w:rPr>
                <w:rFonts w:ascii="Times New Roman" w:hAnsi="Times New Roman"/>
                <w:sz w:val="20"/>
                <w:rPrChange w:id="1809" w:author="Nigel Laflin" w:date="2011-04-13T14:09:00Z">
                  <w:rPr>
                    <w:rFonts w:cs="Arial"/>
                    <w:sz w:val="20"/>
                  </w:rPr>
                </w:rPrChange>
              </w:rPr>
            </w:pPr>
            <w:proofErr w:type="spellStart"/>
            <w:r w:rsidRPr="00D80070">
              <w:rPr>
                <w:rFonts w:ascii="Times New Roman" w:hAnsi="Times New Roman"/>
                <w:sz w:val="20"/>
                <w:rPrChange w:id="1810" w:author="Nigel Laflin" w:date="2011-04-13T14:09:00Z">
                  <w:rPr>
                    <w:rFonts w:cs="Arial"/>
                    <w:i/>
                    <w:iCs/>
                    <w:sz w:val="20"/>
                    <w:vertAlign w:val="superscript"/>
                  </w:rPr>
                </w:rPrChange>
              </w:rPr>
              <w:t>QoS</w:t>
            </w:r>
            <w:proofErr w:type="spellEnd"/>
          </w:p>
        </w:tc>
        <w:tc>
          <w:tcPr>
            <w:tcW w:w="7380" w:type="dxa"/>
            <w:tcPrChange w:id="1811" w:author="marc" w:date="2010-12-09T17:30:00Z">
              <w:tcPr>
                <w:tcW w:w="2410" w:type="dxa"/>
              </w:tcPr>
            </w:tcPrChange>
          </w:tcPr>
          <w:p w:rsidR="00DC09C6" w:rsidRPr="00CD0041" w:rsidRDefault="00D80070" w:rsidP="00DC09C6">
            <w:pPr>
              <w:pStyle w:val="BodyText"/>
              <w:ind w:left="0" w:firstLine="0"/>
              <w:rPr>
                <w:rFonts w:ascii="Times New Roman" w:hAnsi="Times New Roman"/>
                <w:sz w:val="20"/>
                <w:rPrChange w:id="1812" w:author="Nigel Laflin" w:date="2011-04-13T14:09:00Z">
                  <w:rPr>
                    <w:rFonts w:cs="Arial"/>
                    <w:sz w:val="20"/>
                  </w:rPr>
                </w:rPrChange>
              </w:rPr>
            </w:pPr>
            <w:r w:rsidRPr="00D80070">
              <w:rPr>
                <w:rFonts w:ascii="Times New Roman" w:hAnsi="Times New Roman"/>
                <w:sz w:val="20"/>
                <w:rPrChange w:id="1813" w:author="Nigel Laflin" w:date="2011-04-13T14:09:00Z">
                  <w:rPr>
                    <w:rFonts w:cs="Arial"/>
                    <w:i/>
                    <w:iCs/>
                    <w:sz w:val="20"/>
                    <w:vertAlign w:val="superscript"/>
                  </w:rPr>
                </w:rPrChange>
              </w:rPr>
              <w:t>- very good audio quality (up to CD like)</w:t>
            </w:r>
          </w:p>
          <w:p w:rsidR="00DC09C6" w:rsidRPr="00CD0041" w:rsidRDefault="00D80070" w:rsidP="00DC09C6">
            <w:pPr>
              <w:pStyle w:val="BodyText"/>
              <w:ind w:left="0" w:firstLine="0"/>
              <w:rPr>
                <w:rFonts w:ascii="Times New Roman" w:hAnsi="Times New Roman"/>
                <w:sz w:val="20"/>
                <w:rPrChange w:id="1814" w:author="Nigel Laflin" w:date="2011-04-13T14:09:00Z">
                  <w:rPr>
                    <w:rFonts w:cs="Arial"/>
                    <w:sz w:val="20"/>
                  </w:rPr>
                </w:rPrChange>
              </w:rPr>
            </w:pPr>
            <w:r w:rsidRPr="00D80070">
              <w:rPr>
                <w:rFonts w:ascii="Times New Roman" w:hAnsi="Times New Roman"/>
                <w:sz w:val="20"/>
                <w:rPrChange w:id="1815" w:author="Nigel Laflin" w:date="2011-04-13T14:09:00Z">
                  <w:rPr>
                    <w:rFonts w:cs="Arial"/>
                    <w:i/>
                    <w:iCs/>
                    <w:sz w:val="20"/>
                    <w:vertAlign w:val="superscript"/>
                  </w:rPr>
                </w:rPrChange>
              </w:rPr>
              <w:t>- non-graceful degradation</w:t>
            </w:r>
          </w:p>
          <w:p w:rsidR="00DC09C6" w:rsidRPr="00CD0041" w:rsidRDefault="00D80070" w:rsidP="00DC09C6">
            <w:pPr>
              <w:pStyle w:val="BodyText"/>
              <w:ind w:left="0" w:firstLine="0"/>
              <w:rPr>
                <w:rFonts w:ascii="Times New Roman" w:hAnsi="Times New Roman"/>
                <w:sz w:val="20"/>
                <w:rPrChange w:id="1816" w:author="Nigel Laflin" w:date="2011-04-13T14:09:00Z">
                  <w:rPr>
                    <w:rFonts w:cs="Arial"/>
                    <w:sz w:val="20"/>
                  </w:rPr>
                </w:rPrChange>
              </w:rPr>
            </w:pPr>
            <w:r w:rsidRPr="00D80070">
              <w:rPr>
                <w:rFonts w:ascii="Times New Roman" w:hAnsi="Times New Roman"/>
                <w:sz w:val="20"/>
                <w:rPrChange w:id="1817" w:author="Nigel Laflin" w:date="2011-04-13T14:09:00Z">
                  <w:rPr>
                    <w:rFonts w:cs="Arial"/>
                    <w:i/>
                    <w:iCs/>
                    <w:sz w:val="20"/>
                    <w:vertAlign w:val="superscript"/>
                  </w:rPr>
                </w:rPrChange>
              </w:rPr>
              <w:t>- automatic switching DAB-DAB, DAB-FM, DAB-AM, DAB-DRM supported</w:t>
            </w:r>
          </w:p>
          <w:p w:rsidR="00DC09C6" w:rsidRPr="00CD0041" w:rsidRDefault="00D80070" w:rsidP="00DC09C6">
            <w:pPr>
              <w:pStyle w:val="BodyText"/>
              <w:ind w:left="0" w:firstLine="0"/>
              <w:rPr>
                <w:rFonts w:ascii="Times New Roman" w:hAnsi="Times New Roman"/>
                <w:sz w:val="20"/>
                <w:rPrChange w:id="1818" w:author="Nigel Laflin" w:date="2011-04-13T14:09:00Z">
                  <w:rPr>
                    <w:rFonts w:cs="Arial"/>
                    <w:sz w:val="20"/>
                  </w:rPr>
                </w:rPrChange>
              </w:rPr>
            </w:pPr>
            <w:r w:rsidRPr="00D80070">
              <w:rPr>
                <w:rFonts w:ascii="Times New Roman" w:hAnsi="Times New Roman"/>
                <w:sz w:val="20"/>
                <w:rPrChange w:id="1819" w:author="Nigel Laflin" w:date="2011-04-13T14:09:00Z">
                  <w:rPr>
                    <w:rFonts w:cs="Arial"/>
                    <w:i/>
                    <w:iCs/>
                    <w:sz w:val="20"/>
                    <w:vertAlign w:val="superscript"/>
                  </w:rPr>
                </w:rPrChange>
              </w:rPr>
              <w:t>- independent of demand</w:t>
            </w:r>
          </w:p>
        </w:tc>
      </w:tr>
      <w:tr w:rsidR="00DC09C6" w:rsidRPr="00CD0041" w:rsidTr="00EB6039">
        <w:trPr>
          <w:trPrChange w:id="1820" w:author="marc" w:date="2010-12-09T17:30:00Z">
            <w:trPr>
              <w:gridAfter w:val="0"/>
            </w:trPr>
          </w:trPrChange>
        </w:trPr>
        <w:tc>
          <w:tcPr>
            <w:tcW w:w="2448" w:type="dxa"/>
            <w:tcPrChange w:id="1821" w:author="marc" w:date="2010-12-09T17:30:00Z">
              <w:tcPr>
                <w:tcW w:w="1836" w:type="dxa"/>
              </w:tcPr>
            </w:tcPrChange>
          </w:tcPr>
          <w:p w:rsidR="00DC09C6" w:rsidRPr="00CD0041" w:rsidRDefault="00D80070" w:rsidP="00DC09C6">
            <w:pPr>
              <w:pStyle w:val="BodyText"/>
              <w:ind w:left="0" w:firstLine="0"/>
              <w:rPr>
                <w:rFonts w:ascii="Times New Roman" w:hAnsi="Times New Roman"/>
                <w:sz w:val="20"/>
                <w:rPrChange w:id="1822" w:author="Nigel Laflin" w:date="2011-04-13T14:09:00Z">
                  <w:rPr>
                    <w:rFonts w:cs="Arial"/>
                    <w:sz w:val="20"/>
                  </w:rPr>
                </w:rPrChange>
              </w:rPr>
            </w:pPr>
            <w:r w:rsidRPr="00D80070">
              <w:rPr>
                <w:rFonts w:ascii="Times New Roman" w:hAnsi="Times New Roman"/>
                <w:sz w:val="20"/>
                <w:rPrChange w:id="1823" w:author="Nigel Laflin" w:date="2011-04-13T14:09:00Z">
                  <w:rPr>
                    <w:rFonts w:cs="Arial"/>
                    <w:i/>
                    <w:iCs/>
                    <w:sz w:val="20"/>
                    <w:vertAlign w:val="superscript"/>
                  </w:rPr>
                </w:rPrChange>
              </w:rPr>
              <w:t>availability of equipment</w:t>
            </w:r>
          </w:p>
        </w:tc>
        <w:tc>
          <w:tcPr>
            <w:tcW w:w="7380" w:type="dxa"/>
            <w:tcPrChange w:id="1824" w:author="marc" w:date="2010-12-09T17:30:00Z">
              <w:tcPr>
                <w:tcW w:w="2410" w:type="dxa"/>
              </w:tcPr>
            </w:tcPrChange>
          </w:tcPr>
          <w:p w:rsidR="00DC09C6" w:rsidRPr="00CD0041" w:rsidRDefault="00D80070" w:rsidP="00DC09C6">
            <w:pPr>
              <w:pStyle w:val="BodyText"/>
              <w:ind w:left="0" w:firstLine="0"/>
              <w:rPr>
                <w:rFonts w:ascii="Times New Roman" w:hAnsi="Times New Roman"/>
                <w:sz w:val="20"/>
                <w:rPrChange w:id="1825" w:author="Nigel Laflin" w:date="2011-04-13T14:09:00Z">
                  <w:rPr>
                    <w:rFonts w:cs="Arial"/>
                    <w:sz w:val="20"/>
                  </w:rPr>
                </w:rPrChange>
              </w:rPr>
            </w:pPr>
            <w:r w:rsidRPr="00D80070">
              <w:rPr>
                <w:rFonts w:ascii="Times New Roman" w:hAnsi="Times New Roman"/>
                <w:sz w:val="20"/>
                <w:rPrChange w:id="1826" w:author="Nigel Laflin" w:date="2011-04-13T14:09:00Z">
                  <w:rPr>
                    <w:rFonts w:cs="Arial"/>
                    <w:i/>
                    <w:iCs/>
                    <w:sz w:val="20"/>
                    <w:vertAlign w:val="superscript"/>
                  </w:rPr>
                </w:rPrChange>
              </w:rPr>
              <w:t>- receiver choice more limited compared to Band III</w:t>
            </w:r>
          </w:p>
        </w:tc>
      </w:tr>
      <w:tr w:rsidR="00DC09C6" w:rsidRPr="00CD0041" w:rsidTr="00EB6039">
        <w:trPr>
          <w:trPrChange w:id="1827" w:author="marc" w:date="2010-12-09T17:30:00Z">
            <w:trPr>
              <w:gridAfter w:val="0"/>
            </w:trPr>
          </w:trPrChange>
        </w:trPr>
        <w:tc>
          <w:tcPr>
            <w:tcW w:w="2448" w:type="dxa"/>
            <w:tcPrChange w:id="1828" w:author="marc" w:date="2010-12-09T17:30:00Z">
              <w:tcPr>
                <w:tcW w:w="1836" w:type="dxa"/>
              </w:tcPr>
            </w:tcPrChange>
          </w:tcPr>
          <w:p w:rsidR="00DC09C6" w:rsidRPr="00CD0041" w:rsidRDefault="00D80070" w:rsidP="00DC09C6">
            <w:pPr>
              <w:pStyle w:val="BodyText"/>
              <w:ind w:left="0" w:firstLine="0"/>
              <w:rPr>
                <w:rFonts w:ascii="Times New Roman" w:hAnsi="Times New Roman"/>
                <w:sz w:val="20"/>
                <w:rPrChange w:id="1829" w:author="Nigel Laflin" w:date="2011-04-13T14:09:00Z">
                  <w:rPr>
                    <w:rFonts w:cs="Arial"/>
                    <w:sz w:val="20"/>
                  </w:rPr>
                </w:rPrChange>
              </w:rPr>
            </w:pPr>
            <w:r w:rsidRPr="00D80070">
              <w:rPr>
                <w:rFonts w:ascii="Times New Roman" w:hAnsi="Times New Roman"/>
                <w:sz w:val="20"/>
                <w:rPrChange w:id="1830" w:author="Nigel Laflin" w:date="2011-04-13T14:09:00Z">
                  <w:rPr>
                    <w:rFonts w:cs="Arial"/>
                    <w:i/>
                    <w:iCs/>
                    <w:sz w:val="20"/>
                    <w:vertAlign w:val="superscript"/>
                  </w:rPr>
                </w:rPrChange>
              </w:rPr>
              <w:t>costs</w:t>
            </w:r>
          </w:p>
        </w:tc>
        <w:tc>
          <w:tcPr>
            <w:tcW w:w="7380" w:type="dxa"/>
            <w:tcPrChange w:id="1831" w:author="marc" w:date="2010-12-09T17:30:00Z">
              <w:tcPr>
                <w:tcW w:w="2410" w:type="dxa"/>
              </w:tcPr>
            </w:tcPrChange>
          </w:tcPr>
          <w:p w:rsidR="00DC09C6" w:rsidRPr="00CD0041" w:rsidRDefault="00D80070" w:rsidP="00DC09C6">
            <w:pPr>
              <w:pStyle w:val="BodyText"/>
              <w:ind w:left="0" w:firstLine="0"/>
              <w:rPr>
                <w:rFonts w:ascii="Times New Roman" w:hAnsi="Times New Roman"/>
                <w:sz w:val="20"/>
                <w:rPrChange w:id="1832" w:author="Nigel Laflin" w:date="2011-04-13T14:09:00Z">
                  <w:rPr>
                    <w:rFonts w:cs="Arial"/>
                    <w:sz w:val="20"/>
                  </w:rPr>
                </w:rPrChange>
              </w:rPr>
            </w:pPr>
            <w:r w:rsidRPr="00D80070">
              <w:rPr>
                <w:rFonts w:ascii="Times New Roman" w:hAnsi="Times New Roman"/>
                <w:sz w:val="20"/>
                <w:rPrChange w:id="1833" w:author="Nigel Laflin" w:date="2011-04-13T14:09:00Z">
                  <w:rPr>
                    <w:rFonts w:cs="Arial"/>
                    <w:i/>
                    <w:iCs/>
                    <w:sz w:val="20"/>
                    <w:vertAlign w:val="superscript"/>
                  </w:rPr>
                </w:rPrChange>
              </w:rPr>
              <w:t>- receivers at affordable levels and falling</w:t>
            </w:r>
          </w:p>
          <w:p w:rsidR="00DC09C6" w:rsidRPr="00CD0041" w:rsidRDefault="00D80070" w:rsidP="00DC09C6">
            <w:pPr>
              <w:pStyle w:val="BodyText"/>
              <w:ind w:left="0" w:firstLine="0"/>
              <w:rPr>
                <w:rFonts w:ascii="Times New Roman" w:hAnsi="Times New Roman"/>
                <w:sz w:val="20"/>
                <w:rPrChange w:id="1834" w:author="Nigel Laflin" w:date="2011-04-13T14:09:00Z">
                  <w:rPr>
                    <w:rFonts w:cs="Arial"/>
                    <w:sz w:val="20"/>
                  </w:rPr>
                </w:rPrChange>
              </w:rPr>
            </w:pPr>
            <w:r w:rsidRPr="00D80070">
              <w:rPr>
                <w:rFonts w:ascii="Times New Roman" w:hAnsi="Times New Roman"/>
                <w:sz w:val="20"/>
                <w:rPrChange w:id="1835" w:author="Nigel Laflin" w:date="2011-04-13T14:09:00Z">
                  <w:rPr>
                    <w:rFonts w:cs="Arial"/>
                    <w:i/>
                    <w:iCs/>
                    <w:sz w:val="20"/>
                    <w:vertAlign w:val="superscript"/>
                  </w:rPr>
                </w:rPrChange>
              </w:rPr>
              <w:t>- high distribution costs</w:t>
            </w:r>
          </w:p>
          <w:p w:rsidR="00DC09C6" w:rsidRPr="00CD0041" w:rsidRDefault="00D80070" w:rsidP="00DC09C6">
            <w:pPr>
              <w:pStyle w:val="BodyText"/>
              <w:ind w:left="0" w:firstLine="0"/>
              <w:rPr>
                <w:rFonts w:ascii="Times New Roman" w:hAnsi="Times New Roman"/>
                <w:sz w:val="20"/>
                <w:rPrChange w:id="1836" w:author="Nigel Laflin" w:date="2011-04-13T14:09:00Z">
                  <w:rPr>
                    <w:rFonts w:cs="Arial"/>
                    <w:sz w:val="20"/>
                  </w:rPr>
                </w:rPrChange>
              </w:rPr>
            </w:pPr>
            <w:r w:rsidRPr="00D80070">
              <w:rPr>
                <w:rFonts w:ascii="Times New Roman" w:hAnsi="Times New Roman"/>
                <w:sz w:val="20"/>
                <w:rPrChange w:id="1837" w:author="Nigel Laflin" w:date="2011-04-13T14:09:00Z">
                  <w:rPr>
                    <w:rFonts w:cs="Arial"/>
                    <w:i/>
                    <w:iCs/>
                    <w:sz w:val="20"/>
                    <w:vertAlign w:val="superscript"/>
                  </w:rPr>
                </w:rPrChange>
              </w:rPr>
              <w:t>- costs of building a network are significantly higher than for Band III</w:t>
            </w:r>
          </w:p>
        </w:tc>
      </w:tr>
      <w:tr w:rsidR="00DC09C6" w:rsidRPr="00CD0041" w:rsidTr="00EB6039">
        <w:trPr>
          <w:trPrChange w:id="1838" w:author="marc" w:date="2010-12-09T17:30:00Z">
            <w:trPr>
              <w:gridAfter w:val="0"/>
            </w:trPr>
          </w:trPrChange>
        </w:trPr>
        <w:tc>
          <w:tcPr>
            <w:tcW w:w="2448" w:type="dxa"/>
            <w:tcPrChange w:id="1839" w:author="marc" w:date="2010-12-09T17:30:00Z">
              <w:tcPr>
                <w:tcW w:w="1836" w:type="dxa"/>
              </w:tcPr>
            </w:tcPrChange>
          </w:tcPr>
          <w:p w:rsidR="00DC09C6" w:rsidRPr="00CD0041" w:rsidRDefault="00D80070" w:rsidP="00DC09C6">
            <w:pPr>
              <w:pStyle w:val="BodyText"/>
              <w:ind w:left="0" w:firstLine="0"/>
              <w:rPr>
                <w:rFonts w:ascii="Times New Roman" w:hAnsi="Times New Roman"/>
                <w:sz w:val="20"/>
                <w:rPrChange w:id="1840" w:author="Nigel Laflin" w:date="2011-04-13T14:09:00Z">
                  <w:rPr>
                    <w:rFonts w:cs="Arial"/>
                    <w:sz w:val="20"/>
                  </w:rPr>
                </w:rPrChange>
              </w:rPr>
            </w:pPr>
            <w:r w:rsidRPr="00D80070">
              <w:rPr>
                <w:rFonts w:ascii="Times New Roman" w:hAnsi="Times New Roman"/>
                <w:sz w:val="20"/>
                <w:rPrChange w:id="1841" w:author="Nigel Laflin" w:date="2011-04-13T14:09:00Z">
                  <w:rPr>
                    <w:rFonts w:cs="Arial"/>
                    <w:i/>
                    <w:iCs/>
                    <w:sz w:val="20"/>
                    <w:vertAlign w:val="superscript"/>
                  </w:rPr>
                </w:rPrChange>
              </w:rPr>
              <w:t>capacity</w:t>
            </w:r>
          </w:p>
        </w:tc>
        <w:tc>
          <w:tcPr>
            <w:tcW w:w="7380" w:type="dxa"/>
            <w:tcPrChange w:id="1842" w:author="marc" w:date="2010-12-09T17:30:00Z">
              <w:tcPr>
                <w:tcW w:w="2410" w:type="dxa"/>
              </w:tcPr>
            </w:tcPrChange>
          </w:tcPr>
          <w:p w:rsidR="00DC09C6" w:rsidRPr="00CD0041" w:rsidRDefault="00D80070" w:rsidP="00DC09C6">
            <w:pPr>
              <w:pStyle w:val="BodyText"/>
              <w:ind w:left="0" w:firstLine="0"/>
              <w:rPr>
                <w:rFonts w:ascii="Times New Roman" w:hAnsi="Times New Roman"/>
                <w:sz w:val="20"/>
                <w:rPrChange w:id="1843" w:author="Nigel Laflin" w:date="2011-04-13T14:09:00Z">
                  <w:rPr>
                    <w:rFonts w:cs="Arial"/>
                    <w:sz w:val="20"/>
                  </w:rPr>
                </w:rPrChange>
              </w:rPr>
            </w:pPr>
            <w:r w:rsidRPr="00D80070">
              <w:rPr>
                <w:rFonts w:ascii="Times New Roman" w:hAnsi="Times New Roman"/>
                <w:sz w:val="20"/>
                <w:rPrChange w:id="1844" w:author="Nigel Laflin" w:date="2011-04-13T14:09:00Z">
                  <w:rPr>
                    <w:rFonts w:cs="Arial"/>
                    <w:i/>
                    <w:iCs/>
                    <w:sz w:val="20"/>
                    <w:vertAlign w:val="superscript"/>
                  </w:rPr>
                </w:rPrChange>
              </w:rPr>
              <w:t>- depending on protection level (e.g. pl3: ca. 1184 kbps)</w:t>
            </w:r>
          </w:p>
          <w:p w:rsidR="00DC09C6" w:rsidRPr="00CD0041" w:rsidRDefault="00D80070" w:rsidP="00DC09C6">
            <w:pPr>
              <w:pStyle w:val="BodyText"/>
              <w:ind w:left="0" w:firstLine="0"/>
              <w:rPr>
                <w:rFonts w:ascii="Times New Roman" w:hAnsi="Times New Roman"/>
                <w:sz w:val="20"/>
                <w:rPrChange w:id="1845" w:author="Nigel Laflin" w:date="2011-04-13T14:09:00Z">
                  <w:rPr>
                    <w:rFonts w:cs="Arial"/>
                    <w:sz w:val="20"/>
                  </w:rPr>
                </w:rPrChange>
              </w:rPr>
            </w:pPr>
            <w:r w:rsidRPr="00D80070">
              <w:rPr>
                <w:rFonts w:ascii="Times New Roman" w:hAnsi="Times New Roman"/>
                <w:sz w:val="20"/>
                <w:rPrChange w:id="1846" w:author="Nigel Laflin" w:date="2011-04-13T14:09:00Z">
                  <w:rPr>
                    <w:rFonts w:cs="Arial"/>
                    <w:i/>
                    <w:iCs/>
                    <w:sz w:val="20"/>
                    <w:vertAlign w:val="superscript"/>
                  </w:rPr>
                </w:rPrChange>
              </w:rPr>
              <w:t>- number of audio services depends on audio quality desired  and coding used; typically it ranges between 6 stereo services per multiplex; and up to 20 stereo services for a DAB+ multiplex; for DMB-radio, up to 10 services per multiplex</w:t>
            </w:r>
          </w:p>
        </w:tc>
      </w:tr>
      <w:tr w:rsidR="00DC09C6" w:rsidRPr="00CD0041" w:rsidTr="00EB6039">
        <w:tblPrEx>
          <w:tblPrExChange w:id="1847" w:author="marc" w:date="2010-12-09T17:30:00Z">
            <w:tblPrEx>
              <w:tblW w:w="9648" w:type="dxa"/>
            </w:tblPrEx>
          </w:tblPrExChange>
        </w:tblPrEx>
        <w:tc>
          <w:tcPr>
            <w:tcW w:w="2448" w:type="dxa"/>
            <w:tcPrChange w:id="1848" w:author="marc" w:date="2010-12-09T17:30:00Z">
              <w:tcPr>
                <w:tcW w:w="1836" w:type="dxa"/>
              </w:tcPr>
            </w:tcPrChange>
          </w:tcPr>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lastRenderedPageBreak/>
              <w:t>flexibility</w:t>
            </w:r>
          </w:p>
        </w:tc>
        <w:tc>
          <w:tcPr>
            <w:tcW w:w="7380" w:type="dxa"/>
            <w:tcPrChange w:id="1849" w:author="marc" w:date="2010-12-09T17:30:00Z">
              <w:tcPr>
                <w:tcW w:w="7812" w:type="dxa"/>
                <w:gridSpan w:val="2"/>
              </w:tcPr>
            </w:tcPrChange>
          </w:tcPr>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 audio services and/or additional data services</w:t>
            </w:r>
          </w:p>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 adjustable quality of each programme (data rate)</w:t>
            </w:r>
          </w:p>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 flexible trade-off between capacity and signal robustness</w:t>
            </w:r>
          </w:p>
        </w:tc>
      </w:tr>
      <w:tr w:rsidR="00DC09C6" w:rsidRPr="00CD0041" w:rsidTr="00EB6039">
        <w:tblPrEx>
          <w:tblPrExChange w:id="1850" w:author="marc" w:date="2010-12-09T17:30:00Z">
            <w:tblPrEx>
              <w:tblW w:w="9648" w:type="dxa"/>
            </w:tblPrEx>
          </w:tblPrExChange>
        </w:tblPrEx>
        <w:tc>
          <w:tcPr>
            <w:tcW w:w="2448" w:type="dxa"/>
            <w:tcPrChange w:id="1851" w:author="marc" w:date="2010-12-09T17:30:00Z">
              <w:tcPr>
                <w:tcW w:w="1836" w:type="dxa"/>
              </w:tcPr>
            </w:tcPrChange>
          </w:tcPr>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planning parameters</w:t>
            </w:r>
          </w:p>
        </w:tc>
        <w:tc>
          <w:tcPr>
            <w:tcW w:w="7380" w:type="dxa"/>
            <w:tcPrChange w:id="1852" w:author="marc" w:date="2010-12-09T17:30:00Z">
              <w:tcPr>
                <w:tcW w:w="7812" w:type="dxa"/>
                <w:gridSpan w:val="2"/>
              </w:tcPr>
            </w:tcPrChange>
          </w:tcPr>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 xml:space="preserve">- CEPT MA02revCO07 Special Arrangement </w:t>
            </w:r>
            <w:ins w:id="1853" w:author="marc" w:date="2010-12-09T17:49:00Z">
              <w:r w:rsidR="00C40ACD" w:rsidRPr="00CD0041">
                <w:rPr>
                  <w:rFonts w:ascii="Times New Roman" w:hAnsi="Times New Roman"/>
                  <w:sz w:val="20"/>
                </w:rPr>
                <w:t>[8]</w:t>
              </w:r>
            </w:ins>
          </w:p>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 Handhelds: EBU-TECH 3317</w:t>
            </w:r>
            <w:ins w:id="1854" w:author="marc" w:date="2010-12-09T17:49:00Z">
              <w:r w:rsidR="00C40ACD" w:rsidRPr="00CD0041">
                <w:rPr>
                  <w:rFonts w:ascii="Times New Roman" w:hAnsi="Times New Roman"/>
                  <w:sz w:val="20"/>
                </w:rPr>
                <w:t xml:space="preserve"> [1</w:t>
              </w:r>
            </w:ins>
            <w:ins w:id="1855" w:author="marc" w:date="2010-12-09T17:51:00Z">
              <w:r w:rsidR="00C40ACD" w:rsidRPr="00CD0041">
                <w:rPr>
                  <w:rFonts w:ascii="Times New Roman" w:hAnsi="Times New Roman"/>
                  <w:sz w:val="20"/>
                </w:rPr>
                <w:t>8</w:t>
              </w:r>
            </w:ins>
            <w:ins w:id="1856" w:author="marc" w:date="2010-12-09T17:49:00Z">
              <w:r w:rsidR="00C40ACD" w:rsidRPr="00CD0041">
                <w:rPr>
                  <w:rFonts w:ascii="Times New Roman" w:hAnsi="Times New Roman"/>
                  <w:sz w:val="20"/>
                </w:rPr>
                <w:t>]</w:t>
              </w:r>
            </w:ins>
          </w:p>
        </w:tc>
      </w:tr>
      <w:tr w:rsidR="00DC09C6" w:rsidRPr="00CD0041" w:rsidTr="00EB6039">
        <w:tblPrEx>
          <w:tblPrExChange w:id="1857" w:author="marc" w:date="2010-12-09T17:30:00Z">
            <w:tblPrEx>
              <w:tblW w:w="9648" w:type="dxa"/>
            </w:tblPrEx>
          </w:tblPrExChange>
        </w:tblPrEx>
        <w:tc>
          <w:tcPr>
            <w:tcW w:w="2448" w:type="dxa"/>
            <w:tcPrChange w:id="1858" w:author="marc" w:date="2010-12-09T17:30:00Z">
              <w:tcPr>
                <w:tcW w:w="1836" w:type="dxa"/>
              </w:tcPr>
            </w:tcPrChange>
          </w:tcPr>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compatibility criteria with other systems</w:t>
            </w:r>
          </w:p>
        </w:tc>
        <w:tc>
          <w:tcPr>
            <w:tcW w:w="7380" w:type="dxa"/>
            <w:tcPrChange w:id="1859" w:author="marc" w:date="2010-12-09T17:30:00Z">
              <w:tcPr>
                <w:tcW w:w="7812" w:type="dxa"/>
                <w:gridSpan w:val="2"/>
              </w:tcPr>
            </w:tcPrChange>
          </w:tcPr>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CEPT MA02revCO07 Special Arrangement</w:t>
            </w:r>
            <w:ins w:id="1860" w:author="marc" w:date="2010-12-09T17:51:00Z">
              <w:r w:rsidR="00C40ACD" w:rsidRPr="00CD0041">
                <w:rPr>
                  <w:rFonts w:ascii="Times New Roman" w:hAnsi="Times New Roman"/>
                  <w:sz w:val="20"/>
                </w:rPr>
                <w:t xml:space="preserve"> [8]</w:t>
              </w:r>
            </w:ins>
          </w:p>
        </w:tc>
      </w:tr>
      <w:tr w:rsidR="00DC09C6" w:rsidRPr="00CD0041" w:rsidTr="00EB6039">
        <w:tblPrEx>
          <w:tblPrExChange w:id="1861" w:author="marc" w:date="2010-12-09T17:30:00Z">
            <w:tblPrEx>
              <w:tblW w:w="9648" w:type="dxa"/>
            </w:tblPrEx>
          </w:tblPrExChange>
        </w:tblPrEx>
        <w:tc>
          <w:tcPr>
            <w:tcW w:w="2448" w:type="dxa"/>
            <w:tcPrChange w:id="1862" w:author="marc" w:date="2010-12-09T17:30:00Z">
              <w:tcPr>
                <w:tcW w:w="1836" w:type="dxa"/>
              </w:tcPr>
            </w:tcPrChange>
          </w:tcPr>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international agreements</w:t>
            </w:r>
          </w:p>
        </w:tc>
        <w:tc>
          <w:tcPr>
            <w:tcW w:w="7380" w:type="dxa"/>
            <w:tcPrChange w:id="1863" w:author="marc" w:date="2010-12-09T17:30:00Z">
              <w:tcPr>
                <w:tcW w:w="7812" w:type="dxa"/>
                <w:gridSpan w:val="2"/>
              </w:tcPr>
            </w:tcPrChange>
          </w:tcPr>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CEPT MA02revCO07 Special Arrangement</w:t>
            </w:r>
            <w:ins w:id="1864" w:author="marc" w:date="2010-12-09T17:51:00Z">
              <w:r w:rsidR="00C40ACD" w:rsidRPr="00CD0041">
                <w:rPr>
                  <w:rFonts w:ascii="Times New Roman" w:hAnsi="Times New Roman"/>
                  <w:sz w:val="20"/>
                </w:rPr>
                <w:t xml:space="preserve"> [8]</w:t>
              </w:r>
            </w:ins>
          </w:p>
        </w:tc>
      </w:tr>
      <w:tr w:rsidR="00DC09C6" w:rsidRPr="00CD0041" w:rsidTr="00EB6039">
        <w:tblPrEx>
          <w:tblPrExChange w:id="1865" w:author="marc" w:date="2010-12-09T17:30:00Z">
            <w:tblPrEx>
              <w:tblW w:w="9648" w:type="dxa"/>
            </w:tblPrEx>
          </w:tblPrExChange>
        </w:tblPrEx>
        <w:tc>
          <w:tcPr>
            <w:tcW w:w="2448" w:type="dxa"/>
            <w:tcPrChange w:id="1866" w:author="marc" w:date="2010-12-09T17:30:00Z">
              <w:tcPr>
                <w:tcW w:w="1836" w:type="dxa"/>
              </w:tcPr>
            </w:tcPrChange>
          </w:tcPr>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standardized in Europe</w:t>
            </w:r>
          </w:p>
        </w:tc>
        <w:tc>
          <w:tcPr>
            <w:tcW w:w="7380" w:type="dxa"/>
            <w:tcPrChange w:id="1867" w:author="marc" w:date="2010-12-09T17:30:00Z">
              <w:tcPr>
                <w:tcW w:w="7812" w:type="dxa"/>
                <w:gridSpan w:val="2"/>
              </w:tcPr>
            </w:tcPrChange>
          </w:tcPr>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ETSI EN300</w:t>
            </w:r>
            <w:ins w:id="1868" w:author="marc" w:date="2010-12-09T17:49:00Z">
              <w:r w:rsidR="00C40ACD" w:rsidRPr="00CD0041">
                <w:rPr>
                  <w:rFonts w:ascii="Times New Roman" w:hAnsi="Times New Roman"/>
                  <w:sz w:val="20"/>
                </w:rPr>
                <w:t xml:space="preserve"> </w:t>
              </w:r>
            </w:ins>
            <w:r w:rsidRPr="00CD0041">
              <w:rPr>
                <w:rFonts w:ascii="Times New Roman" w:hAnsi="Times New Roman"/>
                <w:sz w:val="20"/>
              </w:rPr>
              <w:t>401</w:t>
            </w:r>
            <w:ins w:id="1869" w:author="marc" w:date="2010-12-09T17:49:00Z">
              <w:r w:rsidR="00C40ACD" w:rsidRPr="00CD0041">
                <w:rPr>
                  <w:rFonts w:ascii="Times New Roman" w:hAnsi="Times New Roman"/>
                  <w:sz w:val="20"/>
                </w:rPr>
                <w:t xml:space="preserve"> [1</w:t>
              </w:r>
            </w:ins>
            <w:ins w:id="1870" w:author="marc" w:date="2010-12-09T17:51:00Z">
              <w:r w:rsidR="00C40ACD" w:rsidRPr="00CD0041">
                <w:rPr>
                  <w:rFonts w:ascii="Times New Roman" w:hAnsi="Times New Roman"/>
                  <w:sz w:val="20"/>
                </w:rPr>
                <w:t>9</w:t>
              </w:r>
            </w:ins>
            <w:ins w:id="1871" w:author="marc" w:date="2010-12-09T17:49:00Z">
              <w:r w:rsidR="00C40ACD" w:rsidRPr="00CD0041">
                <w:rPr>
                  <w:rFonts w:ascii="Times New Roman" w:hAnsi="Times New Roman"/>
                  <w:sz w:val="20"/>
                </w:rPr>
                <w:t>]</w:t>
              </w:r>
            </w:ins>
          </w:p>
        </w:tc>
      </w:tr>
      <w:tr w:rsidR="00DC09C6" w:rsidRPr="00CD0041" w:rsidTr="00EB6039">
        <w:tblPrEx>
          <w:tblPrExChange w:id="1872" w:author="marc" w:date="2010-12-09T17:30:00Z">
            <w:tblPrEx>
              <w:tblW w:w="9648" w:type="dxa"/>
            </w:tblPrEx>
          </w:tblPrExChange>
        </w:tblPrEx>
        <w:tc>
          <w:tcPr>
            <w:tcW w:w="2448" w:type="dxa"/>
            <w:tcPrChange w:id="1873" w:author="marc" w:date="2010-12-09T17:30:00Z">
              <w:tcPr>
                <w:tcW w:w="1836" w:type="dxa"/>
              </w:tcPr>
            </w:tcPrChange>
          </w:tcPr>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support</w:t>
            </w:r>
          </w:p>
        </w:tc>
        <w:tc>
          <w:tcPr>
            <w:tcW w:w="7380" w:type="dxa"/>
            <w:tcPrChange w:id="1874" w:author="marc" w:date="2010-12-09T17:30:00Z">
              <w:tcPr>
                <w:tcW w:w="7812" w:type="dxa"/>
                <w:gridSpan w:val="2"/>
              </w:tcPr>
            </w:tcPrChange>
          </w:tcPr>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limited support from broadcasters, manufacturers and regulators</w:t>
            </w:r>
          </w:p>
        </w:tc>
      </w:tr>
      <w:tr w:rsidR="00DC09C6" w:rsidRPr="00CD0041" w:rsidTr="00EB6039">
        <w:tblPrEx>
          <w:tblPrExChange w:id="1875" w:author="marc" w:date="2010-12-09T17:30:00Z">
            <w:tblPrEx>
              <w:tblW w:w="9648" w:type="dxa"/>
            </w:tblPrEx>
          </w:tblPrExChange>
        </w:tblPrEx>
        <w:tc>
          <w:tcPr>
            <w:tcW w:w="2448" w:type="dxa"/>
            <w:tcPrChange w:id="1876" w:author="marc" w:date="2010-12-09T17:30:00Z">
              <w:tcPr>
                <w:tcW w:w="1836" w:type="dxa"/>
              </w:tcPr>
            </w:tcPrChange>
          </w:tcPr>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other frequency band(s)</w:t>
            </w:r>
          </w:p>
        </w:tc>
        <w:tc>
          <w:tcPr>
            <w:tcW w:w="7380" w:type="dxa"/>
            <w:tcPrChange w:id="1877" w:author="marc" w:date="2010-12-09T17:30:00Z">
              <w:tcPr>
                <w:tcW w:w="7812" w:type="dxa"/>
                <w:gridSpan w:val="2"/>
              </w:tcPr>
            </w:tcPrChange>
          </w:tcPr>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Band III</w:t>
            </w:r>
          </w:p>
        </w:tc>
      </w:tr>
      <w:tr w:rsidR="00DC09C6" w:rsidRPr="00CD0041" w:rsidTr="00EB6039">
        <w:tblPrEx>
          <w:tblPrExChange w:id="1878" w:author="marc" w:date="2010-12-09T17:30:00Z">
            <w:tblPrEx>
              <w:tblW w:w="9648" w:type="dxa"/>
            </w:tblPrEx>
          </w:tblPrExChange>
        </w:tblPrEx>
        <w:tc>
          <w:tcPr>
            <w:tcW w:w="2448" w:type="dxa"/>
            <w:tcPrChange w:id="1879" w:author="marc" w:date="2010-12-09T17:30:00Z">
              <w:tcPr>
                <w:tcW w:w="1836" w:type="dxa"/>
              </w:tcPr>
            </w:tcPrChange>
          </w:tcPr>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network topology</w:t>
            </w:r>
          </w:p>
        </w:tc>
        <w:tc>
          <w:tcPr>
            <w:tcW w:w="7380" w:type="dxa"/>
            <w:tcPrChange w:id="1880" w:author="marc" w:date="2010-12-09T17:30:00Z">
              <w:tcPr>
                <w:tcW w:w="7812" w:type="dxa"/>
                <w:gridSpan w:val="2"/>
              </w:tcPr>
            </w:tcPrChange>
          </w:tcPr>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 SFN, MFN</w:t>
            </w:r>
          </w:p>
          <w:p w:rsidR="00DC09C6" w:rsidRPr="00CD0041" w:rsidRDefault="00DC09C6" w:rsidP="00DC09C6">
            <w:pPr>
              <w:pStyle w:val="BodyText"/>
              <w:ind w:left="0" w:firstLine="0"/>
              <w:rPr>
                <w:rFonts w:ascii="Times New Roman" w:hAnsi="Times New Roman"/>
                <w:sz w:val="20"/>
              </w:rPr>
            </w:pPr>
            <w:r w:rsidRPr="00CD0041">
              <w:rPr>
                <w:rFonts w:ascii="Times New Roman" w:hAnsi="Times New Roman"/>
                <w:sz w:val="20"/>
              </w:rPr>
              <w:t xml:space="preserve">- large SFNs difficult to implement </w:t>
            </w:r>
          </w:p>
        </w:tc>
      </w:tr>
    </w:tbl>
    <w:p w:rsidR="0077227F" w:rsidRPr="00CD0041" w:rsidRDefault="00D80070">
      <w:pPr>
        <w:pStyle w:val="Caption"/>
        <w:numPr>
          <w:ins w:id="1881" w:author="Unknown"/>
        </w:numPr>
        <w:rPr>
          <w:rFonts w:cs="Times New Roman"/>
          <w:szCs w:val="20"/>
        </w:rPr>
      </w:pPr>
      <w:ins w:id="1882" w:author="marc" w:date="2010-12-09T17:27:00Z">
        <w:r w:rsidRPr="00D80070">
          <w:rPr>
            <w:rPrChange w:id="1883" w:author="Nigel Laflin" w:date="2011-04-13T14:09:00Z">
              <w:rPr>
                <w:rFonts w:ascii="Arial" w:eastAsia="MS Mincho" w:hAnsi="Arial" w:cs="Times New Roman"/>
                <w:b w:val="0"/>
                <w:bCs w:val="0"/>
                <w:sz w:val="22"/>
                <w:szCs w:val="20"/>
                <w:vertAlign w:val="superscript"/>
                <w:lang w:eastAsia="ja-JP"/>
              </w:rPr>
            </w:rPrChange>
          </w:rPr>
          <w:t>Table 5: Title</w:t>
        </w:r>
      </w:ins>
    </w:p>
    <w:p w:rsidR="00CC5A5D" w:rsidRPr="00CD0041" w:rsidRDefault="00CC5A5D">
      <w:pPr>
        <w:pStyle w:val="ECCAnnex-heading1"/>
        <w:numPr>
          <w:ins w:id="1884" w:author="Unknown"/>
        </w:numPr>
        <w:rPr>
          <w:ins w:id="1885" w:author="marc" w:date="2010-12-09T17:27:00Z"/>
        </w:rPr>
        <w:sectPr w:rsidR="00CC5A5D" w:rsidRPr="00CD0041" w:rsidSect="00DC09C6">
          <w:pgSz w:w="11907" w:h="16840" w:code="9"/>
          <w:pgMar w:top="1440" w:right="1134" w:bottom="1440" w:left="1134" w:header="709" w:footer="709" w:gutter="0"/>
          <w:cols w:space="708"/>
          <w:docGrid w:linePitch="360"/>
        </w:sectPr>
      </w:pPr>
      <w:bookmarkStart w:id="1886" w:name="_Toc274818432"/>
    </w:p>
    <w:bookmarkEnd w:id="1886"/>
    <w:p w:rsidR="00EB6039" w:rsidRPr="00CD0041" w:rsidDel="00EA5048" w:rsidRDefault="00D80070" w:rsidP="00EB6039">
      <w:pPr>
        <w:pStyle w:val="ECCParagraph"/>
        <w:rPr>
          <w:del w:id="1887" w:author="Dr. Roland Beutler" w:date="2011-04-20T12:51:00Z"/>
        </w:rPr>
      </w:pPr>
      <w:del w:id="1888" w:author="Dr. Roland Beutler" w:date="2011-04-20T12:51:00Z">
        <w:r w:rsidRPr="00D80070">
          <w:rPr>
            <w:rPrChange w:id="1889" w:author="Nigel Laflin" w:date="2011-04-13T14:09:00Z">
              <w:rPr>
                <w:rFonts w:ascii="Arial" w:eastAsia="MS Mincho" w:hAnsi="Arial" w:cs="Arial"/>
                <w:b/>
                <w:bCs/>
                <w:sz w:val="22"/>
                <w:szCs w:val="18"/>
                <w:vertAlign w:val="superscript"/>
                <w:lang w:eastAsia="ja-JP"/>
              </w:rPr>
            </w:rPrChange>
          </w:rPr>
          <w:lastRenderedPageBreak/>
          <w:delText>+</w:delText>
        </w:r>
      </w:del>
    </w:p>
    <w:p w:rsidR="00EB6039" w:rsidRPr="00CD0041" w:rsidDel="00EA5048" w:rsidRDefault="00D80070" w:rsidP="00EB6039">
      <w:pPr>
        <w:pStyle w:val="ECCParagraph"/>
        <w:rPr>
          <w:del w:id="1890" w:author="Dr. Roland Beutler" w:date="2011-04-20T12:51:00Z"/>
        </w:rPr>
      </w:pPr>
      <w:del w:id="1891" w:author="Dr. Roland Beutler" w:date="2011-04-20T12:51:00Z">
        <w:r w:rsidRPr="00D80070">
          <w:rPr>
            <w:rPrChange w:id="1892" w:author="Nigel Laflin" w:date="2011-04-13T14:09:00Z">
              <w:rPr>
                <w:rFonts w:ascii="Arial" w:eastAsia="MS Mincho" w:hAnsi="Arial" w:cs="Arial"/>
                <w:b/>
                <w:bCs/>
                <w:sz w:val="22"/>
                <w:szCs w:val="18"/>
                <w:vertAlign w:val="superscript"/>
                <w:lang w:eastAsia="ja-JP"/>
              </w:rPr>
            </w:rPrChange>
          </w:rPr>
          <w:delText>Outside Europe</w:delText>
        </w:r>
      </w:del>
    </w:p>
    <w:p w:rsidR="00EB6039" w:rsidRPr="00CD0041" w:rsidDel="00EA5048" w:rsidRDefault="00D80070" w:rsidP="00EB6039">
      <w:pPr>
        <w:pStyle w:val="ECCParagraph"/>
        <w:rPr>
          <w:del w:id="1893" w:author="Dr. Roland Beutler" w:date="2011-04-20T12:51:00Z"/>
        </w:rPr>
      </w:pPr>
      <w:del w:id="1894" w:author="Dr. Roland Beutler" w:date="2011-04-20T12:51:00Z">
        <w:r w:rsidRPr="00D80070">
          <w:rPr>
            <w:rPrChange w:id="1895" w:author="Nigel Laflin" w:date="2011-04-13T14:09:00Z">
              <w:rPr>
                <w:rFonts w:ascii="Arial" w:eastAsia="MS Mincho" w:hAnsi="Arial" w:cs="Arial"/>
                <w:b/>
                <w:bCs/>
                <w:sz w:val="22"/>
                <w:szCs w:val="18"/>
                <w:vertAlign w:val="superscript"/>
                <w:lang w:eastAsia="ja-JP"/>
              </w:rPr>
            </w:rPrChange>
          </w:rPr>
          <w:delText>Malaysia - T-DMB</w:delText>
        </w:r>
      </w:del>
    </w:p>
    <w:p w:rsidR="00EB6039" w:rsidRPr="00CD0041" w:rsidDel="00EA5048" w:rsidRDefault="00EB6039" w:rsidP="00EB603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del w:id="1896" w:author="Dr. Roland Beutler" w:date="2011-04-20T12:51:00Z"/>
          <w:sz w:val="24"/>
          <w:lang w:val="en-GB"/>
          <w:rPrChange w:id="1897" w:author="Nigel Laflin" w:date="2011-04-13T14:09:00Z">
            <w:rPr>
              <w:del w:id="1898" w:author="Dr. Roland Beutler" w:date="2011-04-20T12:51:00Z"/>
              <w:sz w:val="24"/>
            </w:rPr>
          </w:rPrChange>
        </w:rPr>
      </w:pPr>
    </w:p>
    <w:p w:rsidR="00A50B64" w:rsidRPr="00CD0041" w:rsidRDefault="00A50B64" w:rsidP="00A50B64">
      <w:pPr>
        <w:jc w:val="both"/>
        <w:rPr>
          <w:lang w:val="en-GB"/>
          <w:rPrChange w:id="1899" w:author="Unknown">
            <w:rPr/>
          </w:rPrChange>
        </w:rPr>
        <w:sectPr w:rsidR="00A50B64" w:rsidRPr="00CD0041" w:rsidSect="00DC09C6">
          <w:pgSz w:w="11907" w:h="16840" w:code="9"/>
          <w:pgMar w:top="1440" w:right="1134" w:bottom="1440" w:left="1134" w:header="709" w:footer="709" w:gutter="0"/>
          <w:cols w:space="708"/>
          <w:docGrid w:linePitch="360"/>
        </w:sectPr>
      </w:pPr>
    </w:p>
    <w:p w:rsidR="0077227F" w:rsidRPr="00CD0041" w:rsidRDefault="00D80070">
      <w:pPr>
        <w:pStyle w:val="ECCAnnex-heading1"/>
        <w:numPr>
          <w:ins w:id="1900" w:author="Bente Pedersen" w:date="2010-12-10T10:38:00Z"/>
        </w:numPr>
        <w:rPr>
          <w:ins w:id="1901" w:author="marc" w:date="2010-12-09T18:11:00Z"/>
        </w:rPr>
      </w:pPr>
      <w:bookmarkStart w:id="1902" w:name="_Toc290561854"/>
      <w:ins w:id="1903" w:author="marc" w:date="2010-12-09T18:11:00Z">
        <w:r w:rsidRPr="00D80070">
          <w:rPr>
            <w:rPrChange w:id="1904" w:author="Nigel Laflin" w:date="2011-04-13T14:09:00Z">
              <w:rPr>
                <w:rFonts w:ascii="Times New Roman" w:eastAsia="MS Mincho" w:hAnsi="Times New Roman" w:cs="Times New Roman"/>
                <w:b w:val="0"/>
                <w:bCs w:val="0"/>
                <w:caps w:val="0"/>
                <w:kern w:val="0"/>
                <w:sz w:val="22"/>
                <w:szCs w:val="18"/>
                <w:vertAlign w:val="superscript"/>
                <w:lang w:eastAsia="ja-JP"/>
              </w:rPr>
            </w:rPrChange>
          </w:rPr>
          <w:lastRenderedPageBreak/>
          <w:t>List of references</w:t>
        </w:r>
        <w:bookmarkEnd w:id="1902"/>
      </w:ins>
    </w:p>
    <w:p w:rsidR="008B525C" w:rsidRPr="00CD0041" w:rsidRDefault="00D80070" w:rsidP="008B525C">
      <w:pPr>
        <w:pStyle w:val="reference"/>
        <w:numPr>
          <w:ins w:id="1905" w:author="marc" w:date="2010-12-09T18:11:00Z"/>
        </w:numPr>
        <w:rPr>
          <w:ins w:id="1906" w:author="marc" w:date="2010-12-09T18:11:00Z"/>
          <w:szCs w:val="20"/>
          <w:lang w:val="en-GB"/>
          <w:rPrChange w:id="1907" w:author="Nigel Laflin" w:date="2011-04-13T14:09:00Z">
            <w:rPr>
              <w:ins w:id="1908" w:author="marc" w:date="2010-12-09T18:11:00Z"/>
              <w:szCs w:val="20"/>
            </w:rPr>
          </w:rPrChange>
        </w:rPr>
      </w:pPr>
      <w:ins w:id="1909" w:author="marc" w:date="2010-12-09T18:11:00Z">
        <w:r w:rsidRPr="00D80070">
          <w:rPr>
            <w:szCs w:val="20"/>
            <w:lang w:val="en-GB"/>
            <w:rPrChange w:id="1910" w:author="Nigel Laflin" w:date="2011-04-13T14:09:00Z">
              <w:rPr>
                <w:rFonts w:ascii="Arial" w:eastAsia="MS Mincho" w:hAnsi="Arial" w:cs="Arial"/>
                <w:b/>
                <w:bCs/>
                <w:sz w:val="22"/>
                <w:szCs w:val="20"/>
                <w:vertAlign w:val="superscript"/>
                <w:lang w:val="en-GB" w:eastAsia="en-US"/>
              </w:rPr>
            </w:rPrChange>
          </w:rPr>
          <w:t>[ref1]</w:t>
        </w:r>
      </w:ins>
    </w:p>
    <w:p w:rsidR="008B525C" w:rsidRPr="00CD0041" w:rsidRDefault="00D80070" w:rsidP="008B525C">
      <w:pPr>
        <w:pStyle w:val="reference"/>
        <w:numPr>
          <w:ins w:id="1911" w:author="marc" w:date="2010-12-09T18:11:00Z"/>
        </w:numPr>
        <w:rPr>
          <w:ins w:id="1912" w:author="marc" w:date="2010-12-09T18:11:00Z"/>
          <w:szCs w:val="20"/>
          <w:lang w:val="en-GB"/>
          <w:rPrChange w:id="1913" w:author="Nigel Laflin" w:date="2011-04-13T14:09:00Z">
            <w:rPr>
              <w:ins w:id="1914" w:author="marc" w:date="2010-12-09T18:11:00Z"/>
              <w:szCs w:val="20"/>
            </w:rPr>
          </w:rPrChange>
        </w:rPr>
      </w:pPr>
      <w:ins w:id="1915" w:author="marc" w:date="2010-12-09T18:11:00Z">
        <w:r w:rsidRPr="00D80070">
          <w:rPr>
            <w:szCs w:val="20"/>
            <w:lang w:val="en-GB"/>
            <w:rPrChange w:id="1916" w:author="Nigel Laflin" w:date="2011-04-13T14:09:00Z">
              <w:rPr>
                <w:rFonts w:ascii="Arial" w:eastAsia="MS Mincho" w:hAnsi="Arial" w:cs="Arial"/>
                <w:b/>
                <w:bCs/>
                <w:sz w:val="22"/>
                <w:szCs w:val="20"/>
                <w:vertAlign w:val="superscript"/>
                <w:lang w:val="en-GB" w:eastAsia="en-US"/>
              </w:rPr>
            </w:rPrChange>
          </w:rPr>
          <w:t>[ref2]</w:t>
        </w:r>
      </w:ins>
    </w:p>
    <w:p w:rsidR="008B525C" w:rsidRPr="00CD0041" w:rsidRDefault="00D80070" w:rsidP="008B525C">
      <w:pPr>
        <w:pStyle w:val="reference"/>
        <w:numPr>
          <w:ins w:id="1917" w:author="marc" w:date="2010-12-09T18:11:00Z"/>
        </w:numPr>
        <w:rPr>
          <w:ins w:id="1918" w:author="marc" w:date="2010-12-09T18:11:00Z"/>
          <w:szCs w:val="20"/>
          <w:lang w:val="en-GB"/>
          <w:rPrChange w:id="1919" w:author="Nigel Laflin" w:date="2011-04-13T14:09:00Z">
            <w:rPr>
              <w:ins w:id="1920" w:author="marc" w:date="2010-12-09T18:11:00Z"/>
              <w:szCs w:val="20"/>
            </w:rPr>
          </w:rPrChange>
        </w:rPr>
      </w:pPr>
      <w:ins w:id="1921" w:author="marc" w:date="2010-12-09T18:11:00Z">
        <w:r w:rsidRPr="00D80070">
          <w:rPr>
            <w:szCs w:val="20"/>
            <w:lang w:val="en-GB"/>
            <w:rPrChange w:id="1922" w:author="Nigel Laflin" w:date="2011-04-13T14:09:00Z">
              <w:rPr>
                <w:rFonts w:ascii="Arial" w:eastAsia="MS Mincho" w:hAnsi="Arial" w:cs="Arial"/>
                <w:b/>
                <w:bCs/>
                <w:sz w:val="22"/>
                <w:szCs w:val="20"/>
                <w:vertAlign w:val="superscript"/>
                <w:lang w:val="en-GB" w:eastAsia="en-US"/>
              </w:rPr>
            </w:rPrChange>
          </w:rPr>
          <w:t>ECC Report 141: Future possibilities for the digitalisation of band II (87.5-108 MHz)</w:t>
        </w:r>
      </w:ins>
    </w:p>
    <w:p w:rsidR="008B525C" w:rsidRPr="00CD0041" w:rsidRDefault="00D80070" w:rsidP="008B525C">
      <w:pPr>
        <w:pStyle w:val="reference"/>
        <w:numPr>
          <w:ins w:id="1923" w:author="marc" w:date="2010-12-09T18:11:00Z"/>
        </w:numPr>
        <w:rPr>
          <w:ins w:id="1924" w:author="marc" w:date="2010-12-09T18:11:00Z"/>
          <w:szCs w:val="20"/>
          <w:lang w:val="en-GB"/>
          <w:rPrChange w:id="1925" w:author="Nigel Laflin" w:date="2011-04-13T14:09:00Z">
            <w:rPr>
              <w:ins w:id="1926" w:author="marc" w:date="2010-12-09T18:11:00Z"/>
              <w:szCs w:val="20"/>
            </w:rPr>
          </w:rPrChange>
        </w:rPr>
      </w:pPr>
      <w:ins w:id="1927" w:author="marc" w:date="2010-12-09T18:11:00Z">
        <w:r w:rsidRPr="00D80070">
          <w:rPr>
            <w:szCs w:val="20"/>
            <w:lang w:val="en-GB"/>
            <w:rPrChange w:id="1928" w:author="Nigel Laflin" w:date="2011-04-13T14:09:00Z">
              <w:rPr>
                <w:rFonts w:ascii="Arial" w:eastAsia="MS Mincho" w:hAnsi="Arial" w:cs="Arial"/>
                <w:b/>
                <w:bCs/>
                <w:sz w:val="22"/>
                <w:szCs w:val="20"/>
                <w:vertAlign w:val="superscript"/>
                <w:lang w:val="en-GB" w:eastAsia="en-US"/>
              </w:rPr>
            </w:rPrChange>
          </w:rPr>
          <w:t>GE75: GE75 Agreement, Geneva 1975 (</w:t>
        </w:r>
        <w:r w:rsidRPr="00D80070">
          <w:rPr>
            <w:szCs w:val="20"/>
            <w:lang w:val="en-GB"/>
            <w:rPrChange w:id="1929" w:author="Nigel Laflin" w:date="2011-04-13T14:09:00Z">
              <w:rPr>
                <w:rFonts w:ascii="Arial" w:eastAsia="MS Mincho" w:hAnsi="Arial" w:cs="Arial"/>
                <w:b/>
                <w:bCs/>
                <w:color w:val="0000FF"/>
                <w:sz w:val="22"/>
                <w:szCs w:val="20"/>
                <w:u w:val="single"/>
                <w:lang w:val="en-GB" w:eastAsia="en-US"/>
              </w:rPr>
            </w:rPrChange>
          </w:rPr>
          <w:fldChar w:fldCharType="begin"/>
        </w:r>
        <w:r w:rsidRPr="00D80070">
          <w:rPr>
            <w:szCs w:val="20"/>
            <w:lang w:val="en-GB"/>
            <w:rPrChange w:id="1930" w:author="Nigel Laflin" w:date="2011-04-13T14:09:00Z">
              <w:rPr>
                <w:rFonts w:ascii="Arial" w:eastAsia="MS Mincho" w:hAnsi="Arial" w:cs="Arial"/>
                <w:b/>
                <w:bCs/>
                <w:sz w:val="22"/>
                <w:szCs w:val="20"/>
                <w:vertAlign w:val="superscript"/>
                <w:lang w:val="en-GB" w:eastAsia="en-US"/>
              </w:rPr>
            </w:rPrChange>
          </w:rPr>
          <w:instrText xml:space="preserve"> HYPERLINK "http://www.itu.int" </w:instrText>
        </w:r>
        <w:r w:rsidRPr="00D80070">
          <w:rPr>
            <w:szCs w:val="20"/>
            <w:lang w:val="en-GB"/>
            <w:rPrChange w:id="1931" w:author="Nigel Laflin" w:date="2011-04-13T14:09:00Z">
              <w:rPr>
                <w:rFonts w:ascii="Arial" w:eastAsia="MS Mincho" w:hAnsi="Arial" w:cs="Arial"/>
                <w:b/>
                <w:bCs/>
                <w:color w:val="0000FF"/>
                <w:sz w:val="22"/>
                <w:szCs w:val="20"/>
                <w:u w:val="single"/>
                <w:lang w:val="en-GB" w:eastAsia="en-US"/>
              </w:rPr>
            </w:rPrChange>
          </w:rPr>
          <w:fldChar w:fldCharType="separate"/>
        </w:r>
        <w:r w:rsidRPr="00D80070">
          <w:rPr>
            <w:rStyle w:val="Hyperlink"/>
            <w:color w:val="auto"/>
            <w:szCs w:val="20"/>
            <w:u w:val="none"/>
            <w:lang w:val="en-GB"/>
            <w:rPrChange w:id="1932" w:author="Nigel Laflin" w:date="2011-04-13T14:09:00Z">
              <w:rPr>
                <w:rStyle w:val="Hyperlink"/>
                <w:rFonts w:ascii="Arial" w:eastAsia="MS Mincho" w:hAnsi="Arial" w:cs="Arial"/>
                <w:b/>
                <w:bCs/>
                <w:color w:val="auto"/>
                <w:sz w:val="22"/>
                <w:szCs w:val="20"/>
                <w:u w:val="none"/>
                <w:lang w:val="en-GB" w:eastAsia="en-US"/>
              </w:rPr>
            </w:rPrChange>
          </w:rPr>
          <w:t>www.itu.int</w:t>
        </w:r>
        <w:r w:rsidRPr="00D80070">
          <w:rPr>
            <w:szCs w:val="20"/>
            <w:lang w:val="en-GB"/>
            <w:rPrChange w:id="1933" w:author="Nigel Laflin" w:date="2011-04-13T14:09:00Z">
              <w:rPr>
                <w:rFonts w:ascii="Arial" w:eastAsia="MS Mincho" w:hAnsi="Arial" w:cs="Arial"/>
                <w:b/>
                <w:bCs/>
                <w:color w:val="0000FF"/>
                <w:sz w:val="22"/>
                <w:szCs w:val="20"/>
                <w:u w:val="single"/>
                <w:lang w:val="en-GB" w:eastAsia="en-US"/>
              </w:rPr>
            </w:rPrChange>
          </w:rPr>
          <w:fldChar w:fldCharType="end"/>
        </w:r>
        <w:r w:rsidRPr="00D80070">
          <w:rPr>
            <w:szCs w:val="20"/>
            <w:lang w:val="en-GB"/>
            <w:rPrChange w:id="1934" w:author="Nigel Laflin" w:date="2011-04-13T14:09:00Z">
              <w:rPr>
                <w:rFonts w:ascii="Arial" w:eastAsia="MS Mincho" w:hAnsi="Arial" w:cs="Arial"/>
                <w:b/>
                <w:bCs/>
                <w:color w:val="0000FF"/>
                <w:sz w:val="22"/>
                <w:szCs w:val="20"/>
                <w:u w:val="single"/>
                <w:lang w:val="en-GB" w:eastAsia="en-US"/>
              </w:rPr>
            </w:rPrChange>
          </w:rPr>
          <w:t>)</w:t>
        </w:r>
      </w:ins>
    </w:p>
    <w:p w:rsidR="008B525C" w:rsidRPr="00CD0041" w:rsidRDefault="00D80070" w:rsidP="008B525C">
      <w:pPr>
        <w:pStyle w:val="reference"/>
        <w:numPr>
          <w:ins w:id="1935" w:author="marc" w:date="2010-12-09T18:11:00Z"/>
        </w:numPr>
        <w:rPr>
          <w:ins w:id="1936" w:author="marc" w:date="2010-12-09T18:11:00Z"/>
          <w:szCs w:val="20"/>
          <w:lang w:val="en-GB"/>
          <w:rPrChange w:id="1937" w:author="Nigel Laflin" w:date="2011-04-13T14:09:00Z">
            <w:rPr>
              <w:ins w:id="1938" w:author="marc" w:date="2010-12-09T18:11:00Z"/>
              <w:szCs w:val="20"/>
            </w:rPr>
          </w:rPrChange>
        </w:rPr>
      </w:pPr>
      <w:ins w:id="1939" w:author="marc" w:date="2010-12-09T18:11:00Z">
        <w:r w:rsidRPr="00D80070">
          <w:rPr>
            <w:szCs w:val="20"/>
            <w:lang w:val="en-GB"/>
            <w:rPrChange w:id="1940" w:author="Nigel Laflin" w:date="2011-04-13T14:09:00Z">
              <w:rPr>
                <w:rFonts w:ascii="Arial" w:eastAsia="MS Mincho" w:hAnsi="Arial" w:cs="Arial"/>
                <w:b/>
                <w:bCs/>
                <w:color w:val="0000FF"/>
                <w:sz w:val="22"/>
                <w:szCs w:val="20"/>
                <w:u w:val="single"/>
                <w:lang w:val="en-GB" w:eastAsia="en-US"/>
              </w:rPr>
            </w:rPrChange>
          </w:rPr>
          <w:t xml:space="preserve">ST61: </w:t>
        </w:r>
        <w:r w:rsidRPr="00D80070">
          <w:rPr>
            <w:szCs w:val="20"/>
            <w:lang w:val="en-GB"/>
            <w:rPrChange w:id="1941" w:author="Nigel Laflin" w:date="2011-04-13T14:09:00Z">
              <w:rPr>
                <w:rFonts w:ascii="Arial" w:eastAsia="MS Mincho" w:hAnsi="Arial" w:cs="Arial"/>
                <w:b/>
                <w:bCs/>
                <w:color w:val="0000FF"/>
                <w:sz w:val="22"/>
                <w:szCs w:val="20"/>
                <w:u w:val="single"/>
                <w:lang w:val="en-GB" w:eastAsia="en-US"/>
              </w:rPr>
            </w:rPrChange>
          </w:rPr>
          <w:fldChar w:fldCharType="begin"/>
        </w:r>
        <w:r w:rsidRPr="00D80070">
          <w:rPr>
            <w:szCs w:val="20"/>
            <w:lang w:val="en-GB"/>
            <w:rPrChange w:id="1942" w:author="Nigel Laflin" w:date="2011-04-13T14:09:00Z">
              <w:rPr>
                <w:rFonts w:ascii="Arial" w:eastAsia="MS Mincho" w:hAnsi="Arial" w:cs="Arial"/>
                <w:b/>
                <w:bCs/>
                <w:color w:val="0000FF"/>
                <w:sz w:val="22"/>
                <w:szCs w:val="20"/>
                <w:u w:val="single"/>
                <w:lang w:val="en-GB" w:eastAsia="en-US"/>
              </w:rPr>
            </w:rPrChange>
          </w:rPr>
          <w:instrText xml:space="preserve"> HYPERLINK "http://www.itu.int/ITU-R/terrestrial/broadcast/plans/st61/index.html" </w:instrText>
        </w:r>
        <w:r w:rsidRPr="00D80070">
          <w:rPr>
            <w:szCs w:val="20"/>
            <w:lang w:val="en-GB"/>
            <w:rPrChange w:id="1943" w:author="Nigel Laflin" w:date="2011-04-13T14:09:00Z">
              <w:rPr>
                <w:rFonts w:ascii="Arial" w:eastAsia="MS Mincho" w:hAnsi="Arial" w:cs="Arial"/>
                <w:b/>
                <w:bCs/>
                <w:color w:val="0000FF"/>
                <w:sz w:val="22"/>
                <w:szCs w:val="20"/>
                <w:u w:val="single"/>
                <w:lang w:val="en-GB" w:eastAsia="en-US"/>
              </w:rPr>
            </w:rPrChange>
          </w:rPr>
          <w:fldChar w:fldCharType="separate"/>
        </w:r>
        <w:r w:rsidRPr="00D80070">
          <w:rPr>
            <w:rStyle w:val="Emphasis"/>
            <w:b/>
            <w:szCs w:val="20"/>
            <w:lang w:val="en-GB"/>
            <w:rPrChange w:id="1944" w:author="Nigel Laflin" w:date="2011-04-13T14:09:00Z">
              <w:rPr>
                <w:rStyle w:val="Emphasis"/>
                <w:rFonts w:ascii="Arial" w:eastAsia="MS Mincho" w:hAnsi="Arial"/>
                <w:b/>
                <w:bCs/>
                <w:sz w:val="22"/>
                <w:szCs w:val="20"/>
                <w:lang w:val="en-GB" w:eastAsia="en-US"/>
              </w:rPr>
            </w:rPrChange>
          </w:rPr>
          <w:t>ST61</w:t>
        </w:r>
        <w:r w:rsidRPr="00D80070">
          <w:rPr>
            <w:rStyle w:val="Hyperlink"/>
            <w:color w:val="auto"/>
            <w:szCs w:val="20"/>
            <w:u w:val="none"/>
            <w:lang w:val="en-GB"/>
            <w:rPrChange w:id="1945" w:author="Nigel Laflin" w:date="2011-04-13T14:09:00Z">
              <w:rPr>
                <w:rStyle w:val="Hyperlink"/>
                <w:rFonts w:ascii="Arial" w:eastAsia="MS Mincho" w:hAnsi="Arial" w:cs="Arial"/>
                <w:b/>
                <w:bCs/>
                <w:color w:val="auto"/>
                <w:sz w:val="22"/>
                <w:szCs w:val="20"/>
                <w:u w:val="none"/>
                <w:lang w:val="en-GB" w:eastAsia="en-US"/>
              </w:rPr>
            </w:rPrChange>
          </w:rPr>
          <w:t xml:space="preserve"> Agreement, revised Geneva 2006</w:t>
        </w:r>
        <w:r w:rsidRPr="00D80070">
          <w:rPr>
            <w:szCs w:val="20"/>
            <w:lang w:val="en-GB"/>
            <w:rPrChange w:id="1946" w:author="Nigel Laflin" w:date="2011-04-13T14:09:00Z">
              <w:rPr>
                <w:rFonts w:ascii="Arial" w:eastAsia="MS Mincho" w:hAnsi="Arial" w:cs="Arial"/>
                <w:b/>
                <w:bCs/>
                <w:color w:val="0000FF"/>
                <w:sz w:val="22"/>
                <w:szCs w:val="20"/>
                <w:u w:val="single"/>
                <w:lang w:val="en-GB" w:eastAsia="en-US"/>
              </w:rPr>
            </w:rPrChange>
          </w:rPr>
          <w:fldChar w:fldCharType="end"/>
        </w:r>
        <w:r w:rsidRPr="00D80070">
          <w:rPr>
            <w:szCs w:val="20"/>
            <w:lang w:val="en-GB"/>
            <w:rPrChange w:id="1947" w:author="Nigel Laflin" w:date="2011-04-13T14:09:00Z">
              <w:rPr>
                <w:rFonts w:ascii="Arial" w:eastAsia="MS Mincho" w:hAnsi="Arial" w:cs="Arial"/>
                <w:b/>
                <w:bCs/>
                <w:color w:val="0000FF"/>
                <w:sz w:val="22"/>
                <w:szCs w:val="20"/>
                <w:u w:val="single"/>
                <w:lang w:val="en-GB" w:eastAsia="en-US"/>
              </w:rPr>
            </w:rPrChange>
          </w:rPr>
          <w:t xml:space="preserve">  (</w:t>
        </w:r>
        <w:r w:rsidRPr="00D80070">
          <w:rPr>
            <w:szCs w:val="20"/>
            <w:lang w:val="en-GB"/>
            <w:rPrChange w:id="1948" w:author="Nigel Laflin" w:date="2011-04-13T14:09:00Z">
              <w:rPr>
                <w:rFonts w:ascii="Arial" w:eastAsia="MS Mincho" w:hAnsi="Arial" w:cs="Arial"/>
                <w:b/>
                <w:bCs/>
                <w:color w:val="0000FF"/>
                <w:sz w:val="22"/>
                <w:szCs w:val="20"/>
                <w:u w:val="single"/>
                <w:lang w:val="en-GB" w:eastAsia="en-US"/>
              </w:rPr>
            </w:rPrChange>
          </w:rPr>
          <w:fldChar w:fldCharType="begin"/>
        </w:r>
        <w:r w:rsidRPr="00D80070">
          <w:rPr>
            <w:szCs w:val="20"/>
            <w:lang w:val="en-GB"/>
            <w:rPrChange w:id="1949" w:author="Nigel Laflin" w:date="2011-04-13T14:09:00Z">
              <w:rPr>
                <w:rFonts w:ascii="Arial" w:eastAsia="MS Mincho" w:hAnsi="Arial" w:cs="Arial"/>
                <w:b/>
                <w:bCs/>
                <w:color w:val="0000FF"/>
                <w:sz w:val="22"/>
                <w:szCs w:val="20"/>
                <w:u w:val="single"/>
                <w:lang w:val="en-GB" w:eastAsia="en-US"/>
              </w:rPr>
            </w:rPrChange>
          </w:rPr>
          <w:instrText xml:space="preserve"> HYPERLINK "http://www.itu.int" </w:instrText>
        </w:r>
        <w:r w:rsidRPr="00D80070">
          <w:rPr>
            <w:szCs w:val="20"/>
            <w:lang w:val="en-GB"/>
            <w:rPrChange w:id="1950" w:author="Nigel Laflin" w:date="2011-04-13T14:09:00Z">
              <w:rPr>
                <w:rFonts w:ascii="Arial" w:eastAsia="MS Mincho" w:hAnsi="Arial" w:cs="Arial"/>
                <w:b/>
                <w:bCs/>
                <w:color w:val="0000FF"/>
                <w:sz w:val="22"/>
                <w:szCs w:val="20"/>
                <w:u w:val="single"/>
                <w:lang w:val="en-GB" w:eastAsia="en-US"/>
              </w:rPr>
            </w:rPrChange>
          </w:rPr>
          <w:fldChar w:fldCharType="separate"/>
        </w:r>
        <w:r w:rsidRPr="00D80070">
          <w:rPr>
            <w:rStyle w:val="Hyperlink"/>
            <w:color w:val="auto"/>
            <w:szCs w:val="20"/>
            <w:u w:val="none"/>
            <w:lang w:val="en-GB"/>
            <w:rPrChange w:id="1951" w:author="Nigel Laflin" w:date="2011-04-13T14:09:00Z">
              <w:rPr>
                <w:rStyle w:val="Hyperlink"/>
                <w:rFonts w:ascii="Arial" w:eastAsia="MS Mincho" w:hAnsi="Arial" w:cs="Arial"/>
                <w:b/>
                <w:bCs/>
                <w:color w:val="auto"/>
                <w:sz w:val="22"/>
                <w:szCs w:val="20"/>
                <w:u w:val="none"/>
                <w:lang w:val="en-GB" w:eastAsia="en-US"/>
              </w:rPr>
            </w:rPrChange>
          </w:rPr>
          <w:t>www.itu.int</w:t>
        </w:r>
        <w:r w:rsidRPr="00D80070">
          <w:rPr>
            <w:szCs w:val="20"/>
            <w:lang w:val="en-GB"/>
            <w:rPrChange w:id="1952" w:author="Nigel Laflin" w:date="2011-04-13T14:09:00Z">
              <w:rPr>
                <w:rFonts w:ascii="Arial" w:eastAsia="MS Mincho" w:hAnsi="Arial" w:cs="Arial"/>
                <w:b/>
                <w:bCs/>
                <w:color w:val="0000FF"/>
                <w:sz w:val="22"/>
                <w:szCs w:val="20"/>
                <w:u w:val="single"/>
                <w:lang w:val="en-GB" w:eastAsia="en-US"/>
              </w:rPr>
            </w:rPrChange>
          </w:rPr>
          <w:fldChar w:fldCharType="end"/>
        </w:r>
        <w:r w:rsidRPr="00D80070">
          <w:rPr>
            <w:szCs w:val="20"/>
            <w:lang w:val="en-GB"/>
            <w:rPrChange w:id="1953" w:author="Nigel Laflin" w:date="2011-04-13T14:09:00Z">
              <w:rPr>
                <w:rFonts w:ascii="Arial" w:eastAsia="MS Mincho" w:hAnsi="Arial" w:cs="Arial"/>
                <w:b/>
                <w:bCs/>
                <w:color w:val="0000FF"/>
                <w:sz w:val="22"/>
                <w:szCs w:val="20"/>
                <w:u w:val="single"/>
                <w:lang w:val="en-GB" w:eastAsia="en-US"/>
              </w:rPr>
            </w:rPrChange>
          </w:rPr>
          <w:t>)</w:t>
        </w:r>
      </w:ins>
    </w:p>
    <w:p w:rsidR="008B525C" w:rsidRPr="00CD0041" w:rsidRDefault="00D80070" w:rsidP="008B525C">
      <w:pPr>
        <w:pStyle w:val="reference"/>
        <w:numPr>
          <w:ins w:id="1954" w:author="marc" w:date="2010-12-09T18:11:00Z"/>
        </w:numPr>
        <w:rPr>
          <w:ins w:id="1955" w:author="marc" w:date="2010-12-09T18:11:00Z"/>
          <w:szCs w:val="20"/>
          <w:lang w:val="en-GB"/>
          <w:rPrChange w:id="1956" w:author="Nigel Laflin" w:date="2011-04-13T14:09:00Z">
            <w:rPr>
              <w:ins w:id="1957" w:author="marc" w:date="2010-12-09T18:11:00Z"/>
              <w:szCs w:val="20"/>
            </w:rPr>
          </w:rPrChange>
        </w:rPr>
      </w:pPr>
      <w:ins w:id="1958" w:author="marc" w:date="2010-12-09T18:11:00Z">
        <w:r w:rsidRPr="00D80070">
          <w:rPr>
            <w:rStyle w:val="stdnobr"/>
            <w:szCs w:val="20"/>
            <w:lang w:val="en-GB"/>
            <w:rPrChange w:id="1959" w:author="Nigel Laflin" w:date="2011-04-13T14:09:00Z">
              <w:rPr>
                <w:rStyle w:val="stdnobr"/>
                <w:rFonts w:ascii="Arial" w:eastAsia="MS Mincho" w:hAnsi="Arial" w:cs="Arial"/>
                <w:b/>
                <w:bCs/>
                <w:sz w:val="22"/>
                <w:szCs w:val="20"/>
                <w:lang w:val="en-GB" w:eastAsia="en-US"/>
              </w:rPr>
            </w:rPrChange>
          </w:rPr>
          <w:t xml:space="preserve">GE84: </w:t>
        </w:r>
        <w:r w:rsidRPr="00D80070">
          <w:rPr>
            <w:rStyle w:val="Emphasis"/>
            <w:b/>
            <w:szCs w:val="20"/>
            <w:lang w:val="en-GB"/>
            <w:rPrChange w:id="1960" w:author="Nigel Laflin" w:date="2011-04-13T14:09:00Z">
              <w:rPr>
                <w:rStyle w:val="Emphasis"/>
                <w:rFonts w:ascii="Arial" w:eastAsia="MS Mincho" w:hAnsi="Arial"/>
                <w:b/>
                <w:bCs/>
                <w:sz w:val="22"/>
                <w:szCs w:val="20"/>
                <w:lang w:val="en-GB" w:eastAsia="en-US"/>
              </w:rPr>
            </w:rPrChange>
          </w:rPr>
          <w:t>GE84</w:t>
        </w:r>
        <w:r w:rsidRPr="00D80070">
          <w:rPr>
            <w:b/>
            <w:szCs w:val="20"/>
            <w:lang w:val="en-GB"/>
            <w:rPrChange w:id="1961" w:author="Nigel Laflin" w:date="2011-04-13T14:09:00Z">
              <w:rPr>
                <w:rFonts w:ascii="Arial" w:eastAsia="MS Mincho" w:hAnsi="Arial" w:cs="Arial"/>
                <w:b/>
                <w:bCs/>
                <w:i/>
                <w:iCs/>
                <w:sz w:val="22"/>
                <w:szCs w:val="20"/>
                <w:lang w:val="en-GB" w:eastAsia="en-US"/>
              </w:rPr>
            </w:rPrChange>
          </w:rPr>
          <w:t xml:space="preserve"> </w:t>
        </w:r>
        <w:r w:rsidRPr="00D80070">
          <w:rPr>
            <w:szCs w:val="20"/>
            <w:lang w:val="en-GB"/>
            <w:rPrChange w:id="1962" w:author="Nigel Laflin" w:date="2011-04-13T14:09:00Z">
              <w:rPr>
                <w:rFonts w:ascii="Arial" w:eastAsia="MS Mincho" w:hAnsi="Arial" w:cs="Arial"/>
                <w:b/>
                <w:bCs/>
                <w:i/>
                <w:iCs/>
                <w:sz w:val="22"/>
                <w:szCs w:val="20"/>
                <w:lang w:val="en-GB" w:eastAsia="en-US"/>
              </w:rPr>
            </w:rPrChange>
          </w:rPr>
          <w:t>Agreement, Geneva 1984 (</w:t>
        </w:r>
        <w:r w:rsidRPr="00D80070">
          <w:rPr>
            <w:szCs w:val="20"/>
            <w:lang w:val="en-GB"/>
            <w:rPrChange w:id="1963" w:author="Nigel Laflin" w:date="2011-04-13T14:09:00Z">
              <w:rPr>
                <w:rFonts w:ascii="Arial" w:eastAsia="MS Mincho" w:hAnsi="Arial" w:cs="Arial"/>
                <w:b/>
                <w:bCs/>
                <w:color w:val="0000FF"/>
                <w:sz w:val="22"/>
                <w:szCs w:val="20"/>
                <w:u w:val="single"/>
                <w:lang w:val="en-GB" w:eastAsia="en-US"/>
              </w:rPr>
            </w:rPrChange>
          </w:rPr>
          <w:fldChar w:fldCharType="begin"/>
        </w:r>
        <w:r w:rsidRPr="00D80070">
          <w:rPr>
            <w:szCs w:val="20"/>
            <w:lang w:val="en-GB"/>
            <w:rPrChange w:id="1964" w:author="Nigel Laflin" w:date="2011-04-13T14:09:00Z">
              <w:rPr>
                <w:rFonts w:ascii="Arial" w:eastAsia="MS Mincho" w:hAnsi="Arial" w:cs="Arial"/>
                <w:b/>
                <w:bCs/>
                <w:i/>
                <w:iCs/>
                <w:sz w:val="22"/>
                <w:szCs w:val="20"/>
                <w:lang w:val="en-GB" w:eastAsia="en-US"/>
              </w:rPr>
            </w:rPrChange>
          </w:rPr>
          <w:instrText xml:space="preserve"> HYPERLINK "http://www.itu.int" </w:instrText>
        </w:r>
        <w:r w:rsidRPr="00D80070">
          <w:rPr>
            <w:szCs w:val="20"/>
            <w:lang w:val="en-GB"/>
            <w:rPrChange w:id="1965" w:author="Nigel Laflin" w:date="2011-04-13T14:09:00Z">
              <w:rPr>
                <w:rFonts w:ascii="Arial" w:eastAsia="MS Mincho" w:hAnsi="Arial" w:cs="Arial"/>
                <w:b/>
                <w:bCs/>
                <w:color w:val="0000FF"/>
                <w:sz w:val="22"/>
                <w:szCs w:val="20"/>
                <w:u w:val="single"/>
                <w:lang w:val="en-GB" w:eastAsia="en-US"/>
              </w:rPr>
            </w:rPrChange>
          </w:rPr>
          <w:fldChar w:fldCharType="separate"/>
        </w:r>
        <w:r w:rsidRPr="00D80070">
          <w:rPr>
            <w:rStyle w:val="Hyperlink"/>
            <w:color w:val="auto"/>
            <w:szCs w:val="20"/>
            <w:u w:val="none"/>
            <w:lang w:val="en-GB"/>
            <w:rPrChange w:id="1966" w:author="Nigel Laflin" w:date="2011-04-13T14:09:00Z">
              <w:rPr>
                <w:rStyle w:val="Hyperlink"/>
                <w:rFonts w:ascii="Arial" w:eastAsia="MS Mincho" w:hAnsi="Arial" w:cs="Arial"/>
                <w:b/>
                <w:bCs/>
                <w:color w:val="auto"/>
                <w:sz w:val="22"/>
                <w:szCs w:val="20"/>
                <w:u w:val="none"/>
                <w:lang w:val="en-GB" w:eastAsia="en-US"/>
              </w:rPr>
            </w:rPrChange>
          </w:rPr>
          <w:t>www.itu.int</w:t>
        </w:r>
        <w:r w:rsidRPr="00D80070">
          <w:rPr>
            <w:szCs w:val="20"/>
            <w:lang w:val="en-GB"/>
            <w:rPrChange w:id="1967" w:author="Nigel Laflin" w:date="2011-04-13T14:09:00Z">
              <w:rPr>
                <w:rFonts w:ascii="Arial" w:eastAsia="MS Mincho" w:hAnsi="Arial" w:cs="Arial"/>
                <w:b/>
                <w:bCs/>
                <w:color w:val="0000FF"/>
                <w:sz w:val="22"/>
                <w:szCs w:val="20"/>
                <w:u w:val="single"/>
                <w:lang w:val="en-GB" w:eastAsia="en-US"/>
              </w:rPr>
            </w:rPrChange>
          </w:rPr>
          <w:fldChar w:fldCharType="end"/>
        </w:r>
        <w:r w:rsidRPr="00D80070">
          <w:rPr>
            <w:szCs w:val="20"/>
            <w:lang w:val="en-GB"/>
            <w:rPrChange w:id="1968" w:author="Nigel Laflin" w:date="2011-04-13T14:09:00Z">
              <w:rPr>
                <w:rFonts w:ascii="Arial" w:eastAsia="MS Mincho" w:hAnsi="Arial" w:cs="Arial"/>
                <w:b/>
                <w:bCs/>
                <w:color w:val="0000FF"/>
                <w:sz w:val="22"/>
                <w:szCs w:val="20"/>
                <w:u w:val="single"/>
                <w:lang w:val="en-GB" w:eastAsia="en-US"/>
              </w:rPr>
            </w:rPrChange>
          </w:rPr>
          <w:t>)</w:t>
        </w:r>
      </w:ins>
    </w:p>
    <w:p w:rsidR="008B525C" w:rsidRPr="00CD0041" w:rsidRDefault="00D80070" w:rsidP="008B525C">
      <w:pPr>
        <w:pStyle w:val="reference"/>
        <w:numPr>
          <w:ins w:id="1969" w:author="marc" w:date="2010-12-09T18:11:00Z"/>
        </w:numPr>
        <w:rPr>
          <w:ins w:id="1970" w:author="marc" w:date="2010-12-09T18:11:00Z"/>
          <w:szCs w:val="20"/>
          <w:lang w:val="en-GB"/>
          <w:rPrChange w:id="1971" w:author="Nigel Laflin" w:date="2011-04-13T14:09:00Z">
            <w:rPr>
              <w:ins w:id="1972" w:author="marc" w:date="2010-12-09T18:11:00Z"/>
              <w:szCs w:val="20"/>
            </w:rPr>
          </w:rPrChange>
        </w:rPr>
      </w:pPr>
      <w:ins w:id="1973" w:author="marc" w:date="2010-12-09T18:11:00Z">
        <w:r w:rsidRPr="00D80070">
          <w:rPr>
            <w:szCs w:val="20"/>
            <w:lang w:val="en-GB"/>
            <w:rPrChange w:id="1974" w:author="Nigel Laflin" w:date="2011-04-13T14:09:00Z">
              <w:rPr>
                <w:rFonts w:ascii="Arial" w:eastAsia="MS Mincho" w:hAnsi="Arial" w:cs="Arial"/>
                <w:b/>
                <w:bCs/>
                <w:color w:val="0000FF"/>
                <w:sz w:val="22"/>
                <w:szCs w:val="20"/>
                <w:u w:val="single"/>
                <w:lang w:val="en-GB" w:eastAsia="en-US"/>
              </w:rPr>
            </w:rPrChange>
          </w:rPr>
          <w:t xml:space="preserve">GE06: </w:t>
        </w:r>
        <w:r w:rsidRPr="00D80070">
          <w:rPr>
            <w:szCs w:val="20"/>
            <w:lang w:val="en-GB"/>
            <w:rPrChange w:id="1975" w:author="Nigel Laflin" w:date="2011-04-13T14:09:00Z">
              <w:rPr>
                <w:rFonts w:ascii="Arial" w:eastAsia="MS Mincho" w:hAnsi="Arial" w:cs="Arial"/>
                <w:b/>
                <w:bCs/>
                <w:color w:val="0000FF"/>
                <w:sz w:val="22"/>
                <w:szCs w:val="20"/>
                <w:u w:val="single"/>
                <w:lang w:val="en-GB" w:eastAsia="en-US"/>
              </w:rPr>
            </w:rPrChange>
          </w:rPr>
          <w:fldChar w:fldCharType="begin"/>
        </w:r>
        <w:r w:rsidRPr="00D80070">
          <w:rPr>
            <w:szCs w:val="20"/>
            <w:lang w:val="en-GB"/>
            <w:rPrChange w:id="1976" w:author="Nigel Laflin" w:date="2011-04-13T14:09:00Z">
              <w:rPr>
                <w:rFonts w:ascii="Arial" w:eastAsia="MS Mincho" w:hAnsi="Arial" w:cs="Arial"/>
                <w:b/>
                <w:bCs/>
                <w:color w:val="0000FF"/>
                <w:sz w:val="22"/>
                <w:szCs w:val="20"/>
                <w:u w:val="single"/>
                <w:lang w:val="en-GB" w:eastAsia="en-US"/>
              </w:rPr>
            </w:rPrChange>
          </w:rPr>
          <w:instrText xml:space="preserve"> HYPERLINK "http://www.itu.int/ITU-R/terrestrial/broadcast/plans/ge06/index.html" </w:instrText>
        </w:r>
        <w:r w:rsidRPr="00D80070">
          <w:rPr>
            <w:szCs w:val="20"/>
            <w:lang w:val="en-GB"/>
            <w:rPrChange w:id="1977" w:author="Nigel Laflin" w:date="2011-04-13T14:09:00Z">
              <w:rPr>
                <w:rFonts w:ascii="Arial" w:eastAsia="MS Mincho" w:hAnsi="Arial" w:cs="Arial"/>
                <w:b/>
                <w:bCs/>
                <w:color w:val="0000FF"/>
                <w:sz w:val="22"/>
                <w:szCs w:val="20"/>
                <w:u w:val="single"/>
                <w:lang w:val="en-GB" w:eastAsia="en-US"/>
              </w:rPr>
            </w:rPrChange>
          </w:rPr>
          <w:fldChar w:fldCharType="separate"/>
        </w:r>
        <w:r w:rsidRPr="00D80070">
          <w:rPr>
            <w:rStyle w:val="Emphasis"/>
            <w:b/>
            <w:szCs w:val="20"/>
            <w:lang w:val="en-GB"/>
            <w:rPrChange w:id="1978" w:author="Nigel Laflin" w:date="2011-04-13T14:09:00Z">
              <w:rPr>
                <w:rStyle w:val="Emphasis"/>
                <w:rFonts w:ascii="Arial" w:eastAsia="MS Mincho" w:hAnsi="Arial"/>
                <w:b/>
                <w:bCs/>
                <w:sz w:val="22"/>
                <w:szCs w:val="20"/>
                <w:lang w:val="en-GB" w:eastAsia="en-US"/>
              </w:rPr>
            </w:rPrChange>
          </w:rPr>
          <w:t>GE06</w:t>
        </w:r>
        <w:r w:rsidRPr="00D80070">
          <w:rPr>
            <w:rStyle w:val="Hyperlink"/>
            <w:color w:val="auto"/>
            <w:szCs w:val="20"/>
            <w:u w:val="none"/>
            <w:lang w:val="en-GB"/>
            <w:rPrChange w:id="1979" w:author="Nigel Laflin" w:date="2011-04-13T14:09:00Z">
              <w:rPr>
                <w:rStyle w:val="Hyperlink"/>
                <w:rFonts w:ascii="Arial" w:eastAsia="MS Mincho" w:hAnsi="Arial" w:cs="Arial"/>
                <w:b/>
                <w:bCs/>
                <w:color w:val="auto"/>
                <w:sz w:val="22"/>
                <w:szCs w:val="20"/>
                <w:u w:val="none"/>
                <w:lang w:val="en-GB" w:eastAsia="en-US"/>
              </w:rPr>
            </w:rPrChange>
          </w:rPr>
          <w:t xml:space="preserve"> Agreement, Geneva 2006</w:t>
        </w:r>
        <w:r w:rsidRPr="00D80070">
          <w:rPr>
            <w:szCs w:val="20"/>
            <w:lang w:val="en-GB"/>
            <w:rPrChange w:id="1980" w:author="Nigel Laflin" w:date="2011-04-13T14:09:00Z">
              <w:rPr>
                <w:rFonts w:ascii="Arial" w:eastAsia="MS Mincho" w:hAnsi="Arial" w:cs="Arial"/>
                <w:b/>
                <w:bCs/>
                <w:color w:val="0000FF"/>
                <w:sz w:val="22"/>
                <w:szCs w:val="20"/>
                <w:u w:val="single"/>
                <w:lang w:val="en-GB" w:eastAsia="en-US"/>
              </w:rPr>
            </w:rPrChange>
          </w:rPr>
          <w:fldChar w:fldCharType="end"/>
        </w:r>
        <w:r w:rsidRPr="00D80070">
          <w:rPr>
            <w:szCs w:val="20"/>
            <w:lang w:val="en-GB"/>
            <w:rPrChange w:id="1981" w:author="Nigel Laflin" w:date="2011-04-13T14:09:00Z">
              <w:rPr>
                <w:rFonts w:ascii="Arial" w:eastAsia="MS Mincho" w:hAnsi="Arial" w:cs="Arial"/>
                <w:b/>
                <w:bCs/>
                <w:color w:val="0000FF"/>
                <w:sz w:val="22"/>
                <w:szCs w:val="20"/>
                <w:u w:val="single"/>
                <w:lang w:val="en-GB" w:eastAsia="en-US"/>
              </w:rPr>
            </w:rPrChange>
          </w:rPr>
          <w:t xml:space="preserve"> (</w:t>
        </w:r>
        <w:r w:rsidRPr="00D80070">
          <w:rPr>
            <w:szCs w:val="20"/>
            <w:lang w:val="en-GB"/>
            <w:rPrChange w:id="1982" w:author="Nigel Laflin" w:date="2011-04-13T14:09:00Z">
              <w:rPr>
                <w:rFonts w:ascii="Arial" w:eastAsia="MS Mincho" w:hAnsi="Arial" w:cs="Arial"/>
                <w:b/>
                <w:bCs/>
                <w:color w:val="0000FF"/>
                <w:sz w:val="22"/>
                <w:szCs w:val="20"/>
                <w:u w:val="single"/>
                <w:lang w:val="en-GB" w:eastAsia="en-US"/>
              </w:rPr>
            </w:rPrChange>
          </w:rPr>
          <w:fldChar w:fldCharType="begin"/>
        </w:r>
        <w:r w:rsidRPr="00D80070">
          <w:rPr>
            <w:szCs w:val="20"/>
            <w:lang w:val="en-GB"/>
            <w:rPrChange w:id="1983" w:author="Nigel Laflin" w:date="2011-04-13T14:09:00Z">
              <w:rPr>
                <w:rFonts w:ascii="Arial" w:eastAsia="MS Mincho" w:hAnsi="Arial" w:cs="Arial"/>
                <w:b/>
                <w:bCs/>
                <w:color w:val="0000FF"/>
                <w:sz w:val="22"/>
                <w:szCs w:val="20"/>
                <w:u w:val="single"/>
                <w:lang w:val="en-GB" w:eastAsia="en-US"/>
              </w:rPr>
            </w:rPrChange>
          </w:rPr>
          <w:instrText xml:space="preserve"> HYPERLINK "http://www.itu.int" </w:instrText>
        </w:r>
        <w:r w:rsidRPr="00D80070">
          <w:rPr>
            <w:szCs w:val="20"/>
            <w:lang w:val="en-GB"/>
            <w:rPrChange w:id="1984" w:author="Nigel Laflin" w:date="2011-04-13T14:09:00Z">
              <w:rPr>
                <w:rFonts w:ascii="Arial" w:eastAsia="MS Mincho" w:hAnsi="Arial" w:cs="Arial"/>
                <w:b/>
                <w:bCs/>
                <w:color w:val="0000FF"/>
                <w:sz w:val="22"/>
                <w:szCs w:val="20"/>
                <w:u w:val="single"/>
                <w:lang w:val="en-GB" w:eastAsia="en-US"/>
              </w:rPr>
            </w:rPrChange>
          </w:rPr>
          <w:fldChar w:fldCharType="separate"/>
        </w:r>
        <w:r w:rsidRPr="00D80070">
          <w:rPr>
            <w:rStyle w:val="Hyperlink"/>
            <w:color w:val="auto"/>
            <w:szCs w:val="20"/>
            <w:u w:val="none"/>
            <w:lang w:val="en-GB"/>
            <w:rPrChange w:id="1985" w:author="Nigel Laflin" w:date="2011-04-13T14:09:00Z">
              <w:rPr>
                <w:rStyle w:val="Hyperlink"/>
                <w:rFonts w:ascii="Arial" w:eastAsia="MS Mincho" w:hAnsi="Arial" w:cs="Arial"/>
                <w:b/>
                <w:bCs/>
                <w:color w:val="auto"/>
                <w:sz w:val="22"/>
                <w:szCs w:val="20"/>
                <w:u w:val="none"/>
                <w:lang w:val="en-GB" w:eastAsia="en-US"/>
              </w:rPr>
            </w:rPrChange>
          </w:rPr>
          <w:t>www.itu.int</w:t>
        </w:r>
        <w:r w:rsidRPr="00D80070">
          <w:rPr>
            <w:szCs w:val="20"/>
            <w:lang w:val="en-GB"/>
            <w:rPrChange w:id="1986" w:author="Nigel Laflin" w:date="2011-04-13T14:09:00Z">
              <w:rPr>
                <w:rFonts w:ascii="Arial" w:eastAsia="MS Mincho" w:hAnsi="Arial" w:cs="Arial"/>
                <w:b/>
                <w:bCs/>
                <w:color w:val="0000FF"/>
                <w:sz w:val="22"/>
                <w:szCs w:val="20"/>
                <w:u w:val="single"/>
                <w:lang w:val="en-GB" w:eastAsia="en-US"/>
              </w:rPr>
            </w:rPrChange>
          </w:rPr>
          <w:fldChar w:fldCharType="end"/>
        </w:r>
        <w:r w:rsidRPr="00D80070">
          <w:rPr>
            <w:szCs w:val="20"/>
            <w:lang w:val="en-GB"/>
            <w:rPrChange w:id="1987" w:author="Nigel Laflin" w:date="2011-04-13T14:09:00Z">
              <w:rPr>
                <w:rFonts w:ascii="Arial" w:eastAsia="MS Mincho" w:hAnsi="Arial" w:cs="Arial"/>
                <w:b/>
                <w:bCs/>
                <w:color w:val="0000FF"/>
                <w:sz w:val="22"/>
                <w:szCs w:val="20"/>
                <w:u w:val="single"/>
                <w:lang w:val="en-GB" w:eastAsia="en-US"/>
              </w:rPr>
            </w:rPrChange>
          </w:rPr>
          <w:t>)</w:t>
        </w:r>
      </w:ins>
    </w:p>
    <w:p w:rsidR="008B525C" w:rsidRPr="00CD0041" w:rsidRDefault="00D80070" w:rsidP="008B525C">
      <w:pPr>
        <w:pStyle w:val="reference"/>
        <w:numPr>
          <w:ins w:id="1988" w:author="marc" w:date="2010-12-09T18:11:00Z"/>
        </w:numPr>
        <w:rPr>
          <w:ins w:id="1989" w:author="marc" w:date="2010-12-09T18:11:00Z"/>
          <w:rStyle w:val="Strong"/>
          <w:b w:val="0"/>
          <w:bCs w:val="0"/>
          <w:szCs w:val="20"/>
          <w:lang w:val="en-GB"/>
          <w:rPrChange w:id="1990" w:author="Nigel Laflin" w:date="2011-04-13T14:09:00Z">
            <w:rPr>
              <w:ins w:id="1991" w:author="marc" w:date="2010-12-09T18:11:00Z"/>
              <w:rStyle w:val="Strong"/>
              <w:b w:val="0"/>
              <w:bCs w:val="0"/>
              <w:szCs w:val="20"/>
            </w:rPr>
          </w:rPrChange>
        </w:rPr>
      </w:pPr>
      <w:ins w:id="1992" w:author="Dr. Roland Beutler" w:date="2010-12-15T12:12:00Z">
        <w:r w:rsidRPr="00D80070">
          <w:rPr>
            <w:szCs w:val="20"/>
            <w:lang w:val="en-GB"/>
            <w:rPrChange w:id="1993" w:author="Nigel Laflin" w:date="2011-04-13T14:09:00Z">
              <w:rPr>
                <w:rFonts w:ascii="Arial" w:eastAsia="MS Mincho" w:hAnsi="Arial" w:cs="Arial"/>
                <w:b/>
                <w:bCs/>
                <w:sz w:val="22"/>
                <w:szCs w:val="20"/>
                <w:lang w:val="en-GB" w:eastAsia="en-US"/>
              </w:rPr>
            </w:rPrChange>
          </w:rPr>
          <w:t xml:space="preserve">EC Decision 2010/267/EC </w:t>
        </w:r>
      </w:ins>
      <w:ins w:id="1994" w:author="marc" w:date="2010-12-09T18:11:00Z">
        <w:del w:id="1995" w:author="Dr. Roland Beutler" w:date="2010-12-15T14:12:00Z">
          <w:r w:rsidRPr="00D80070">
            <w:rPr>
              <w:szCs w:val="20"/>
              <w:lang w:val="en-GB"/>
              <w:rPrChange w:id="1996" w:author="Nigel Laflin" w:date="2011-04-13T14:09:00Z">
                <w:rPr>
                  <w:rFonts w:ascii="Arial" w:eastAsia="MS Mincho" w:hAnsi="Arial" w:cs="Arial"/>
                  <w:b/>
                  <w:bCs/>
                  <w:sz w:val="22"/>
                  <w:szCs w:val="20"/>
                  <w:lang w:val="en-GB" w:eastAsia="en-US"/>
                </w:rPr>
              </w:rPrChange>
            </w:rPr>
            <w:delText xml:space="preserve">MA02revCO07: </w:delText>
          </w:r>
          <w:r w:rsidRPr="00D80070">
            <w:rPr>
              <w:rStyle w:val="Strong"/>
              <w:b w:val="0"/>
              <w:szCs w:val="20"/>
              <w:lang w:val="en-GB"/>
              <w:rPrChange w:id="1997" w:author="Nigel Laflin" w:date="2011-04-13T14:09:00Z">
                <w:rPr>
                  <w:rStyle w:val="Strong"/>
                  <w:rFonts w:ascii="Arial" w:eastAsia="MS Mincho" w:hAnsi="Arial" w:cs="Arial"/>
                  <w:b w:val="0"/>
                  <w:bCs w:val="0"/>
                  <w:sz w:val="22"/>
                  <w:szCs w:val="20"/>
                  <w:lang w:val="en-GB" w:eastAsia="en-US"/>
                </w:rPr>
              </w:rPrChange>
            </w:rPr>
            <w:delText>MA02revCO07 Special Arrangement</w:delText>
          </w:r>
        </w:del>
      </w:ins>
    </w:p>
    <w:p w:rsidR="008B525C" w:rsidRPr="00CD0041" w:rsidRDefault="00D80070" w:rsidP="008B525C">
      <w:pPr>
        <w:pStyle w:val="reference"/>
        <w:numPr>
          <w:ins w:id="1998" w:author="marc" w:date="2010-12-09T18:11:00Z"/>
        </w:numPr>
        <w:rPr>
          <w:ins w:id="1999" w:author="marc" w:date="2010-12-09T18:11:00Z"/>
          <w:szCs w:val="20"/>
          <w:lang w:val="en-GB"/>
          <w:rPrChange w:id="2000" w:author="Nigel Laflin" w:date="2011-04-13T14:09:00Z">
            <w:rPr>
              <w:ins w:id="2001" w:author="marc" w:date="2010-12-09T18:11:00Z"/>
              <w:szCs w:val="20"/>
            </w:rPr>
          </w:rPrChange>
        </w:rPr>
      </w:pPr>
      <w:ins w:id="2002" w:author="marc" w:date="2010-12-09T18:11:00Z">
        <w:r w:rsidRPr="00D80070">
          <w:rPr>
            <w:szCs w:val="20"/>
            <w:lang w:val="en-GB"/>
            <w:rPrChange w:id="2003" w:author="Nigel Laflin" w:date="2011-04-13T14:09:00Z">
              <w:rPr>
                <w:rFonts w:ascii="Arial" w:eastAsia="MS Mincho" w:hAnsi="Arial" w:cs="Arial"/>
                <w:b/>
                <w:bCs/>
                <w:sz w:val="22"/>
                <w:szCs w:val="20"/>
                <w:lang w:val="en-GB" w:eastAsia="en-US"/>
              </w:rPr>
            </w:rPrChange>
          </w:rPr>
          <w:t>Recommendation ITU-R BS.560-4: Radio-frequency protection ratios in LF, MF and HF broadcasting  </w:t>
        </w:r>
        <w:r w:rsidRPr="00D80070">
          <w:rPr>
            <w:color w:val="FF0000"/>
            <w:szCs w:val="20"/>
            <w:lang w:val="en-GB"/>
            <w:rPrChange w:id="2004" w:author="Nigel Laflin" w:date="2011-04-13T14:09:00Z">
              <w:rPr>
                <w:rFonts w:ascii="Arial" w:eastAsia="MS Mincho" w:hAnsi="Arial" w:cs="Arial"/>
                <w:b/>
                <w:bCs/>
                <w:color w:val="FF0000"/>
                <w:sz w:val="22"/>
                <w:szCs w:val="20"/>
                <w:lang w:val="en-GB" w:eastAsia="en-US"/>
              </w:rPr>
            </w:rPrChange>
          </w:rPr>
          <w:t xml:space="preserve"> </w:t>
        </w:r>
      </w:ins>
    </w:p>
    <w:p w:rsidR="008B525C" w:rsidRPr="00CD0041" w:rsidRDefault="00D80070" w:rsidP="008B525C">
      <w:pPr>
        <w:pStyle w:val="reference"/>
        <w:numPr>
          <w:ins w:id="2005" w:author="marc" w:date="2010-12-09T18:11:00Z"/>
        </w:numPr>
        <w:rPr>
          <w:ins w:id="2006" w:author="marc" w:date="2010-12-09T18:11:00Z"/>
          <w:szCs w:val="20"/>
          <w:lang w:val="en-GB"/>
          <w:rPrChange w:id="2007" w:author="Nigel Laflin" w:date="2011-04-13T14:09:00Z">
            <w:rPr>
              <w:ins w:id="2008" w:author="marc" w:date="2010-12-09T18:11:00Z"/>
              <w:szCs w:val="20"/>
            </w:rPr>
          </w:rPrChange>
        </w:rPr>
      </w:pPr>
      <w:ins w:id="2009" w:author="marc" w:date="2010-12-09T18:11:00Z">
        <w:r w:rsidRPr="00D80070">
          <w:rPr>
            <w:szCs w:val="20"/>
            <w:lang w:val="en-GB"/>
            <w:rPrChange w:id="2010" w:author="Nigel Laflin" w:date="2011-04-13T14:09:00Z">
              <w:rPr>
                <w:rFonts w:ascii="Arial" w:eastAsia="MS Mincho" w:hAnsi="Arial" w:cs="Arial"/>
                <w:b/>
                <w:bCs/>
                <w:sz w:val="22"/>
                <w:szCs w:val="20"/>
                <w:lang w:val="en-GB" w:eastAsia="en-US"/>
              </w:rPr>
            </w:rPrChange>
          </w:rPr>
          <w:t xml:space="preserve"> ETSI ES 201 980: </w:t>
        </w:r>
        <w:r w:rsidRPr="00D80070">
          <w:rPr>
            <w:color w:val="000000"/>
            <w:szCs w:val="20"/>
            <w:lang w:val="en-GB"/>
            <w:rPrChange w:id="2011" w:author="Nigel Laflin" w:date="2011-04-13T14:09:00Z">
              <w:rPr>
                <w:rFonts w:ascii="Arial" w:eastAsia="MS Mincho" w:hAnsi="Arial" w:cs="Arial"/>
                <w:b/>
                <w:bCs/>
                <w:color w:val="000000"/>
                <w:sz w:val="22"/>
                <w:szCs w:val="20"/>
                <w:lang w:val="en-GB" w:eastAsia="en-US"/>
              </w:rPr>
            </w:rPrChange>
          </w:rPr>
          <w:t xml:space="preserve">Digital Radio </w:t>
        </w:r>
        <w:proofErr w:type="spellStart"/>
        <w:r w:rsidRPr="00D80070">
          <w:rPr>
            <w:color w:val="000000"/>
            <w:szCs w:val="20"/>
            <w:lang w:val="en-GB"/>
            <w:rPrChange w:id="2012" w:author="Nigel Laflin" w:date="2011-04-13T14:09:00Z">
              <w:rPr>
                <w:rFonts w:ascii="Arial" w:eastAsia="MS Mincho" w:hAnsi="Arial" w:cs="Arial"/>
                <w:b/>
                <w:bCs/>
                <w:color w:val="000000"/>
                <w:sz w:val="22"/>
                <w:szCs w:val="20"/>
                <w:lang w:val="en-GB" w:eastAsia="en-US"/>
              </w:rPr>
            </w:rPrChange>
          </w:rPr>
          <w:t>Mondiale</w:t>
        </w:r>
        <w:proofErr w:type="spellEnd"/>
        <w:r w:rsidRPr="00D80070">
          <w:rPr>
            <w:color w:val="000000"/>
            <w:szCs w:val="20"/>
            <w:lang w:val="en-GB"/>
            <w:rPrChange w:id="2013" w:author="Nigel Laflin" w:date="2011-04-13T14:09:00Z">
              <w:rPr>
                <w:rFonts w:ascii="Arial" w:eastAsia="MS Mincho" w:hAnsi="Arial" w:cs="Arial"/>
                <w:b/>
                <w:bCs/>
                <w:color w:val="000000"/>
                <w:sz w:val="22"/>
                <w:szCs w:val="20"/>
                <w:lang w:val="en-GB" w:eastAsia="en-US"/>
              </w:rPr>
            </w:rPrChange>
          </w:rPr>
          <w:t xml:space="preserve"> (DRM);System Specification</w:t>
        </w:r>
      </w:ins>
    </w:p>
    <w:p w:rsidR="008B525C" w:rsidRPr="00CD0041" w:rsidRDefault="00D80070" w:rsidP="008B525C">
      <w:pPr>
        <w:pStyle w:val="reference"/>
        <w:numPr>
          <w:ins w:id="2014" w:author="marc" w:date="2010-12-09T18:11:00Z"/>
        </w:numPr>
        <w:rPr>
          <w:ins w:id="2015" w:author="marc" w:date="2010-12-09T18:11:00Z"/>
          <w:szCs w:val="20"/>
          <w:lang w:val="en-GB"/>
          <w:rPrChange w:id="2016" w:author="Nigel Laflin" w:date="2011-04-13T14:09:00Z">
            <w:rPr>
              <w:ins w:id="2017" w:author="marc" w:date="2010-12-09T18:11:00Z"/>
              <w:szCs w:val="20"/>
            </w:rPr>
          </w:rPrChange>
        </w:rPr>
      </w:pPr>
      <w:ins w:id="2018" w:author="marc" w:date="2010-12-09T18:11:00Z">
        <w:r w:rsidRPr="00D80070">
          <w:rPr>
            <w:szCs w:val="20"/>
            <w:lang w:val="en-GB"/>
            <w:rPrChange w:id="2019" w:author="Nigel Laflin" w:date="2011-04-13T14:09:00Z">
              <w:rPr>
                <w:rFonts w:ascii="Arial" w:eastAsia="MS Mincho" w:hAnsi="Arial" w:cs="Arial"/>
                <w:b/>
                <w:bCs/>
                <w:sz w:val="22"/>
                <w:szCs w:val="20"/>
                <w:lang w:val="en-GB" w:eastAsia="en-US"/>
              </w:rPr>
            </w:rPrChange>
          </w:rPr>
          <w:t>Recommendation ITU-R BS.1615 : "Planning parameters" for digital sound broadcasting at frequencies below 30 MHz</w:t>
        </w:r>
      </w:ins>
    </w:p>
    <w:p w:rsidR="008B525C" w:rsidRPr="00CD0041" w:rsidRDefault="00D80070" w:rsidP="008B525C">
      <w:pPr>
        <w:pStyle w:val="reference"/>
        <w:numPr>
          <w:ins w:id="2020" w:author="marc" w:date="2010-12-09T18:11:00Z"/>
        </w:numPr>
        <w:rPr>
          <w:ins w:id="2021" w:author="marc" w:date="2010-12-09T18:11:00Z"/>
          <w:szCs w:val="20"/>
          <w:lang w:val="en-GB"/>
          <w:rPrChange w:id="2022" w:author="Nigel Laflin" w:date="2011-04-13T14:09:00Z">
            <w:rPr>
              <w:ins w:id="2023" w:author="marc" w:date="2010-12-09T18:11:00Z"/>
              <w:szCs w:val="20"/>
            </w:rPr>
          </w:rPrChange>
        </w:rPr>
      </w:pPr>
      <w:ins w:id="2024" w:author="marc" w:date="2010-12-09T18:11:00Z">
        <w:r w:rsidRPr="00D80070">
          <w:rPr>
            <w:szCs w:val="20"/>
            <w:lang w:val="en-GB"/>
            <w:rPrChange w:id="2025" w:author="Nigel Laflin" w:date="2011-04-13T14:09:00Z">
              <w:rPr>
                <w:rFonts w:ascii="Arial" w:eastAsia="MS Mincho" w:hAnsi="Arial" w:cs="Arial"/>
                <w:b/>
                <w:bCs/>
                <w:sz w:val="22"/>
                <w:szCs w:val="20"/>
                <w:lang w:val="en-GB" w:eastAsia="en-US"/>
              </w:rPr>
            </w:rPrChange>
          </w:rPr>
          <w:t>ITU RR: Radio Regulations (</w:t>
        </w:r>
        <w:r w:rsidRPr="00D80070">
          <w:rPr>
            <w:szCs w:val="20"/>
            <w:lang w:val="en-GB"/>
            <w:rPrChange w:id="2026" w:author="Nigel Laflin" w:date="2011-04-13T14:09:00Z">
              <w:rPr>
                <w:rFonts w:ascii="Arial" w:eastAsia="MS Mincho" w:hAnsi="Arial" w:cs="Arial"/>
                <w:b/>
                <w:bCs/>
                <w:color w:val="0000FF"/>
                <w:sz w:val="22"/>
                <w:szCs w:val="20"/>
                <w:u w:val="single"/>
                <w:lang w:val="en-GB" w:eastAsia="en-US"/>
              </w:rPr>
            </w:rPrChange>
          </w:rPr>
          <w:fldChar w:fldCharType="begin"/>
        </w:r>
        <w:r w:rsidRPr="00D80070">
          <w:rPr>
            <w:szCs w:val="20"/>
            <w:lang w:val="en-GB"/>
            <w:rPrChange w:id="2027" w:author="Nigel Laflin" w:date="2011-04-13T14:09:00Z">
              <w:rPr>
                <w:rFonts w:ascii="Arial" w:eastAsia="MS Mincho" w:hAnsi="Arial" w:cs="Arial"/>
                <w:b/>
                <w:bCs/>
                <w:sz w:val="22"/>
                <w:szCs w:val="20"/>
                <w:lang w:val="en-GB" w:eastAsia="en-US"/>
              </w:rPr>
            </w:rPrChange>
          </w:rPr>
          <w:instrText xml:space="preserve"> HYPERLINK "http://www.itu.int" </w:instrText>
        </w:r>
        <w:r w:rsidRPr="00D80070">
          <w:rPr>
            <w:szCs w:val="20"/>
            <w:lang w:val="en-GB"/>
            <w:rPrChange w:id="2028" w:author="Nigel Laflin" w:date="2011-04-13T14:09:00Z">
              <w:rPr>
                <w:rFonts w:ascii="Arial" w:eastAsia="MS Mincho" w:hAnsi="Arial" w:cs="Arial"/>
                <w:b/>
                <w:bCs/>
                <w:color w:val="0000FF"/>
                <w:sz w:val="22"/>
                <w:szCs w:val="20"/>
                <w:u w:val="single"/>
                <w:lang w:val="en-GB" w:eastAsia="en-US"/>
              </w:rPr>
            </w:rPrChange>
          </w:rPr>
          <w:fldChar w:fldCharType="separate"/>
        </w:r>
        <w:r w:rsidRPr="00D80070">
          <w:rPr>
            <w:rStyle w:val="Hyperlink"/>
            <w:color w:val="auto"/>
            <w:szCs w:val="20"/>
            <w:u w:val="none"/>
            <w:lang w:val="en-GB"/>
            <w:rPrChange w:id="2029" w:author="Nigel Laflin" w:date="2011-04-13T14:09:00Z">
              <w:rPr>
                <w:rStyle w:val="Hyperlink"/>
                <w:rFonts w:ascii="Arial" w:eastAsia="MS Mincho" w:hAnsi="Arial" w:cs="Arial"/>
                <w:b/>
                <w:bCs/>
                <w:color w:val="auto"/>
                <w:sz w:val="22"/>
                <w:szCs w:val="20"/>
                <w:u w:val="none"/>
                <w:lang w:val="en-GB" w:eastAsia="en-US"/>
              </w:rPr>
            </w:rPrChange>
          </w:rPr>
          <w:t>www.itu.int</w:t>
        </w:r>
        <w:r w:rsidRPr="00D80070">
          <w:rPr>
            <w:szCs w:val="20"/>
            <w:lang w:val="en-GB"/>
            <w:rPrChange w:id="2030" w:author="Nigel Laflin" w:date="2011-04-13T14:09:00Z">
              <w:rPr>
                <w:rFonts w:ascii="Arial" w:eastAsia="MS Mincho" w:hAnsi="Arial" w:cs="Arial"/>
                <w:b/>
                <w:bCs/>
                <w:color w:val="0000FF"/>
                <w:sz w:val="22"/>
                <w:szCs w:val="20"/>
                <w:u w:val="single"/>
                <w:lang w:val="en-GB" w:eastAsia="en-US"/>
              </w:rPr>
            </w:rPrChange>
          </w:rPr>
          <w:fldChar w:fldCharType="end"/>
        </w:r>
        <w:r w:rsidRPr="00D80070">
          <w:rPr>
            <w:szCs w:val="20"/>
            <w:lang w:val="en-GB"/>
            <w:rPrChange w:id="2031" w:author="Nigel Laflin" w:date="2011-04-13T14:09:00Z">
              <w:rPr>
                <w:rFonts w:ascii="Arial" w:eastAsia="MS Mincho" w:hAnsi="Arial" w:cs="Arial"/>
                <w:b/>
                <w:bCs/>
                <w:color w:val="0000FF"/>
                <w:sz w:val="22"/>
                <w:szCs w:val="20"/>
                <w:u w:val="single"/>
                <w:lang w:val="en-GB" w:eastAsia="en-US"/>
              </w:rPr>
            </w:rPrChange>
          </w:rPr>
          <w:t>)</w:t>
        </w:r>
      </w:ins>
    </w:p>
    <w:p w:rsidR="008B525C" w:rsidRPr="00CD0041" w:rsidRDefault="00D80070" w:rsidP="008B525C">
      <w:pPr>
        <w:pStyle w:val="reference"/>
        <w:numPr>
          <w:ins w:id="2032" w:author="marc" w:date="2010-12-09T18:11:00Z"/>
        </w:numPr>
        <w:rPr>
          <w:ins w:id="2033" w:author="marc" w:date="2010-12-09T18:11:00Z"/>
          <w:szCs w:val="20"/>
          <w:lang w:val="en-GB"/>
          <w:rPrChange w:id="2034" w:author="Nigel Laflin" w:date="2011-04-13T14:09:00Z">
            <w:rPr>
              <w:ins w:id="2035" w:author="marc" w:date="2010-12-09T18:11:00Z"/>
              <w:szCs w:val="20"/>
            </w:rPr>
          </w:rPrChange>
        </w:rPr>
      </w:pPr>
      <w:ins w:id="2036" w:author="marc" w:date="2010-12-09T18:11:00Z">
        <w:r w:rsidRPr="00D80070">
          <w:rPr>
            <w:szCs w:val="20"/>
            <w:lang w:val="en-GB"/>
            <w:rPrChange w:id="2037" w:author="Nigel Laflin" w:date="2011-04-13T14:09:00Z">
              <w:rPr>
                <w:rFonts w:ascii="Arial" w:eastAsia="MS Mincho" w:hAnsi="Arial" w:cs="Arial"/>
                <w:b/>
                <w:bCs/>
                <w:color w:val="0000FF"/>
                <w:sz w:val="22"/>
                <w:szCs w:val="20"/>
                <w:u w:val="single"/>
                <w:lang w:val="en-GB" w:eastAsia="en-US"/>
              </w:rPr>
            </w:rPrChange>
          </w:rPr>
          <w:t xml:space="preserve">ITU-R Resolution 543 (WRC03): Provisional RF protection ratio values for analogue and digitally </w:t>
        </w:r>
        <w:r w:rsidRPr="00D80070">
          <w:rPr>
            <w:szCs w:val="20"/>
            <w:lang w:val="en-GB"/>
            <w:rPrChange w:id="2038" w:author="Nigel Laflin" w:date="2011-04-13T14:09:00Z">
              <w:rPr>
                <w:rFonts w:ascii="Arial" w:eastAsia="MS Mincho" w:hAnsi="Arial" w:cs="Arial"/>
                <w:b/>
                <w:bCs/>
                <w:color w:val="0000FF"/>
                <w:sz w:val="22"/>
                <w:szCs w:val="20"/>
                <w:u w:val="single"/>
                <w:lang w:val="en-GB" w:eastAsia="en-US"/>
              </w:rPr>
            </w:rPrChange>
          </w:rPr>
          <w:br/>
          <w:t>modulated emissions in the HF broadcasting service</w:t>
        </w:r>
      </w:ins>
    </w:p>
    <w:p w:rsidR="008B525C" w:rsidRPr="00CD0041" w:rsidRDefault="00D80070" w:rsidP="008B525C">
      <w:pPr>
        <w:pStyle w:val="reference"/>
        <w:numPr>
          <w:ins w:id="2039" w:author="marc" w:date="2010-12-09T18:11:00Z"/>
        </w:numPr>
        <w:rPr>
          <w:ins w:id="2040" w:author="marc" w:date="2010-12-09T18:11:00Z"/>
          <w:szCs w:val="20"/>
          <w:lang w:val="en-GB"/>
          <w:rPrChange w:id="2041" w:author="Nigel Laflin" w:date="2011-04-13T14:09:00Z">
            <w:rPr>
              <w:ins w:id="2042" w:author="marc" w:date="2010-12-09T18:11:00Z"/>
              <w:szCs w:val="20"/>
            </w:rPr>
          </w:rPrChange>
        </w:rPr>
      </w:pPr>
      <w:ins w:id="2043" w:author="marc" w:date="2010-12-09T18:11:00Z">
        <w:r w:rsidRPr="00D80070">
          <w:rPr>
            <w:szCs w:val="20"/>
            <w:lang w:val="en-GB"/>
            <w:rPrChange w:id="2044" w:author="Nigel Laflin" w:date="2011-04-13T14:09:00Z">
              <w:rPr>
                <w:rFonts w:ascii="Arial" w:eastAsia="MS Mincho" w:hAnsi="Arial" w:cs="Arial"/>
                <w:b/>
                <w:bCs/>
                <w:color w:val="0000FF"/>
                <w:sz w:val="22"/>
                <w:szCs w:val="20"/>
                <w:u w:val="single"/>
                <w:lang w:val="en-GB" w:eastAsia="en-US"/>
              </w:rPr>
            </w:rPrChange>
          </w:rPr>
          <w:t>NRSC-5B: NRSC-5 Standard and Reference Documents</w:t>
        </w:r>
      </w:ins>
    </w:p>
    <w:p w:rsidR="008B525C" w:rsidRPr="00CD0041" w:rsidRDefault="00D80070" w:rsidP="008B525C">
      <w:pPr>
        <w:pStyle w:val="reference"/>
        <w:numPr>
          <w:ins w:id="2045" w:author="marc" w:date="2010-12-09T18:11:00Z"/>
        </w:numPr>
        <w:rPr>
          <w:ins w:id="2046" w:author="marc" w:date="2010-12-09T18:11:00Z"/>
          <w:szCs w:val="20"/>
          <w:lang w:val="en-GB"/>
          <w:rPrChange w:id="2047" w:author="Nigel Laflin" w:date="2011-04-13T14:09:00Z">
            <w:rPr>
              <w:ins w:id="2048" w:author="marc" w:date="2010-12-09T18:11:00Z"/>
              <w:szCs w:val="20"/>
            </w:rPr>
          </w:rPrChange>
        </w:rPr>
      </w:pPr>
      <w:ins w:id="2049" w:author="marc" w:date="2010-12-09T18:11:00Z">
        <w:r w:rsidRPr="00D80070">
          <w:rPr>
            <w:szCs w:val="20"/>
            <w:lang w:val="en-GB"/>
            <w:rPrChange w:id="2050" w:author="Nigel Laflin" w:date="2011-04-13T14:09:00Z">
              <w:rPr>
                <w:rFonts w:ascii="Arial" w:eastAsia="MS Mincho" w:hAnsi="Arial" w:cs="Arial"/>
                <w:b/>
                <w:bCs/>
                <w:color w:val="0000FF"/>
                <w:sz w:val="22"/>
                <w:szCs w:val="20"/>
                <w:u w:val="single"/>
                <w:lang w:val="en-GB" w:eastAsia="en-US"/>
              </w:rPr>
            </w:rPrChange>
          </w:rPr>
          <w:t xml:space="preserve">FCC part 4: </w:t>
        </w:r>
        <w:r w:rsidRPr="00D80070">
          <w:rPr>
            <w:lang w:val="en-GB"/>
            <w:rPrChange w:id="2051" w:author="Nigel Laflin" w:date="2011-04-13T14:09:00Z">
              <w:rPr>
                <w:rFonts w:ascii="Arial" w:eastAsia="MS Mincho" w:hAnsi="Arial" w:cs="Arial"/>
                <w:b/>
                <w:bCs/>
                <w:color w:val="0000FF"/>
                <w:sz w:val="22"/>
                <w:szCs w:val="18"/>
                <w:u w:val="single"/>
                <w:lang w:val="en-GB" w:eastAsia="en-US"/>
              </w:rPr>
            </w:rPrChange>
          </w:rPr>
          <w:t>D</w:t>
        </w:r>
      </w:ins>
      <w:ins w:id="2052" w:author="marc" w:date="2010-12-09T18:13:00Z">
        <w:r w:rsidRPr="00D80070">
          <w:rPr>
            <w:lang w:val="en-GB"/>
            <w:rPrChange w:id="2053" w:author="Nigel Laflin" w:date="2011-04-13T14:09:00Z">
              <w:rPr>
                <w:rFonts w:ascii="Arial" w:eastAsia="MS Mincho" w:hAnsi="Arial" w:cs="Arial"/>
                <w:b/>
                <w:bCs/>
                <w:color w:val="0000FF"/>
                <w:sz w:val="22"/>
                <w:szCs w:val="18"/>
                <w:u w:val="single"/>
                <w:lang w:val="en-GB" w:eastAsia="en-US"/>
              </w:rPr>
            </w:rPrChange>
          </w:rPr>
          <w:t>isruptions to, Communications</w:t>
        </w:r>
      </w:ins>
    </w:p>
    <w:p w:rsidR="008B525C" w:rsidRPr="00CD0041" w:rsidRDefault="00D80070" w:rsidP="008B525C">
      <w:pPr>
        <w:pStyle w:val="reference"/>
        <w:numPr>
          <w:ins w:id="2054" w:author="marc" w:date="2010-12-09T18:11:00Z"/>
        </w:numPr>
        <w:rPr>
          <w:ins w:id="2055" w:author="marc" w:date="2010-12-09T18:11:00Z"/>
          <w:szCs w:val="20"/>
          <w:lang w:val="en-GB"/>
          <w:rPrChange w:id="2056" w:author="Nigel Laflin" w:date="2011-04-13T14:09:00Z">
            <w:rPr>
              <w:ins w:id="2057" w:author="marc" w:date="2010-12-09T18:11:00Z"/>
              <w:szCs w:val="20"/>
            </w:rPr>
          </w:rPrChange>
        </w:rPr>
      </w:pPr>
      <w:ins w:id="2058" w:author="marc" w:date="2010-12-09T18:11:00Z">
        <w:r w:rsidRPr="00D80070">
          <w:rPr>
            <w:szCs w:val="20"/>
            <w:lang w:val="en-GB"/>
            <w:rPrChange w:id="2059" w:author="Nigel Laflin" w:date="2011-04-13T14:09:00Z">
              <w:rPr>
                <w:rFonts w:ascii="Arial" w:eastAsia="MS Mincho" w:hAnsi="Arial" w:cs="Arial"/>
                <w:b/>
                <w:bCs/>
                <w:color w:val="0000FF"/>
                <w:sz w:val="22"/>
                <w:szCs w:val="20"/>
                <w:u w:val="single"/>
                <w:lang w:val="en-GB" w:eastAsia="en-US"/>
              </w:rPr>
            </w:rPrChange>
          </w:rPr>
          <w:t>Recommendation</w:t>
        </w:r>
        <w:r w:rsidRPr="00D80070">
          <w:rPr>
            <w:szCs w:val="20"/>
            <w:lang w:val="en-GB" w:eastAsia="de-DE"/>
            <w:rPrChange w:id="2060" w:author="Nigel Laflin" w:date="2011-04-13T14:09:00Z">
              <w:rPr>
                <w:rFonts w:ascii="Arial" w:eastAsia="MS Mincho" w:hAnsi="Arial" w:cs="Arial"/>
                <w:b/>
                <w:bCs/>
                <w:color w:val="0000FF"/>
                <w:sz w:val="22"/>
                <w:szCs w:val="20"/>
                <w:u w:val="single"/>
                <w:lang w:val="en-GB" w:eastAsia="de-DE"/>
              </w:rPr>
            </w:rPrChange>
          </w:rPr>
          <w:t xml:space="preserve"> ITU-R BS 1514-1: </w:t>
        </w:r>
        <w:r w:rsidRPr="00D80070">
          <w:rPr>
            <w:szCs w:val="20"/>
            <w:lang w:val="en-GB"/>
            <w:rPrChange w:id="2061" w:author="Nigel Laflin" w:date="2011-04-13T14:09:00Z">
              <w:rPr>
                <w:rFonts w:ascii="Arial" w:eastAsia="MS Mincho" w:hAnsi="Arial" w:cs="Arial"/>
                <w:b/>
                <w:bCs/>
                <w:color w:val="0000FF"/>
                <w:sz w:val="22"/>
                <w:szCs w:val="20"/>
                <w:u w:val="single"/>
                <w:lang w:val="en-GB" w:eastAsia="en-US"/>
              </w:rPr>
            </w:rPrChange>
          </w:rPr>
          <w:t>System for digital sound broadcasting in the broadcasting bands below 30 MHz  </w:t>
        </w:r>
        <w:r w:rsidRPr="00D80070">
          <w:rPr>
            <w:color w:val="FF0000"/>
            <w:szCs w:val="20"/>
            <w:lang w:val="en-GB"/>
            <w:rPrChange w:id="2062" w:author="Nigel Laflin" w:date="2011-04-13T14:09:00Z">
              <w:rPr>
                <w:rFonts w:ascii="Arial" w:eastAsia="MS Mincho" w:hAnsi="Arial" w:cs="Arial"/>
                <w:b/>
                <w:bCs/>
                <w:color w:val="FF0000"/>
                <w:sz w:val="22"/>
                <w:szCs w:val="20"/>
                <w:u w:val="single"/>
                <w:lang w:val="en-GB" w:eastAsia="en-US"/>
              </w:rPr>
            </w:rPrChange>
          </w:rPr>
          <w:t xml:space="preserve"> </w:t>
        </w:r>
      </w:ins>
    </w:p>
    <w:p w:rsidR="008B525C" w:rsidRPr="00CD0041" w:rsidRDefault="00D80070" w:rsidP="008B525C">
      <w:pPr>
        <w:pStyle w:val="reference"/>
        <w:numPr>
          <w:ins w:id="2063" w:author="marc" w:date="2010-12-09T18:11:00Z"/>
        </w:numPr>
        <w:rPr>
          <w:ins w:id="2064" w:author="marc" w:date="2010-12-09T18:11:00Z"/>
          <w:szCs w:val="20"/>
          <w:lang w:val="en-GB"/>
          <w:rPrChange w:id="2065" w:author="Nigel Laflin" w:date="2011-04-13T14:09:00Z">
            <w:rPr>
              <w:ins w:id="2066" w:author="marc" w:date="2010-12-09T18:11:00Z"/>
              <w:szCs w:val="20"/>
            </w:rPr>
          </w:rPrChange>
        </w:rPr>
      </w:pPr>
      <w:ins w:id="2067" w:author="marc" w:date="2010-12-09T18:11:00Z">
        <w:r w:rsidRPr="00D80070">
          <w:rPr>
            <w:szCs w:val="20"/>
            <w:lang w:val="en-GB" w:eastAsia="de-DE"/>
            <w:rPrChange w:id="2068" w:author="Nigel Laflin" w:date="2011-04-13T14:09:00Z">
              <w:rPr>
                <w:rFonts w:ascii="Arial" w:eastAsia="MS Mincho" w:hAnsi="Arial" w:cs="Arial"/>
                <w:b/>
                <w:bCs/>
                <w:color w:val="0000FF"/>
                <w:sz w:val="22"/>
                <w:szCs w:val="20"/>
                <w:u w:val="single"/>
                <w:lang w:val="en-GB" w:eastAsia="de-DE"/>
              </w:rPr>
            </w:rPrChange>
          </w:rPr>
          <w:t xml:space="preserve">ITU-R -CCRR 20: </w:t>
        </w:r>
        <w:r w:rsidRPr="00D80070">
          <w:rPr>
            <w:szCs w:val="20"/>
            <w:lang w:val="en-GB"/>
            <w:rPrChange w:id="2069" w:author="Nigel Laflin" w:date="2011-04-13T14:09:00Z">
              <w:rPr>
                <w:rFonts w:ascii="Arial" w:eastAsia="MS Mincho" w:hAnsi="Arial" w:cs="Arial"/>
                <w:b/>
                <w:bCs/>
                <w:color w:val="0000FF"/>
                <w:sz w:val="22"/>
                <w:szCs w:val="20"/>
                <w:u w:val="single"/>
                <w:lang w:val="en-GB" w:eastAsia="en-US"/>
              </w:rPr>
            </w:rPrChange>
          </w:rPr>
          <w:t>Special study, under No. 13.15 of the Radio Regulations, in relation to the Regional Agreements GE75, RJ81 and RJ88</w:t>
        </w:r>
      </w:ins>
    </w:p>
    <w:p w:rsidR="008B525C" w:rsidRPr="00CD0041" w:rsidRDefault="00D80070" w:rsidP="008B525C">
      <w:pPr>
        <w:pStyle w:val="reference"/>
        <w:numPr>
          <w:ins w:id="2070" w:author="marc" w:date="2010-12-09T18:11:00Z"/>
        </w:numPr>
        <w:rPr>
          <w:ins w:id="2071" w:author="marc" w:date="2010-12-09T18:11:00Z"/>
          <w:szCs w:val="20"/>
          <w:lang w:val="en-GB"/>
          <w:rPrChange w:id="2072" w:author="Nigel Laflin" w:date="2011-04-13T14:09:00Z">
            <w:rPr>
              <w:ins w:id="2073" w:author="marc" w:date="2010-12-09T18:11:00Z"/>
              <w:szCs w:val="20"/>
            </w:rPr>
          </w:rPrChange>
        </w:rPr>
      </w:pPr>
      <w:ins w:id="2074" w:author="marc" w:date="2010-12-09T18:11:00Z">
        <w:r w:rsidRPr="00D80070">
          <w:rPr>
            <w:szCs w:val="20"/>
            <w:lang w:val="en-GB"/>
            <w:rPrChange w:id="2075" w:author="Nigel Laflin" w:date="2011-04-13T14:09:00Z">
              <w:rPr>
                <w:rFonts w:ascii="Arial" w:eastAsia="MS Mincho" w:hAnsi="Arial" w:cs="Arial"/>
                <w:b/>
                <w:bCs/>
                <w:color w:val="0000FF"/>
                <w:sz w:val="22"/>
                <w:szCs w:val="20"/>
                <w:u w:val="single"/>
                <w:lang w:val="en-GB" w:eastAsia="en-US"/>
              </w:rPr>
            </w:rPrChange>
          </w:rPr>
          <w:t xml:space="preserve">EBU-TECH 3317: </w:t>
        </w:r>
        <w:r w:rsidRPr="00D80070">
          <w:rPr>
            <w:color w:val="000000"/>
            <w:szCs w:val="20"/>
            <w:lang w:val="en-GB"/>
            <w:rPrChange w:id="2076" w:author="Nigel Laflin" w:date="2011-04-13T14:09:00Z">
              <w:rPr>
                <w:rFonts w:ascii="Arial" w:eastAsia="MS Mincho" w:hAnsi="Arial" w:cs="Arial"/>
                <w:b/>
                <w:bCs/>
                <w:color w:val="000000"/>
                <w:sz w:val="22"/>
                <w:szCs w:val="20"/>
                <w:u w:val="single"/>
                <w:lang w:val="en-GB" w:eastAsia="en-US"/>
              </w:rPr>
            </w:rPrChange>
          </w:rPr>
          <w:t>Planning parameters for hand held reception. Concerning the use of DVB-H and T-DMB in Bands III, IV, V and the 1.5 GHz band</w:t>
        </w:r>
      </w:ins>
    </w:p>
    <w:p w:rsidR="008B525C" w:rsidRPr="00CD0041" w:rsidRDefault="00D80070" w:rsidP="008B525C">
      <w:pPr>
        <w:pStyle w:val="reference"/>
        <w:numPr>
          <w:ins w:id="2077" w:author="marc" w:date="2010-12-09T18:11:00Z"/>
        </w:numPr>
        <w:rPr>
          <w:ins w:id="2078" w:author="Dr. Roland Beutler" w:date="2010-12-15T14:12:00Z"/>
          <w:szCs w:val="20"/>
          <w:lang w:val="en-GB"/>
          <w:rPrChange w:id="2079" w:author="Nigel Laflin" w:date="2011-04-13T14:09:00Z">
            <w:rPr>
              <w:ins w:id="2080" w:author="Dr. Roland Beutler" w:date="2010-12-15T14:12:00Z"/>
              <w:color w:val="000000"/>
              <w:szCs w:val="20"/>
            </w:rPr>
          </w:rPrChange>
        </w:rPr>
      </w:pPr>
      <w:ins w:id="2081" w:author="marc" w:date="2010-12-09T18:11:00Z">
        <w:r w:rsidRPr="00D80070">
          <w:rPr>
            <w:szCs w:val="20"/>
            <w:lang w:val="en-GB"/>
            <w:rPrChange w:id="2082" w:author="Nigel Laflin" w:date="2011-04-13T14:09:00Z">
              <w:rPr>
                <w:rFonts w:ascii="Arial" w:eastAsia="MS Mincho" w:hAnsi="Arial" w:cs="Arial"/>
                <w:b/>
                <w:bCs/>
                <w:color w:val="0000FF"/>
                <w:sz w:val="22"/>
                <w:szCs w:val="20"/>
                <w:u w:val="single"/>
                <w:lang w:val="en-GB" w:eastAsia="en-US"/>
              </w:rPr>
            </w:rPrChange>
          </w:rPr>
          <w:t xml:space="preserve">ETSI EN 300 401: </w:t>
        </w:r>
        <w:r w:rsidRPr="00D80070">
          <w:rPr>
            <w:color w:val="000000"/>
            <w:szCs w:val="20"/>
            <w:lang w:val="en-GB"/>
            <w:rPrChange w:id="2083" w:author="Nigel Laflin" w:date="2011-04-13T14:09:00Z">
              <w:rPr>
                <w:rFonts w:ascii="Arial" w:eastAsia="MS Mincho" w:hAnsi="Arial" w:cs="Arial"/>
                <w:b/>
                <w:bCs/>
                <w:color w:val="000000"/>
                <w:sz w:val="22"/>
                <w:szCs w:val="20"/>
                <w:u w:val="single"/>
                <w:lang w:val="en-GB" w:eastAsia="en-US"/>
              </w:rPr>
            </w:rPrChange>
          </w:rPr>
          <w:t xml:space="preserve">Radio Broadcasting </w:t>
        </w:r>
        <w:proofErr w:type="spellStart"/>
        <w:r w:rsidRPr="00D80070">
          <w:rPr>
            <w:color w:val="000000"/>
            <w:szCs w:val="20"/>
            <w:lang w:val="en-GB"/>
            <w:rPrChange w:id="2084" w:author="Nigel Laflin" w:date="2011-04-13T14:09:00Z">
              <w:rPr>
                <w:rFonts w:ascii="Arial" w:eastAsia="MS Mincho" w:hAnsi="Arial" w:cs="Arial"/>
                <w:b/>
                <w:bCs/>
                <w:color w:val="000000"/>
                <w:sz w:val="22"/>
                <w:szCs w:val="20"/>
                <w:u w:val="single"/>
                <w:lang w:val="en-GB" w:eastAsia="en-US"/>
              </w:rPr>
            </w:rPrChange>
          </w:rPr>
          <w:t>Systems;Digital</w:t>
        </w:r>
        <w:proofErr w:type="spellEnd"/>
        <w:r w:rsidRPr="00D80070">
          <w:rPr>
            <w:color w:val="000000"/>
            <w:szCs w:val="20"/>
            <w:lang w:val="en-GB"/>
            <w:rPrChange w:id="2085" w:author="Nigel Laflin" w:date="2011-04-13T14:09:00Z">
              <w:rPr>
                <w:rFonts w:ascii="Arial" w:eastAsia="MS Mincho" w:hAnsi="Arial" w:cs="Arial"/>
                <w:b/>
                <w:bCs/>
                <w:color w:val="000000"/>
                <w:sz w:val="22"/>
                <w:szCs w:val="20"/>
                <w:u w:val="single"/>
                <w:lang w:val="en-GB" w:eastAsia="en-US"/>
              </w:rPr>
            </w:rPrChange>
          </w:rPr>
          <w:t xml:space="preserve"> Audio Broadcasting (DAB) to mobile, portable and fixed receivers</w:t>
        </w:r>
      </w:ins>
    </w:p>
    <w:p w:rsidR="009169B4" w:rsidRPr="00CD0041" w:rsidRDefault="00D80070" w:rsidP="008B525C">
      <w:pPr>
        <w:pStyle w:val="reference"/>
        <w:numPr>
          <w:ins w:id="2086" w:author="marc" w:date="2010-12-09T18:11:00Z"/>
        </w:numPr>
        <w:rPr>
          <w:ins w:id="2087" w:author="Dr. Roland Beutler" w:date="2010-12-15T14:13:00Z"/>
          <w:rStyle w:val="Strong"/>
          <w:b w:val="0"/>
          <w:bCs w:val="0"/>
          <w:szCs w:val="20"/>
          <w:lang w:val="en-GB"/>
          <w:rPrChange w:id="2088" w:author="Nigel Laflin" w:date="2011-04-13T14:09:00Z">
            <w:rPr>
              <w:ins w:id="2089" w:author="Dr. Roland Beutler" w:date="2010-12-15T14:13:00Z"/>
              <w:rStyle w:val="Strong"/>
              <w:b w:val="0"/>
              <w:bCs w:val="0"/>
              <w:szCs w:val="20"/>
            </w:rPr>
          </w:rPrChange>
        </w:rPr>
      </w:pPr>
      <w:ins w:id="2090" w:author="Dr. Roland Beutler" w:date="2010-12-15T14:12:00Z">
        <w:r w:rsidRPr="00D80070">
          <w:rPr>
            <w:szCs w:val="20"/>
            <w:lang w:val="en-GB"/>
            <w:rPrChange w:id="2091" w:author="Nigel Laflin" w:date="2011-04-13T14:09:00Z">
              <w:rPr>
                <w:rFonts w:ascii="Arial" w:eastAsia="MS Mincho" w:hAnsi="Arial" w:cs="Arial"/>
                <w:b/>
                <w:bCs/>
                <w:sz w:val="22"/>
                <w:szCs w:val="20"/>
                <w:lang w:val="en-GB" w:eastAsia="en-US"/>
              </w:rPr>
            </w:rPrChange>
          </w:rPr>
          <w:t xml:space="preserve">MA02revCO07: </w:t>
        </w:r>
        <w:r w:rsidRPr="00D80070">
          <w:rPr>
            <w:rStyle w:val="Strong"/>
            <w:b w:val="0"/>
            <w:szCs w:val="20"/>
            <w:lang w:val="en-GB"/>
            <w:rPrChange w:id="2092" w:author="Nigel Laflin" w:date="2011-04-13T14:09:00Z">
              <w:rPr>
                <w:rStyle w:val="Strong"/>
                <w:rFonts w:ascii="Arial" w:eastAsia="MS Mincho" w:hAnsi="Arial" w:cs="Arial"/>
                <w:b w:val="0"/>
                <w:bCs w:val="0"/>
                <w:sz w:val="22"/>
                <w:szCs w:val="20"/>
                <w:lang w:val="en-GB" w:eastAsia="en-US"/>
              </w:rPr>
            </w:rPrChange>
          </w:rPr>
          <w:t>MA02revCO07 Special Arrangement</w:t>
        </w:r>
      </w:ins>
    </w:p>
    <w:p w:rsidR="009169B4" w:rsidRPr="008A1B77" w:rsidRDefault="00D80070" w:rsidP="008B525C">
      <w:pPr>
        <w:pStyle w:val="reference"/>
        <w:numPr>
          <w:ins w:id="2093" w:author="marc" w:date="2010-12-09T18:11:00Z"/>
        </w:numPr>
        <w:rPr>
          <w:ins w:id="2094" w:author="Sweden" w:date="2011-04-20T13:18:00Z"/>
          <w:rStyle w:val="Strong"/>
          <w:b w:val="0"/>
          <w:bCs w:val="0"/>
          <w:szCs w:val="20"/>
          <w:lang w:val="en-GB"/>
        </w:rPr>
      </w:pPr>
      <w:ins w:id="2095" w:author="Dr. Roland Beutler" w:date="2010-12-15T14:13:00Z">
        <w:r w:rsidRPr="00D80070">
          <w:rPr>
            <w:rStyle w:val="Strong"/>
            <w:b w:val="0"/>
            <w:szCs w:val="20"/>
            <w:lang w:val="en-GB"/>
            <w:rPrChange w:id="2096" w:author="Nigel Laflin" w:date="2011-04-13T14:09:00Z">
              <w:rPr>
                <w:rStyle w:val="Strong"/>
                <w:rFonts w:ascii="Arial" w:eastAsia="MS Mincho" w:hAnsi="Arial" w:cs="Arial"/>
                <w:b w:val="0"/>
                <w:bCs w:val="0"/>
                <w:sz w:val="22"/>
                <w:szCs w:val="20"/>
                <w:lang w:val="en-GB" w:eastAsia="en-US"/>
              </w:rPr>
            </w:rPrChange>
          </w:rPr>
          <w:t>ECC Decision ECC/DEC/(09)03</w:t>
        </w:r>
      </w:ins>
    </w:p>
    <w:p w:rsidR="008A1B77" w:rsidRPr="00CD0041" w:rsidRDefault="008A1B77" w:rsidP="008B525C">
      <w:pPr>
        <w:pStyle w:val="reference"/>
        <w:numPr>
          <w:ins w:id="2097" w:author="marc" w:date="2010-12-09T18:11:00Z"/>
        </w:numPr>
        <w:rPr>
          <w:ins w:id="2098" w:author="marc" w:date="2010-12-09T18:11:00Z"/>
          <w:szCs w:val="20"/>
          <w:lang w:val="en-GB"/>
          <w:rPrChange w:id="2099" w:author="Nigel Laflin" w:date="2011-04-13T14:09:00Z">
            <w:rPr>
              <w:ins w:id="2100" w:author="marc" w:date="2010-12-09T18:11:00Z"/>
              <w:szCs w:val="20"/>
            </w:rPr>
          </w:rPrChange>
        </w:rPr>
      </w:pPr>
      <w:ins w:id="2101" w:author="Sweden" w:date="2011-04-20T13:18:00Z">
        <w:r>
          <w:rPr>
            <w:rStyle w:val="Strong"/>
            <w:b w:val="0"/>
            <w:szCs w:val="20"/>
            <w:lang w:val="en-GB"/>
          </w:rPr>
          <w:t>WI95revCO07: WI95revCO07 Special Arrangement, www.ero.dk</w:t>
        </w:r>
      </w:ins>
    </w:p>
    <w:p w:rsidR="000A672F" w:rsidRPr="00CD0041" w:rsidRDefault="000A672F" w:rsidP="000A672F">
      <w:pPr>
        <w:pStyle w:val="ECCParagraph"/>
      </w:pPr>
    </w:p>
    <w:p w:rsidR="00754746" w:rsidRPr="00CD0041" w:rsidRDefault="00754746">
      <w:pPr>
        <w:rPr>
          <w:lang w:val="en-GB"/>
        </w:rPr>
      </w:pPr>
    </w:p>
    <w:sectPr w:rsidR="00754746" w:rsidRPr="00CD0041" w:rsidSect="00DC09C6">
      <w:pgSz w:w="11907" w:h="16840" w:code="9"/>
      <w:pgMar w:top="1440" w:right="1134" w:bottom="144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05D4" w:rsidRDefault="00F705D4" w:rsidP="00D304B2">
      <w:pPr>
        <w:pStyle w:val="Index3"/>
      </w:pPr>
      <w:r>
        <w:separator/>
      </w:r>
    </w:p>
  </w:endnote>
  <w:endnote w:type="continuationSeparator" w:id="1">
    <w:p w:rsidR="00F705D4" w:rsidRDefault="00F705D4" w:rsidP="00D304B2">
      <w:pPr>
        <w:pStyle w:val="Index3"/>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NewRoman,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05D4" w:rsidRDefault="00F705D4" w:rsidP="00D304B2">
      <w:pPr>
        <w:pStyle w:val="Index3"/>
      </w:pPr>
      <w:r>
        <w:separator/>
      </w:r>
    </w:p>
  </w:footnote>
  <w:footnote w:type="continuationSeparator" w:id="1">
    <w:p w:rsidR="00F705D4" w:rsidRDefault="00F705D4" w:rsidP="00D304B2">
      <w:pPr>
        <w:pStyle w:val="Index3"/>
      </w:pPr>
      <w:r>
        <w:continuationSeparator/>
      </w:r>
    </w:p>
  </w:footnote>
  <w:footnote w:id="2">
    <w:p w:rsidR="00CD7A5C" w:rsidRPr="00692E57" w:rsidRDefault="00CD7A5C" w:rsidP="00E77442">
      <w:pPr>
        <w:pStyle w:val="ECCFootnote"/>
        <w:rPr>
          <w:lang w:val="en-GB"/>
        </w:rPr>
      </w:pPr>
      <w:r w:rsidRPr="00F620EB">
        <w:rPr>
          <w:rStyle w:val="FootnoteReference"/>
          <w:sz w:val="20"/>
          <w:szCs w:val="20"/>
        </w:rPr>
        <w:footnoteRef/>
      </w:r>
      <w:r w:rsidRPr="00136232">
        <w:t>Article 19 of the Universal Declaration of Human Rights, which states: “Everyone has the right to freedom of opinion and expression; this right includes freedom to hold opinions without interference and to seek, receive and impart information and ideas through any media and regardless of frontiers</w:t>
      </w:r>
    </w:p>
    <w:p w:rsidR="00CD7A5C" w:rsidRPr="00136232" w:rsidRDefault="00CD7A5C" w:rsidP="00C617ED">
      <w:pPr>
        <w:pStyle w:val="Textvorlage"/>
        <w:rPr>
          <w:lang w:val="en-US"/>
        </w:rPr>
      </w:pPr>
    </w:p>
  </w:footnote>
  <w:footnote w:id="3">
    <w:p w:rsidR="00CD7A5C" w:rsidRPr="00136232" w:rsidRDefault="00CD7A5C" w:rsidP="00E77442">
      <w:pPr>
        <w:ind w:left="284" w:hanging="284"/>
        <w:jc w:val="both"/>
      </w:pPr>
      <w:r>
        <w:rPr>
          <w:rStyle w:val="FootnoteReference"/>
        </w:rPr>
        <w:footnoteRef/>
      </w:r>
      <w:r w:rsidRPr="00136232">
        <w:tab/>
      </w:r>
      <w:r w:rsidRPr="00DC09C6">
        <w:rPr>
          <w:rStyle w:val="ECCFootnoteChar"/>
        </w:rPr>
        <w:t>Radio and television are part of society’s warning, alarm and information systems. In times of crisis and catastrophe radio is extremely important for alarms and handling crises, both in terms of spreading information to the public and the general process of decision-making in society. The ability to send important public announcements in extraordinary circumstances depends on how good the conditions are for each technology to reach the entire population.</w:t>
      </w:r>
    </w:p>
  </w:footnote>
  <w:footnote w:id="4">
    <w:p w:rsidR="00CD7A5C" w:rsidRPr="00136232" w:rsidRDefault="00CD7A5C" w:rsidP="002A786C">
      <w:pPr>
        <w:pStyle w:val="FootnoteText"/>
        <w:rPr>
          <w:lang w:val="de-DE"/>
        </w:rPr>
      </w:pPr>
      <w:r w:rsidRPr="00E779AD">
        <w:rPr>
          <w:rStyle w:val="FootnoteReference"/>
          <w:rFonts w:ascii="Arial" w:hAnsi="Arial"/>
          <w:sz w:val="16"/>
          <w:szCs w:val="16"/>
        </w:rPr>
        <w:footnoteRef/>
      </w:r>
      <w:r w:rsidRPr="00E779AD">
        <w:rPr>
          <w:lang w:val="de-DE"/>
        </w:rPr>
        <w:t xml:space="preserve">  </w:t>
      </w:r>
      <w:r w:rsidRPr="00E779AD">
        <w:rPr>
          <w:lang w:val="de-DE"/>
        </w:rPr>
        <w:t>LF band: 148.5 - 283.5 kHz; MF band: 526.5 – 1606.5 kHz; HF band: 3 – 30 MHz.</w:t>
      </w:r>
    </w:p>
  </w:footnote>
  <w:footnote w:id="5">
    <w:p w:rsidR="00CD7A5C" w:rsidRDefault="00CD7A5C" w:rsidP="00DC09C6">
      <w:pPr>
        <w:pStyle w:val="FootnoteText"/>
      </w:pPr>
      <w:r w:rsidRPr="00E779AD">
        <w:rPr>
          <w:rStyle w:val="FootnoteReference"/>
          <w:rFonts w:ascii="Arial" w:hAnsi="Arial"/>
          <w:sz w:val="16"/>
          <w:szCs w:val="16"/>
        </w:rPr>
        <w:footnoteRef/>
      </w:r>
      <w:r w:rsidRPr="00E779AD">
        <w:t xml:space="preserve">  Typically, community radio requires very restricted area coverage. While very low power AM transmitters can be made, the cost of the transmitter and, perhaps more importantly the transmitting antenna would make this an unattractive option for a community or even a small local operation.</w:t>
      </w:r>
    </w:p>
  </w:footnote>
  <w:footnote w:id="6">
    <w:p w:rsidR="00CD7A5C" w:rsidRDefault="00CD7A5C" w:rsidP="00DC09C6">
      <w:pPr>
        <w:pStyle w:val="FootnoteText"/>
      </w:pPr>
      <w:r w:rsidRPr="00E779AD">
        <w:rPr>
          <w:rStyle w:val="FootnoteReference"/>
          <w:rFonts w:ascii="Arial" w:hAnsi="Arial"/>
          <w:sz w:val="16"/>
          <w:szCs w:val="16"/>
        </w:rPr>
        <w:footnoteRef/>
      </w:r>
      <w:r w:rsidRPr="00E779AD">
        <w:t xml:space="preserve">  </w:t>
      </w:r>
      <w:proofErr w:type="gramStart"/>
      <w:r w:rsidRPr="00E779AD">
        <w:t>Could be single transmitter but also multi-frequency network depending on size of country and availability of frequencies.</w:t>
      </w:r>
      <w:proofErr w:type="gramEnd"/>
    </w:p>
  </w:footnote>
  <w:footnote w:id="7">
    <w:p w:rsidR="00D80070" w:rsidRDefault="00CD7A5C" w:rsidP="00D80070">
      <w:pPr>
        <w:pStyle w:val="FootnoteText"/>
        <w:pPrChange w:id="1226" w:author="marc" w:date="2010-12-09T17:18:00Z">
          <w:pPr>
            <w:pStyle w:val="FootnoteText"/>
            <w:jc w:val="both"/>
          </w:pPr>
        </w:pPrChange>
      </w:pPr>
      <w:r w:rsidRPr="00E779AD">
        <w:rPr>
          <w:rStyle w:val="FootnoteReference"/>
          <w:rFonts w:ascii="Arial" w:hAnsi="Arial"/>
          <w:sz w:val="16"/>
          <w:szCs w:val="16"/>
        </w:rPr>
        <w:footnoteRef/>
      </w:r>
      <w:r w:rsidRPr="00E779AD">
        <w:t xml:space="preserve"> OIRT - The International Radio and Television </w:t>
      </w:r>
      <w:proofErr w:type="spellStart"/>
      <w:r w:rsidRPr="00E779AD">
        <w:t>Organisation</w:t>
      </w:r>
      <w:proofErr w:type="spellEnd"/>
      <w:r w:rsidRPr="00E779AD">
        <w:t xml:space="preserve"> (official name in French: </w:t>
      </w:r>
      <w:proofErr w:type="spellStart"/>
      <w:r w:rsidRPr="00E779AD">
        <w:t>Organisation</w:t>
      </w:r>
      <w:proofErr w:type="spellEnd"/>
      <w:r w:rsidRPr="00E779AD">
        <w:t xml:space="preserve"> </w:t>
      </w:r>
      <w:proofErr w:type="spellStart"/>
      <w:r w:rsidRPr="00E779AD">
        <w:t>Internationale</w:t>
      </w:r>
      <w:proofErr w:type="spellEnd"/>
      <w:r w:rsidRPr="00E779AD">
        <w:t xml:space="preserve"> de </w:t>
      </w:r>
      <w:proofErr w:type="spellStart"/>
      <w:r w:rsidRPr="00E779AD">
        <w:t>Radiodiffusion</w:t>
      </w:r>
      <w:proofErr w:type="spellEnd"/>
      <w:r w:rsidRPr="00E779AD">
        <w:t xml:space="preserve"> </w:t>
      </w:r>
      <w:proofErr w:type="gramStart"/>
      <w:r w:rsidRPr="00E779AD">
        <w:t>et</w:t>
      </w:r>
      <w:proofErr w:type="gramEnd"/>
      <w:r w:rsidRPr="00E779AD">
        <w:t xml:space="preserve"> de </w:t>
      </w:r>
      <w:proofErr w:type="spellStart"/>
      <w:r w:rsidRPr="00E779AD">
        <w:t>Télévision</w:t>
      </w:r>
      <w:proofErr w:type="spellEnd"/>
      <w:r w:rsidRPr="00E779AD">
        <w:t>) - Former East European network of radio and television broadcasters. In 1993 it merged with the EBU.</w:t>
      </w:r>
    </w:p>
  </w:footnote>
  <w:footnote w:id="8">
    <w:p w:rsidR="00CD7A5C" w:rsidRDefault="00CD7A5C" w:rsidP="00DC09C6">
      <w:pPr>
        <w:pStyle w:val="FootnoteText"/>
      </w:pPr>
      <w:r w:rsidRPr="00EB6039">
        <w:rPr>
          <w:rStyle w:val="FootnoteReference"/>
          <w:rFonts w:ascii="Arial" w:hAnsi="Arial"/>
          <w:sz w:val="16"/>
          <w:szCs w:val="16"/>
        </w:rPr>
        <w:footnoteRef/>
      </w:r>
      <w:r>
        <w:t xml:space="preserve"> In s</w:t>
      </w:r>
      <w:r w:rsidRPr="00E779AD">
        <w:t>ome countries the frequency band 230-240 MHz is also allocated to T-DAB in WI95revCO07 Arrangement.</w:t>
      </w:r>
    </w:p>
  </w:footnote>
  <w:footnote w:id="9">
    <w:p w:rsidR="00D80070" w:rsidRDefault="00CD7A5C" w:rsidP="00D80070">
      <w:pPr>
        <w:pStyle w:val="FootnoteText"/>
        <w:rPr>
          <w:del w:id="1595" w:author="Joachim Lehnert" w:date="2011-04-19T09:28:00Z"/>
        </w:rPr>
        <w:pPrChange w:id="1596" w:author="marc" w:date="2010-12-09T17:25:00Z">
          <w:pPr>
            <w:pStyle w:val="FootnoteText"/>
            <w:ind w:left="142" w:hanging="141"/>
            <w:jc w:val="both"/>
          </w:pPr>
        </w:pPrChange>
      </w:pPr>
      <w:del w:id="1597" w:author="Joachim Lehnert" w:date="2011-04-19T09:28:00Z">
        <w:r w:rsidDel="00FD6FEB">
          <w:rPr>
            <w:rStyle w:val="FootnoteReference"/>
          </w:rPr>
          <w:footnoteRef/>
        </w:r>
        <w:r w:rsidDel="00FD6FEB">
          <w:delText xml:space="preserve"> </w:delText>
        </w:r>
        <w:r w:rsidRPr="00EB6039" w:rsidDel="00FD6FEB">
          <w:delText>In 2009 the existing ETSI standard for DRM was extended to include parameter configurations for broadcast frequencies above 30 MHz (also known as DRM+) that defines the technical parameters which allow the usage of DRM in the VHF range above 30 MHz. Currently the ETSI specifications states 174 MHz as the upper limit, which is the lower band limit of Band III. From a technical point of view there are no obstacles to extend the application range of DRM beyond 174 MHz, and work is in progress to remove this limitation statement from the ETSI document (see results of laboratory measurements and field trials in Germany).</w:delText>
        </w:r>
      </w:del>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A5C" w:rsidRPr="007C5F95" w:rsidRDefault="00CD7A5C">
    <w:pPr>
      <w:pStyle w:val="Header"/>
      <w:rPr>
        <w:b/>
        <w:lang w:val="da-DK"/>
      </w:rPr>
    </w:pPr>
    <w:r w:rsidRPr="007C5F95">
      <w:rPr>
        <w:b/>
        <w:lang w:val="da-DK"/>
      </w:rPr>
      <w:t>Draft ECC REPORT XXX</w:t>
    </w:r>
  </w:p>
  <w:p w:rsidR="00CD7A5C" w:rsidRPr="007C5F95" w:rsidRDefault="00CD7A5C">
    <w:pPr>
      <w:pStyle w:val="Header"/>
      <w:rPr>
        <w:sz w:val="16"/>
        <w:szCs w:val="16"/>
        <w:lang w:val="da-DK"/>
      </w:rPr>
    </w:pPr>
    <w:r>
      <w:rPr>
        <w:sz w:val="16"/>
        <w:szCs w:val="16"/>
        <w:lang w:val="da-DK"/>
      </w:rPr>
      <w:t xml:space="preserve">Page </w:t>
    </w:r>
    <w:r w:rsidR="00D80070">
      <w:rPr>
        <w:sz w:val="16"/>
        <w:szCs w:val="16"/>
        <w:lang w:val="da-DK"/>
      </w:rPr>
      <w:fldChar w:fldCharType="begin"/>
    </w:r>
    <w:r>
      <w:rPr>
        <w:sz w:val="16"/>
        <w:szCs w:val="16"/>
        <w:lang w:val="da-DK"/>
      </w:rPr>
      <w:instrText xml:space="preserve"> PAGE  \* Arabic  \* MERGEFORMAT </w:instrText>
    </w:r>
    <w:r w:rsidR="00D80070">
      <w:rPr>
        <w:sz w:val="16"/>
        <w:szCs w:val="16"/>
        <w:lang w:val="da-DK"/>
      </w:rPr>
      <w:fldChar w:fldCharType="separate"/>
    </w:r>
    <w:r>
      <w:rPr>
        <w:noProof/>
        <w:sz w:val="16"/>
        <w:szCs w:val="16"/>
        <w:lang w:val="da-DK"/>
      </w:rPr>
      <w:t>2</w:t>
    </w:r>
    <w:r w:rsidR="00D80070">
      <w:rPr>
        <w:sz w:val="16"/>
        <w:szCs w:val="16"/>
        <w:lang w:val="da-DK"/>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A5C" w:rsidRPr="007C5F95" w:rsidRDefault="00CD7A5C" w:rsidP="007C5F95">
    <w:pPr>
      <w:pStyle w:val="Header"/>
      <w:jc w:val="right"/>
      <w:rPr>
        <w:b/>
        <w:lang w:val="da-DK"/>
      </w:rPr>
    </w:pPr>
    <w:r w:rsidRPr="007C5F95">
      <w:rPr>
        <w:b/>
        <w:lang w:val="da-DK"/>
      </w:rPr>
      <w:t>Draft ECC REPORT XXX</w:t>
    </w:r>
  </w:p>
  <w:p w:rsidR="00CD7A5C" w:rsidRPr="007C5F95" w:rsidRDefault="00CD7A5C" w:rsidP="007C5F95">
    <w:pPr>
      <w:pStyle w:val="Header"/>
      <w:jc w:val="right"/>
      <w:rPr>
        <w:sz w:val="16"/>
        <w:szCs w:val="16"/>
        <w:lang w:val="da-DK"/>
      </w:rPr>
    </w:pPr>
    <w:r>
      <w:rPr>
        <w:sz w:val="16"/>
        <w:szCs w:val="16"/>
        <w:lang w:val="da-DK"/>
      </w:rPr>
      <w:t xml:space="preserve">Page </w:t>
    </w:r>
    <w:r w:rsidR="00D80070">
      <w:rPr>
        <w:sz w:val="16"/>
        <w:szCs w:val="16"/>
        <w:lang w:val="da-DK"/>
      </w:rPr>
      <w:fldChar w:fldCharType="begin"/>
    </w:r>
    <w:r>
      <w:rPr>
        <w:sz w:val="16"/>
        <w:szCs w:val="16"/>
        <w:lang w:val="da-DK"/>
      </w:rPr>
      <w:instrText xml:space="preserve"> PAGE  \* Arabic  \* MERGEFORMAT </w:instrText>
    </w:r>
    <w:r w:rsidR="00D80070">
      <w:rPr>
        <w:sz w:val="16"/>
        <w:szCs w:val="16"/>
        <w:lang w:val="da-DK"/>
      </w:rPr>
      <w:fldChar w:fldCharType="separate"/>
    </w:r>
    <w:r>
      <w:rPr>
        <w:noProof/>
        <w:sz w:val="16"/>
        <w:szCs w:val="16"/>
        <w:lang w:val="da-DK"/>
      </w:rPr>
      <w:t>3</w:t>
    </w:r>
    <w:r w:rsidR="00D80070">
      <w:rPr>
        <w:sz w:val="16"/>
        <w:szCs w:val="16"/>
        <w:lang w:val="da-DK"/>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A5C" w:rsidRPr="00D61876" w:rsidRDefault="00CD7A5C" w:rsidP="00D61876">
    <w:pPr>
      <w:pStyle w:val="Header"/>
      <w:jc w:val="right"/>
      <w:rPr>
        <w:b/>
        <w:sz w:val="24"/>
        <w:lang w:val="da-DK"/>
      </w:rPr>
    </w:pPr>
    <w:r w:rsidRPr="00D61876">
      <w:rPr>
        <w:b/>
        <w:sz w:val="24"/>
        <w:lang w:val="da-DK"/>
      </w:rPr>
      <w:t>D</w:t>
    </w:r>
    <w:r>
      <w:rPr>
        <w:b/>
        <w:sz w:val="24"/>
        <w:lang w:val="da-DK"/>
      </w:rPr>
      <w:t>RAFT</w:t>
    </w:r>
    <w:r w:rsidRPr="00D61876">
      <w:rPr>
        <w:b/>
        <w:sz w:val="24"/>
        <w:lang w:val="da-DK"/>
      </w:rPr>
      <w:t xml:space="preserve"> ECC REPORT XXX</w:t>
    </w:r>
  </w:p>
  <w:p w:rsidR="00CD7A5C" w:rsidRDefault="00CD7A5C" w:rsidP="00D61876">
    <w:pPr>
      <w:pStyle w:val="Header"/>
      <w:jc w:val="righ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A5C" w:rsidRPr="007C5F95" w:rsidRDefault="00CD7A5C">
    <w:pPr>
      <w:pStyle w:val="Header"/>
      <w:rPr>
        <w:b/>
        <w:lang w:val="da-DK"/>
      </w:rPr>
    </w:pPr>
    <w:r w:rsidRPr="007C5F95">
      <w:rPr>
        <w:b/>
        <w:lang w:val="da-DK"/>
      </w:rPr>
      <w:t>Draft ECC REPORT XXX</w:t>
    </w:r>
  </w:p>
  <w:p w:rsidR="00CD7A5C" w:rsidRPr="007C5F95" w:rsidRDefault="00CD7A5C">
    <w:pPr>
      <w:pStyle w:val="Header"/>
      <w:rPr>
        <w:sz w:val="16"/>
        <w:szCs w:val="16"/>
        <w:lang w:val="da-DK"/>
      </w:rPr>
    </w:pPr>
    <w:r>
      <w:rPr>
        <w:sz w:val="16"/>
        <w:szCs w:val="16"/>
        <w:lang w:val="da-DK"/>
      </w:rPr>
      <w:t xml:space="preserve">Page </w:t>
    </w:r>
    <w:r w:rsidR="00D80070">
      <w:rPr>
        <w:sz w:val="16"/>
        <w:szCs w:val="16"/>
        <w:lang w:val="da-DK"/>
      </w:rPr>
      <w:fldChar w:fldCharType="begin"/>
    </w:r>
    <w:r>
      <w:rPr>
        <w:sz w:val="16"/>
        <w:szCs w:val="16"/>
        <w:lang w:val="da-DK"/>
      </w:rPr>
      <w:instrText xml:space="preserve"> PAGE  \* Arabic  \* MERGEFORMAT </w:instrText>
    </w:r>
    <w:r w:rsidR="00D80070">
      <w:rPr>
        <w:sz w:val="16"/>
        <w:szCs w:val="16"/>
        <w:lang w:val="da-DK"/>
      </w:rPr>
      <w:fldChar w:fldCharType="separate"/>
    </w:r>
    <w:r w:rsidR="0034455E">
      <w:rPr>
        <w:noProof/>
        <w:sz w:val="16"/>
        <w:szCs w:val="16"/>
        <w:lang w:val="da-DK"/>
      </w:rPr>
      <w:t>30</w:t>
    </w:r>
    <w:r w:rsidR="00D80070">
      <w:rPr>
        <w:sz w:val="16"/>
        <w:szCs w:val="16"/>
        <w:lang w:val="da-DK"/>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A5C" w:rsidRPr="007C5F95" w:rsidRDefault="00CD7A5C" w:rsidP="007C5F95">
    <w:pPr>
      <w:pStyle w:val="Header"/>
      <w:jc w:val="right"/>
      <w:rPr>
        <w:b/>
        <w:lang w:val="da-DK"/>
      </w:rPr>
    </w:pPr>
    <w:r w:rsidRPr="007C5F95">
      <w:rPr>
        <w:b/>
        <w:lang w:val="da-DK"/>
      </w:rPr>
      <w:t>Draft ECC REPORT XXX</w:t>
    </w:r>
  </w:p>
  <w:p w:rsidR="00CD7A5C" w:rsidRPr="007C5F95" w:rsidRDefault="00CD7A5C" w:rsidP="007C5F95">
    <w:pPr>
      <w:pStyle w:val="Header"/>
      <w:jc w:val="right"/>
      <w:rPr>
        <w:sz w:val="16"/>
        <w:szCs w:val="16"/>
        <w:lang w:val="da-DK"/>
      </w:rPr>
    </w:pPr>
    <w:r>
      <w:rPr>
        <w:sz w:val="16"/>
        <w:szCs w:val="16"/>
        <w:lang w:val="da-DK"/>
      </w:rPr>
      <w:t xml:space="preserve">Page </w:t>
    </w:r>
    <w:r w:rsidR="00D80070">
      <w:rPr>
        <w:sz w:val="16"/>
        <w:szCs w:val="16"/>
        <w:lang w:val="da-DK"/>
      </w:rPr>
      <w:fldChar w:fldCharType="begin"/>
    </w:r>
    <w:r>
      <w:rPr>
        <w:sz w:val="16"/>
        <w:szCs w:val="16"/>
        <w:lang w:val="da-DK"/>
      </w:rPr>
      <w:instrText xml:space="preserve"> PAGE  \* Arabic  \* MERGEFORMAT </w:instrText>
    </w:r>
    <w:r w:rsidR="00D80070">
      <w:rPr>
        <w:sz w:val="16"/>
        <w:szCs w:val="16"/>
        <w:lang w:val="da-DK"/>
      </w:rPr>
      <w:fldChar w:fldCharType="separate"/>
    </w:r>
    <w:r w:rsidR="0034455E">
      <w:rPr>
        <w:noProof/>
        <w:sz w:val="16"/>
        <w:szCs w:val="16"/>
        <w:lang w:val="da-DK"/>
      </w:rPr>
      <w:t>3</w:t>
    </w:r>
    <w:r w:rsidR="00D80070">
      <w:rPr>
        <w:sz w:val="16"/>
        <w:szCs w:val="16"/>
        <w:lang w:val="da-DK"/>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A5C" w:rsidRPr="001223D0" w:rsidRDefault="00CD7A5C" w:rsidP="001223D0">
    <w:pPr>
      <w:pStyle w:val="Header"/>
      <w:rPr>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3"/>
      <w:numFmt w:val="lowerRoman"/>
      <w:lvlText w:val="%1)"/>
      <w:lvlJc w:val="left"/>
      <w:pPr>
        <w:tabs>
          <w:tab w:val="num" w:pos="144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9"/>
      <w:numFmt w:val="lowerRoman"/>
      <w:lvlText w:val="%3)"/>
      <w:lvlJc w:val="left"/>
      <w:pPr>
        <w:tabs>
          <w:tab w:val="num" w:pos="2160"/>
        </w:tabs>
        <w:ind w:left="1800" w:hanging="36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520"/>
        </w:tabs>
        <w:ind w:left="2520" w:hanging="360"/>
      </w:pPr>
      <w:rPr>
        <w:rFonts w:cs="Times New Roman"/>
      </w:rPr>
    </w:lvl>
    <w:lvl w:ilvl="5">
      <w:start w:val="1"/>
      <w:numFmt w:val="lowerRoman"/>
      <w:lvlText w:val="(%6)"/>
      <w:lvlJc w:val="left"/>
      <w:pPr>
        <w:tabs>
          <w:tab w:val="num" w:pos="2880"/>
        </w:tabs>
        <w:ind w:left="2880" w:hanging="360"/>
      </w:pPr>
      <w:rPr>
        <w:rFonts w:cs="Times New Roman"/>
      </w:rPr>
    </w:lvl>
    <w:lvl w:ilvl="6">
      <w:start w:val="1"/>
      <w:numFmt w:val="decimal"/>
      <w:lvlText w:val="%7."/>
      <w:lvlJc w:val="left"/>
      <w:pPr>
        <w:tabs>
          <w:tab w:val="num" w:pos="3240"/>
        </w:tabs>
        <w:ind w:left="3240" w:hanging="360"/>
      </w:pPr>
      <w:rPr>
        <w:rFonts w:cs="Times New Roman"/>
      </w:rPr>
    </w:lvl>
    <w:lvl w:ilvl="7">
      <w:start w:val="1"/>
      <w:numFmt w:val="lowerLetter"/>
      <w:lvlText w:val="%8."/>
      <w:lvlJc w:val="left"/>
      <w:pPr>
        <w:tabs>
          <w:tab w:val="num" w:pos="3600"/>
        </w:tabs>
        <w:ind w:left="3600" w:hanging="360"/>
      </w:pPr>
      <w:rPr>
        <w:rFonts w:cs="Times New Roman"/>
      </w:rPr>
    </w:lvl>
    <w:lvl w:ilvl="8">
      <w:start w:val="1"/>
      <w:numFmt w:val="lowerRoman"/>
      <w:lvlText w:val="%9."/>
      <w:lvlJc w:val="left"/>
      <w:pPr>
        <w:tabs>
          <w:tab w:val="num" w:pos="3960"/>
        </w:tabs>
        <w:ind w:left="3960" w:hanging="360"/>
      </w:pPr>
      <w:rPr>
        <w:rFonts w:cs="Times New Roman"/>
      </w:rPr>
    </w:lvl>
  </w:abstractNum>
  <w:abstractNum w:abstractNumId="1">
    <w:nsid w:val="00000004"/>
    <w:multiLevelType w:val="singleLevel"/>
    <w:tmpl w:val="00000004"/>
    <w:name w:val="WW8Num4"/>
    <w:lvl w:ilvl="0">
      <w:start w:val="4"/>
      <w:numFmt w:val="lowerLetter"/>
      <w:lvlText w:val="%1)"/>
      <w:lvlJc w:val="left"/>
      <w:pPr>
        <w:tabs>
          <w:tab w:val="num" w:pos="360"/>
        </w:tabs>
        <w:ind w:left="360" w:hanging="360"/>
      </w:pPr>
      <w:rPr>
        <w:rFonts w:cs="Times New Roman"/>
      </w:rPr>
    </w:lvl>
  </w:abstractNum>
  <w:abstractNum w:abstractNumId="2">
    <w:nsid w:val="00000005"/>
    <w:multiLevelType w:val="multilevel"/>
    <w:tmpl w:val="00000005"/>
    <w:name w:val="WW8Num5"/>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928"/>
        </w:tabs>
        <w:ind w:left="928"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nsid w:val="00000008"/>
    <w:multiLevelType w:val="multilevel"/>
    <w:tmpl w:val="00000008"/>
    <w:name w:val="WW8Num8"/>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0"/>
      <w:numFmt w:val="lowerRoman"/>
      <w:lvlText w:val="%3)"/>
      <w:lvlJc w:val="left"/>
      <w:pPr>
        <w:tabs>
          <w:tab w:val="num" w:pos="144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000000C"/>
    <w:multiLevelType w:val="multilevel"/>
    <w:tmpl w:val="0000000C"/>
    <w:name w:val="WW8Num12"/>
    <w:lvl w:ilvl="0">
      <w:start w:val="2"/>
      <w:numFmt w:val="lowerLetter"/>
      <w:lvlText w:val="%1)"/>
      <w:lvlJc w:val="left"/>
      <w:pPr>
        <w:tabs>
          <w:tab w:val="num" w:pos="360"/>
        </w:tabs>
        <w:ind w:left="360" w:hanging="360"/>
      </w:pPr>
      <w:rPr>
        <w:rFonts w:cs="Times New Roman"/>
      </w:rPr>
    </w:lvl>
    <w:lvl w:ilvl="1">
      <w:start w:val="8"/>
      <w:numFmt w:val="lowerRoman"/>
      <w:lvlText w:val="%2)"/>
      <w:lvlJc w:val="left"/>
      <w:pPr>
        <w:tabs>
          <w:tab w:val="num" w:pos="144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6">
    <w:nsid w:val="11081281"/>
    <w:multiLevelType w:val="hybridMultilevel"/>
    <w:tmpl w:val="2B56113A"/>
    <w:lvl w:ilvl="0" w:tplc="7D8615D0">
      <w:start w:val="1"/>
      <w:numFmt w:val="decimal"/>
      <w:lvlText w:val="%1)"/>
      <w:lvlJc w:val="left"/>
      <w:pPr>
        <w:ind w:left="420" w:hanging="360"/>
      </w:pPr>
      <w:rPr>
        <w:rFonts w:cs="Times New Roman" w:hint="default"/>
      </w:rPr>
    </w:lvl>
    <w:lvl w:ilvl="1" w:tplc="08090019" w:tentative="1">
      <w:start w:val="1"/>
      <w:numFmt w:val="lowerLetter"/>
      <w:lvlText w:val="%2."/>
      <w:lvlJc w:val="left"/>
      <w:pPr>
        <w:ind w:left="1140" w:hanging="360"/>
      </w:pPr>
      <w:rPr>
        <w:rFonts w:cs="Times New Roman"/>
      </w:rPr>
    </w:lvl>
    <w:lvl w:ilvl="2" w:tplc="0809001B" w:tentative="1">
      <w:start w:val="1"/>
      <w:numFmt w:val="lowerRoman"/>
      <w:lvlText w:val="%3."/>
      <w:lvlJc w:val="right"/>
      <w:pPr>
        <w:ind w:left="1860" w:hanging="180"/>
      </w:pPr>
      <w:rPr>
        <w:rFonts w:cs="Times New Roman"/>
      </w:rPr>
    </w:lvl>
    <w:lvl w:ilvl="3" w:tplc="0809000F" w:tentative="1">
      <w:start w:val="1"/>
      <w:numFmt w:val="decimal"/>
      <w:lvlText w:val="%4."/>
      <w:lvlJc w:val="left"/>
      <w:pPr>
        <w:ind w:left="2580" w:hanging="360"/>
      </w:pPr>
      <w:rPr>
        <w:rFonts w:cs="Times New Roman"/>
      </w:rPr>
    </w:lvl>
    <w:lvl w:ilvl="4" w:tplc="08090019" w:tentative="1">
      <w:start w:val="1"/>
      <w:numFmt w:val="lowerLetter"/>
      <w:lvlText w:val="%5."/>
      <w:lvlJc w:val="left"/>
      <w:pPr>
        <w:ind w:left="3300" w:hanging="360"/>
      </w:pPr>
      <w:rPr>
        <w:rFonts w:cs="Times New Roman"/>
      </w:rPr>
    </w:lvl>
    <w:lvl w:ilvl="5" w:tplc="0809001B" w:tentative="1">
      <w:start w:val="1"/>
      <w:numFmt w:val="lowerRoman"/>
      <w:lvlText w:val="%6."/>
      <w:lvlJc w:val="right"/>
      <w:pPr>
        <w:ind w:left="4020" w:hanging="180"/>
      </w:pPr>
      <w:rPr>
        <w:rFonts w:cs="Times New Roman"/>
      </w:rPr>
    </w:lvl>
    <w:lvl w:ilvl="6" w:tplc="0809000F" w:tentative="1">
      <w:start w:val="1"/>
      <w:numFmt w:val="decimal"/>
      <w:lvlText w:val="%7."/>
      <w:lvlJc w:val="left"/>
      <w:pPr>
        <w:ind w:left="4740" w:hanging="360"/>
      </w:pPr>
      <w:rPr>
        <w:rFonts w:cs="Times New Roman"/>
      </w:rPr>
    </w:lvl>
    <w:lvl w:ilvl="7" w:tplc="08090019" w:tentative="1">
      <w:start w:val="1"/>
      <w:numFmt w:val="lowerLetter"/>
      <w:lvlText w:val="%8."/>
      <w:lvlJc w:val="left"/>
      <w:pPr>
        <w:ind w:left="5460" w:hanging="360"/>
      </w:pPr>
      <w:rPr>
        <w:rFonts w:cs="Times New Roman"/>
      </w:rPr>
    </w:lvl>
    <w:lvl w:ilvl="8" w:tplc="0809001B" w:tentative="1">
      <w:start w:val="1"/>
      <w:numFmt w:val="lowerRoman"/>
      <w:lvlText w:val="%9."/>
      <w:lvlJc w:val="right"/>
      <w:pPr>
        <w:ind w:left="6180" w:hanging="180"/>
      </w:pPr>
      <w:rPr>
        <w:rFonts w:cs="Times New Roman"/>
      </w:rPr>
    </w:lvl>
  </w:abstractNum>
  <w:abstractNum w:abstractNumId="7">
    <w:nsid w:val="1A793E7F"/>
    <w:multiLevelType w:val="multilevel"/>
    <w:tmpl w:val="8C9471C6"/>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B810F9"/>
    <w:multiLevelType w:val="hybridMultilevel"/>
    <w:tmpl w:val="41547F06"/>
    <w:lvl w:ilvl="0" w:tplc="08090001">
      <w:start w:val="1"/>
      <w:numFmt w:val="bullet"/>
      <w:lvlText w:val=""/>
      <w:lvlJc w:val="left"/>
      <w:pPr>
        <w:ind w:left="1044" w:hanging="360"/>
      </w:pPr>
      <w:rPr>
        <w:rFonts w:ascii="Symbol" w:hAnsi="Symbol" w:hint="default"/>
      </w:rPr>
    </w:lvl>
    <w:lvl w:ilvl="1" w:tplc="08090003">
      <w:start w:val="1"/>
      <w:numFmt w:val="bullet"/>
      <w:lvlText w:val="o"/>
      <w:lvlJc w:val="left"/>
      <w:pPr>
        <w:ind w:left="1764" w:hanging="360"/>
      </w:pPr>
      <w:rPr>
        <w:rFonts w:ascii="Courier New" w:hAnsi="Courier New" w:hint="default"/>
      </w:rPr>
    </w:lvl>
    <w:lvl w:ilvl="2" w:tplc="0809000F">
      <w:start w:val="1"/>
      <w:numFmt w:val="decimal"/>
      <w:lvlText w:val="%3."/>
      <w:lvlJc w:val="left"/>
      <w:pPr>
        <w:tabs>
          <w:tab w:val="num" w:pos="2484"/>
        </w:tabs>
        <w:ind w:left="2484" w:hanging="360"/>
      </w:pPr>
      <w:rPr>
        <w:rFonts w:cs="Times New Roman" w:hint="default"/>
      </w:rPr>
    </w:lvl>
    <w:lvl w:ilvl="3" w:tplc="08090001" w:tentative="1">
      <w:start w:val="1"/>
      <w:numFmt w:val="bullet"/>
      <w:lvlText w:val=""/>
      <w:lvlJc w:val="left"/>
      <w:pPr>
        <w:ind w:left="3204" w:hanging="360"/>
      </w:pPr>
      <w:rPr>
        <w:rFonts w:ascii="Symbol" w:hAnsi="Symbol" w:hint="default"/>
      </w:rPr>
    </w:lvl>
    <w:lvl w:ilvl="4" w:tplc="08090003" w:tentative="1">
      <w:start w:val="1"/>
      <w:numFmt w:val="bullet"/>
      <w:lvlText w:val="o"/>
      <w:lvlJc w:val="left"/>
      <w:pPr>
        <w:ind w:left="3924" w:hanging="360"/>
      </w:pPr>
      <w:rPr>
        <w:rFonts w:ascii="Courier New" w:hAnsi="Courier New" w:hint="default"/>
      </w:rPr>
    </w:lvl>
    <w:lvl w:ilvl="5" w:tplc="08090005" w:tentative="1">
      <w:start w:val="1"/>
      <w:numFmt w:val="bullet"/>
      <w:lvlText w:val=""/>
      <w:lvlJc w:val="left"/>
      <w:pPr>
        <w:ind w:left="4644" w:hanging="360"/>
      </w:pPr>
      <w:rPr>
        <w:rFonts w:ascii="Wingdings" w:hAnsi="Wingdings" w:hint="default"/>
      </w:rPr>
    </w:lvl>
    <w:lvl w:ilvl="6" w:tplc="08090001" w:tentative="1">
      <w:start w:val="1"/>
      <w:numFmt w:val="bullet"/>
      <w:lvlText w:val=""/>
      <w:lvlJc w:val="left"/>
      <w:pPr>
        <w:ind w:left="5364" w:hanging="360"/>
      </w:pPr>
      <w:rPr>
        <w:rFonts w:ascii="Symbol" w:hAnsi="Symbol" w:hint="default"/>
      </w:rPr>
    </w:lvl>
    <w:lvl w:ilvl="7" w:tplc="08090003" w:tentative="1">
      <w:start w:val="1"/>
      <w:numFmt w:val="bullet"/>
      <w:lvlText w:val="o"/>
      <w:lvlJc w:val="left"/>
      <w:pPr>
        <w:ind w:left="6084" w:hanging="360"/>
      </w:pPr>
      <w:rPr>
        <w:rFonts w:ascii="Courier New" w:hAnsi="Courier New" w:hint="default"/>
      </w:rPr>
    </w:lvl>
    <w:lvl w:ilvl="8" w:tplc="08090005" w:tentative="1">
      <w:start w:val="1"/>
      <w:numFmt w:val="bullet"/>
      <w:lvlText w:val=""/>
      <w:lvlJc w:val="left"/>
      <w:pPr>
        <w:ind w:left="6804" w:hanging="360"/>
      </w:pPr>
      <w:rPr>
        <w:rFonts w:ascii="Wingdings" w:hAnsi="Wingdings" w:hint="default"/>
      </w:rPr>
    </w:lvl>
  </w:abstractNum>
  <w:abstractNum w:abstractNumId="9">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12F4188"/>
    <w:multiLevelType w:val="multilevel"/>
    <w:tmpl w:val="4F027B32"/>
    <w:lvl w:ilvl="0">
      <w:start w:val="1"/>
      <w:numFmt w:val="decimal"/>
      <w:pStyle w:val="ECCAnnex-heading1"/>
      <w:suff w:val="space"/>
      <w:lvlText w:val="ANNEX %1:"/>
      <w:lvlJc w:val="left"/>
      <w:pPr>
        <w:ind w:left="0" w:firstLine="0"/>
      </w:pPr>
      <w:rPr>
        <w:rFonts w:cs="Times New Roman" w:hint="default"/>
        <w:b w:val="0"/>
        <w:bCs w:val="0"/>
        <w:i w:val="0"/>
        <w:iCs w:val="0"/>
        <w:smallCaps w:val="0"/>
        <w:strike w:val="0"/>
        <w:dstrike w:val="0"/>
        <w:outline w:val="0"/>
        <w:shadow w:val="0"/>
        <w:emboss w:val="0"/>
        <w:imprint w:val="0"/>
        <w:vanish w:val="0"/>
        <w:spacing w:val="0"/>
        <w:position w:val="0"/>
        <w:u w:val="none"/>
        <w:vertAlign w:val="baseline"/>
        <w:em w:val="no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outline w:val="0"/>
        <w:shadow w:val="0"/>
        <w:emboss w:val="0"/>
        <w:imprint w:val="0"/>
        <w:vanish w:val="0"/>
        <w:spacing w:val="0"/>
        <w:position w:val="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outline w:val="0"/>
        <w:shadow w:val="0"/>
        <w:emboss w:val="0"/>
        <w:imprint w:val="0"/>
        <w:vanish w:val="0"/>
        <w:spacing w:val="0"/>
        <w:position w:val="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3D163F7A"/>
    <w:multiLevelType w:val="multilevel"/>
    <w:tmpl w:val="796CB63E"/>
    <w:lvl w:ilvl="0">
      <w:numFmt w:val="decimal"/>
      <w:pStyle w:val="Heading1"/>
      <w:lvlText w:val="%1"/>
      <w:lvlJc w:val="left"/>
      <w:pPr>
        <w:tabs>
          <w:tab w:val="num" w:pos="432"/>
        </w:tabs>
        <w:ind w:left="432" w:hanging="432"/>
      </w:pPr>
      <w:rPr>
        <w:rFonts w:ascii="Times New Roman Bold" w:hAnsi="Times New Roman Bold" w:hint="default"/>
        <w:b/>
        <w:i w:val="0"/>
        <w:sz w:val="20"/>
        <w:szCs w:val="20"/>
      </w:rPr>
    </w:lvl>
    <w:lvl w:ilvl="1">
      <w:start w:val="1"/>
      <w:numFmt w:val="decimal"/>
      <w:pStyle w:val="Heading2"/>
      <w:lvlText w:val="%1.%2"/>
      <w:lvlJc w:val="left"/>
      <w:pPr>
        <w:tabs>
          <w:tab w:val="num" w:pos="576"/>
        </w:tabs>
        <w:ind w:left="576" w:hanging="576"/>
      </w:pPr>
      <w:rPr>
        <w:rFonts w:ascii="Times New Roman Bold" w:hAnsi="Times New Roman Bold" w:hint="default"/>
        <w:b/>
        <w:i w:val="0"/>
        <w:sz w:val="20"/>
        <w:szCs w:val="20"/>
      </w:rPr>
    </w:lvl>
    <w:lvl w:ilvl="2">
      <w:start w:val="1"/>
      <w:numFmt w:val="decimal"/>
      <w:pStyle w:val="Heading3"/>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3D80174E"/>
    <w:multiLevelType w:val="hybridMultilevel"/>
    <w:tmpl w:val="7348FF60"/>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5">
    <w:nsid w:val="3DE53E36"/>
    <w:multiLevelType w:val="hybridMultilevel"/>
    <w:tmpl w:val="0E24E664"/>
    <w:lvl w:ilvl="0" w:tplc="FFFFFFFF">
      <w:start w:val="1"/>
      <w:numFmt w:val="bullet"/>
      <w:lvlText w:val=""/>
      <w:lvlJc w:val="left"/>
      <w:pPr>
        <w:tabs>
          <w:tab w:val="num" w:pos="1068"/>
        </w:tabs>
        <w:ind w:left="1068" w:hanging="360"/>
      </w:pPr>
      <w:rPr>
        <w:rFonts w:ascii="Symbol" w:hAnsi="Symbol" w:hint="default"/>
      </w:rPr>
    </w:lvl>
    <w:lvl w:ilvl="1" w:tplc="08090003" w:tentative="1">
      <w:start w:val="1"/>
      <w:numFmt w:val="bullet"/>
      <w:lvlText w:val="o"/>
      <w:lvlJc w:val="left"/>
      <w:pPr>
        <w:tabs>
          <w:tab w:val="num" w:pos="1068"/>
        </w:tabs>
        <w:ind w:left="1068" w:hanging="360"/>
      </w:pPr>
      <w:rPr>
        <w:rFonts w:ascii="Courier New" w:hAnsi="Courier New" w:hint="default"/>
      </w:rPr>
    </w:lvl>
    <w:lvl w:ilvl="2" w:tplc="08090005" w:tentative="1">
      <w:start w:val="1"/>
      <w:numFmt w:val="bullet"/>
      <w:lvlText w:val=""/>
      <w:lvlJc w:val="left"/>
      <w:pPr>
        <w:tabs>
          <w:tab w:val="num" w:pos="1788"/>
        </w:tabs>
        <w:ind w:left="1788" w:hanging="360"/>
      </w:pPr>
      <w:rPr>
        <w:rFonts w:ascii="Wingdings" w:hAnsi="Wingdings" w:hint="default"/>
      </w:rPr>
    </w:lvl>
    <w:lvl w:ilvl="3" w:tplc="08090001" w:tentative="1">
      <w:start w:val="1"/>
      <w:numFmt w:val="bullet"/>
      <w:lvlText w:val=""/>
      <w:lvlJc w:val="left"/>
      <w:pPr>
        <w:tabs>
          <w:tab w:val="num" w:pos="2508"/>
        </w:tabs>
        <w:ind w:left="2508" w:hanging="360"/>
      </w:pPr>
      <w:rPr>
        <w:rFonts w:ascii="Symbol" w:hAnsi="Symbol" w:hint="default"/>
      </w:rPr>
    </w:lvl>
    <w:lvl w:ilvl="4" w:tplc="08090003" w:tentative="1">
      <w:start w:val="1"/>
      <w:numFmt w:val="bullet"/>
      <w:lvlText w:val="o"/>
      <w:lvlJc w:val="left"/>
      <w:pPr>
        <w:tabs>
          <w:tab w:val="num" w:pos="3228"/>
        </w:tabs>
        <w:ind w:left="3228" w:hanging="360"/>
      </w:pPr>
      <w:rPr>
        <w:rFonts w:ascii="Courier New" w:hAnsi="Courier New" w:hint="default"/>
      </w:rPr>
    </w:lvl>
    <w:lvl w:ilvl="5" w:tplc="08090005" w:tentative="1">
      <w:start w:val="1"/>
      <w:numFmt w:val="bullet"/>
      <w:lvlText w:val=""/>
      <w:lvlJc w:val="left"/>
      <w:pPr>
        <w:tabs>
          <w:tab w:val="num" w:pos="3948"/>
        </w:tabs>
        <w:ind w:left="3948" w:hanging="360"/>
      </w:pPr>
      <w:rPr>
        <w:rFonts w:ascii="Wingdings" w:hAnsi="Wingdings" w:hint="default"/>
      </w:rPr>
    </w:lvl>
    <w:lvl w:ilvl="6" w:tplc="08090001" w:tentative="1">
      <w:start w:val="1"/>
      <w:numFmt w:val="bullet"/>
      <w:lvlText w:val=""/>
      <w:lvlJc w:val="left"/>
      <w:pPr>
        <w:tabs>
          <w:tab w:val="num" w:pos="4668"/>
        </w:tabs>
        <w:ind w:left="4668" w:hanging="360"/>
      </w:pPr>
      <w:rPr>
        <w:rFonts w:ascii="Symbol" w:hAnsi="Symbol" w:hint="default"/>
      </w:rPr>
    </w:lvl>
    <w:lvl w:ilvl="7" w:tplc="08090003" w:tentative="1">
      <w:start w:val="1"/>
      <w:numFmt w:val="bullet"/>
      <w:lvlText w:val="o"/>
      <w:lvlJc w:val="left"/>
      <w:pPr>
        <w:tabs>
          <w:tab w:val="num" w:pos="5388"/>
        </w:tabs>
        <w:ind w:left="5388" w:hanging="360"/>
      </w:pPr>
      <w:rPr>
        <w:rFonts w:ascii="Courier New" w:hAnsi="Courier New" w:hint="default"/>
      </w:rPr>
    </w:lvl>
    <w:lvl w:ilvl="8" w:tplc="08090005" w:tentative="1">
      <w:start w:val="1"/>
      <w:numFmt w:val="bullet"/>
      <w:lvlText w:val=""/>
      <w:lvlJc w:val="left"/>
      <w:pPr>
        <w:tabs>
          <w:tab w:val="num" w:pos="6108"/>
        </w:tabs>
        <w:ind w:left="6108" w:hanging="360"/>
      </w:pPr>
      <w:rPr>
        <w:rFonts w:ascii="Wingdings" w:hAnsi="Wingdings" w:hint="default"/>
      </w:rPr>
    </w:lvl>
  </w:abstractNum>
  <w:abstractNum w:abstractNumId="16">
    <w:nsid w:val="46E6242A"/>
    <w:multiLevelType w:val="hybridMultilevel"/>
    <w:tmpl w:val="2FFE94E8"/>
    <w:lvl w:ilvl="0" w:tplc="F034A692">
      <w:start w:val="1"/>
      <w:numFmt w:val="decimal"/>
      <w:pStyle w:val="reference"/>
      <w:lvlText w:val="[%1]"/>
      <w:lvlJc w:val="left"/>
      <w:pPr>
        <w:tabs>
          <w:tab w:val="num" w:pos="720"/>
        </w:tabs>
        <w:ind w:left="720" w:hanging="72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outline w:val="0"/>
        <w:shadow w:val="0"/>
        <w:emboss w:val="0"/>
        <w:imprint w:val="0"/>
        <w:vanish w:val="0"/>
        <w:spacing w:val="0"/>
        <w:position w:val="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499B11C1"/>
    <w:multiLevelType w:val="multilevel"/>
    <w:tmpl w:val="23689E52"/>
    <w:lvl w:ilvl="0">
      <w:start w:val="1"/>
      <w:numFmt w:val="decimal"/>
      <w:pStyle w:val="ECCFiguretitle"/>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4DB672C3"/>
    <w:multiLevelType w:val="hybridMultilevel"/>
    <w:tmpl w:val="4EBAC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52CE6BB5"/>
    <w:multiLevelType w:val="hybridMultilevel"/>
    <w:tmpl w:val="23BC3202"/>
    <w:lvl w:ilvl="0" w:tplc="FFFFFFFF">
      <w:numFmt w:val="bullet"/>
      <w:lvlText w:val="-"/>
      <w:lvlJc w:val="left"/>
      <w:pPr>
        <w:tabs>
          <w:tab w:val="num" w:pos="785"/>
        </w:tabs>
        <w:ind w:left="785" w:hanging="360"/>
      </w:pPr>
      <w:rPr>
        <w:rFonts w:ascii="Arial" w:eastAsia="Times New Roman" w:hAnsi="Arial" w:hint="default"/>
      </w:rPr>
    </w:lvl>
    <w:lvl w:ilvl="1" w:tplc="FEBAB5D0" w:tentative="1">
      <w:start w:val="1"/>
      <w:numFmt w:val="bullet"/>
      <w:lvlText w:val="o"/>
      <w:lvlJc w:val="left"/>
      <w:pPr>
        <w:tabs>
          <w:tab w:val="num" w:pos="1505"/>
        </w:tabs>
        <w:ind w:left="1505" w:hanging="360"/>
      </w:pPr>
      <w:rPr>
        <w:rFonts w:ascii="Courier New" w:hAnsi="Courier New" w:hint="default"/>
      </w:rPr>
    </w:lvl>
    <w:lvl w:ilvl="2" w:tplc="FFFFFFFF" w:tentative="1">
      <w:start w:val="1"/>
      <w:numFmt w:val="bullet"/>
      <w:lvlText w:val=""/>
      <w:lvlJc w:val="left"/>
      <w:pPr>
        <w:tabs>
          <w:tab w:val="num" w:pos="2225"/>
        </w:tabs>
        <w:ind w:left="2225" w:hanging="360"/>
      </w:pPr>
      <w:rPr>
        <w:rFonts w:ascii="Wingdings" w:hAnsi="Wingdings" w:hint="default"/>
      </w:rPr>
    </w:lvl>
    <w:lvl w:ilvl="3" w:tplc="FFFFFFFF" w:tentative="1">
      <w:start w:val="1"/>
      <w:numFmt w:val="bullet"/>
      <w:lvlText w:val=""/>
      <w:lvlJc w:val="left"/>
      <w:pPr>
        <w:tabs>
          <w:tab w:val="num" w:pos="2945"/>
        </w:tabs>
        <w:ind w:left="2945" w:hanging="360"/>
      </w:pPr>
      <w:rPr>
        <w:rFonts w:ascii="Symbol" w:hAnsi="Symbol" w:hint="default"/>
      </w:rPr>
    </w:lvl>
    <w:lvl w:ilvl="4" w:tplc="FFFFFFFF" w:tentative="1">
      <w:start w:val="1"/>
      <w:numFmt w:val="bullet"/>
      <w:lvlText w:val="o"/>
      <w:lvlJc w:val="left"/>
      <w:pPr>
        <w:tabs>
          <w:tab w:val="num" w:pos="3665"/>
        </w:tabs>
        <w:ind w:left="3665" w:hanging="360"/>
      </w:pPr>
      <w:rPr>
        <w:rFonts w:ascii="Courier New" w:hAnsi="Courier New" w:hint="default"/>
      </w:rPr>
    </w:lvl>
    <w:lvl w:ilvl="5" w:tplc="FFFFFFFF" w:tentative="1">
      <w:start w:val="1"/>
      <w:numFmt w:val="bullet"/>
      <w:lvlText w:val=""/>
      <w:lvlJc w:val="left"/>
      <w:pPr>
        <w:tabs>
          <w:tab w:val="num" w:pos="4385"/>
        </w:tabs>
        <w:ind w:left="4385" w:hanging="360"/>
      </w:pPr>
      <w:rPr>
        <w:rFonts w:ascii="Wingdings" w:hAnsi="Wingdings" w:hint="default"/>
      </w:rPr>
    </w:lvl>
    <w:lvl w:ilvl="6" w:tplc="FFFFFFFF" w:tentative="1">
      <w:start w:val="1"/>
      <w:numFmt w:val="bullet"/>
      <w:lvlText w:val=""/>
      <w:lvlJc w:val="left"/>
      <w:pPr>
        <w:tabs>
          <w:tab w:val="num" w:pos="5105"/>
        </w:tabs>
        <w:ind w:left="5105" w:hanging="360"/>
      </w:pPr>
      <w:rPr>
        <w:rFonts w:ascii="Symbol" w:hAnsi="Symbol" w:hint="default"/>
      </w:rPr>
    </w:lvl>
    <w:lvl w:ilvl="7" w:tplc="FFFFFFFF" w:tentative="1">
      <w:start w:val="1"/>
      <w:numFmt w:val="bullet"/>
      <w:lvlText w:val="o"/>
      <w:lvlJc w:val="left"/>
      <w:pPr>
        <w:tabs>
          <w:tab w:val="num" w:pos="5825"/>
        </w:tabs>
        <w:ind w:left="5825" w:hanging="360"/>
      </w:pPr>
      <w:rPr>
        <w:rFonts w:ascii="Courier New" w:hAnsi="Courier New" w:hint="default"/>
      </w:rPr>
    </w:lvl>
    <w:lvl w:ilvl="8" w:tplc="FFFFFFFF" w:tentative="1">
      <w:start w:val="1"/>
      <w:numFmt w:val="bullet"/>
      <w:lvlText w:val=""/>
      <w:lvlJc w:val="left"/>
      <w:pPr>
        <w:tabs>
          <w:tab w:val="num" w:pos="6545"/>
        </w:tabs>
        <w:ind w:left="6545" w:hanging="360"/>
      </w:pPr>
      <w:rPr>
        <w:rFonts w:ascii="Wingdings" w:hAnsi="Wingdings" w:hint="default"/>
      </w:rPr>
    </w:lvl>
  </w:abstractNum>
  <w:abstractNum w:abstractNumId="22">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outline w:val="0"/>
        <w:shadow w:val="0"/>
        <w:emboss w:val="0"/>
        <w:imprint w:val="0"/>
        <w:vanish w:val="0"/>
        <w:spacing w:val="0"/>
        <w:position w:val="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F5C165C"/>
    <w:multiLevelType w:val="hybridMultilevel"/>
    <w:tmpl w:val="1794FF72"/>
    <w:lvl w:ilvl="0" w:tplc="08090007">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68664B8C"/>
    <w:multiLevelType w:val="hybridMultilevel"/>
    <w:tmpl w:val="5F9C5582"/>
    <w:lvl w:ilvl="0" w:tplc="0809000F">
      <w:start w:val="9"/>
      <w:numFmt w:val="decimal"/>
      <w:lvlText w:val="%1."/>
      <w:lvlJc w:val="left"/>
      <w:pPr>
        <w:tabs>
          <w:tab w:val="num" w:pos="360"/>
        </w:tabs>
        <w:ind w:left="360" w:hanging="360"/>
      </w:pPr>
      <w:rPr>
        <w:rFonts w:cs="Times New Roman"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25">
    <w:nsid w:val="698600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nsid w:val="6A632D5C"/>
    <w:multiLevelType w:val="hybridMultilevel"/>
    <w:tmpl w:val="B0566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7B3212E4"/>
    <w:multiLevelType w:val="multilevel"/>
    <w:tmpl w:val="4B4E4BCA"/>
    <w:lvl w:ilvl="0">
      <w:start w:val="1"/>
      <w:numFmt w:val="decimal"/>
      <w:pStyle w:val="ECCTabletitle"/>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9"/>
  </w:num>
  <w:num w:numId="2">
    <w:abstractNumId w:val="13"/>
  </w:num>
  <w:num w:numId="3">
    <w:abstractNumId w:val="28"/>
  </w:num>
  <w:num w:numId="4">
    <w:abstractNumId w:val="18"/>
  </w:num>
  <w:num w:numId="5">
    <w:abstractNumId w:val="19"/>
  </w:num>
  <w:num w:numId="6">
    <w:abstractNumId w:val="16"/>
  </w:num>
  <w:num w:numId="7">
    <w:abstractNumId w:val="10"/>
  </w:num>
  <w:num w:numId="8">
    <w:abstractNumId w:val="27"/>
  </w:num>
  <w:num w:numId="9">
    <w:abstractNumId w:val="17"/>
  </w:num>
  <w:num w:numId="10">
    <w:abstractNumId w:val="12"/>
  </w:num>
  <w:num w:numId="11">
    <w:abstractNumId w:val="22"/>
  </w:num>
  <w:num w:numId="12">
    <w:abstractNumId w:val="11"/>
  </w:num>
  <w:num w:numId="13">
    <w:abstractNumId w:val="3"/>
  </w:num>
  <w:num w:numId="14">
    <w:abstractNumId w:val="26"/>
  </w:num>
  <w:num w:numId="15">
    <w:abstractNumId w:val="8"/>
  </w:num>
  <w:num w:numId="16">
    <w:abstractNumId w:val="6"/>
  </w:num>
  <w:num w:numId="17">
    <w:abstractNumId w:val="0"/>
  </w:num>
  <w:num w:numId="18">
    <w:abstractNumId w:val="1"/>
  </w:num>
  <w:num w:numId="19">
    <w:abstractNumId w:val="2"/>
  </w:num>
  <w:num w:numId="20">
    <w:abstractNumId w:val="4"/>
  </w:num>
  <w:num w:numId="21">
    <w:abstractNumId w:val="5"/>
  </w:num>
  <w:num w:numId="22">
    <w:abstractNumId w:val="15"/>
  </w:num>
  <w:num w:numId="23">
    <w:abstractNumId w:val="23"/>
  </w:num>
  <w:num w:numId="24">
    <w:abstractNumId w:val="24"/>
  </w:num>
  <w:num w:numId="25">
    <w:abstractNumId w:val="14"/>
  </w:num>
  <w:num w:numId="26">
    <w:abstractNumId w:val="25"/>
  </w:num>
  <w:num w:numId="27">
    <w:abstractNumId w:val="7"/>
  </w:num>
  <w:num w:numId="28">
    <w:abstractNumId w:val="21"/>
  </w:num>
  <w:num w:numId="29">
    <w:abstractNumId w:val="20"/>
  </w:num>
  <w:num w:numId="30">
    <w:abstractNumId w:val="13"/>
  </w:num>
  <w:num w:numId="31">
    <w:abstractNumId w:val="13"/>
  </w:num>
  <w:num w:numId="3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displayBackgroundShape/>
  <w:proofState w:spelling="clean" w:grammar="clean"/>
  <w:attachedTemplate r:id="rId1"/>
  <w:stylePaneFormatFilter w:val="2801"/>
  <w:trackRevisions/>
  <w:defaultTabStop w:val="720"/>
  <w:hyphenationZone w:val="425"/>
  <w:evenAndOddHeaders/>
  <w:characterSpacingControl w:val="doNotCompress"/>
  <w:hdrShapeDefaults>
    <o:shapedefaults v:ext="edit" spidmax="17409"/>
  </w:hdrShapeDefaults>
  <w:footnotePr>
    <w:footnote w:id="0"/>
    <w:footnote w:id="1"/>
  </w:footnotePr>
  <w:endnotePr>
    <w:endnote w:id="0"/>
    <w:endnote w:id="1"/>
  </w:endnotePr>
  <w:compat/>
  <w:rsids>
    <w:rsidRoot w:val="00C617ED"/>
    <w:rsid w:val="00000A32"/>
    <w:rsid w:val="00002005"/>
    <w:rsid w:val="0000333A"/>
    <w:rsid w:val="00003764"/>
    <w:rsid w:val="0000405C"/>
    <w:rsid w:val="00004105"/>
    <w:rsid w:val="000161FA"/>
    <w:rsid w:val="00016F9B"/>
    <w:rsid w:val="00020563"/>
    <w:rsid w:val="00025F6C"/>
    <w:rsid w:val="00031833"/>
    <w:rsid w:val="00037AC4"/>
    <w:rsid w:val="0004207E"/>
    <w:rsid w:val="0004340C"/>
    <w:rsid w:val="00043CCA"/>
    <w:rsid w:val="00052B49"/>
    <w:rsid w:val="000559F7"/>
    <w:rsid w:val="0005741B"/>
    <w:rsid w:val="00066924"/>
    <w:rsid w:val="000671A2"/>
    <w:rsid w:val="00070A4B"/>
    <w:rsid w:val="00076ABE"/>
    <w:rsid w:val="00076B0C"/>
    <w:rsid w:val="00077F4D"/>
    <w:rsid w:val="00082D74"/>
    <w:rsid w:val="0008339A"/>
    <w:rsid w:val="000842E6"/>
    <w:rsid w:val="0008487A"/>
    <w:rsid w:val="00084BBC"/>
    <w:rsid w:val="00087B75"/>
    <w:rsid w:val="00090628"/>
    <w:rsid w:val="00090ED7"/>
    <w:rsid w:val="00093FB4"/>
    <w:rsid w:val="000A141C"/>
    <w:rsid w:val="000A1979"/>
    <w:rsid w:val="000A672F"/>
    <w:rsid w:val="000B4F25"/>
    <w:rsid w:val="000B61EC"/>
    <w:rsid w:val="000B71D3"/>
    <w:rsid w:val="000C052E"/>
    <w:rsid w:val="000C1333"/>
    <w:rsid w:val="000D06E6"/>
    <w:rsid w:val="000D37A9"/>
    <w:rsid w:val="000D3835"/>
    <w:rsid w:val="000E378B"/>
    <w:rsid w:val="000E3A97"/>
    <w:rsid w:val="000F169E"/>
    <w:rsid w:val="000F407E"/>
    <w:rsid w:val="000F443E"/>
    <w:rsid w:val="0010286A"/>
    <w:rsid w:val="001065D1"/>
    <w:rsid w:val="00112A02"/>
    <w:rsid w:val="001206F7"/>
    <w:rsid w:val="00120CC6"/>
    <w:rsid w:val="001223D0"/>
    <w:rsid w:val="00130DFA"/>
    <w:rsid w:val="00130FE7"/>
    <w:rsid w:val="00133117"/>
    <w:rsid w:val="00133276"/>
    <w:rsid w:val="00134251"/>
    <w:rsid w:val="00137EFB"/>
    <w:rsid w:val="001452D7"/>
    <w:rsid w:val="0014582D"/>
    <w:rsid w:val="00145B4C"/>
    <w:rsid w:val="00147B85"/>
    <w:rsid w:val="0015010C"/>
    <w:rsid w:val="00150701"/>
    <w:rsid w:val="00151D0F"/>
    <w:rsid w:val="001543D8"/>
    <w:rsid w:val="00154507"/>
    <w:rsid w:val="0015731B"/>
    <w:rsid w:val="001573BB"/>
    <w:rsid w:val="00162F29"/>
    <w:rsid w:val="0016388E"/>
    <w:rsid w:val="001656E8"/>
    <w:rsid w:val="00166133"/>
    <w:rsid w:val="00172D7F"/>
    <w:rsid w:val="001761BA"/>
    <w:rsid w:val="00180012"/>
    <w:rsid w:val="00192488"/>
    <w:rsid w:val="00195E3B"/>
    <w:rsid w:val="001A2BC8"/>
    <w:rsid w:val="001A3150"/>
    <w:rsid w:val="001A3F12"/>
    <w:rsid w:val="001A62C2"/>
    <w:rsid w:val="001B1334"/>
    <w:rsid w:val="001B3DC9"/>
    <w:rsid w:val="001B414B"/>
    <w:rsid w:val="001B656A"/>
    <w:rsid w:val="001B65DB"/>
    <w:rsid w:val="001C243F"/>
    <w:rsid w:val="001C7692"/>
    <w:rsid w:val="001D378A"/>
    <w:rsid w:val="001D4AFF"/>
    <w:rsid w:val="001D7521"/>
    <w:rsid w:val="001E008D"/>
    <w:rsid w:val="001E072F"/>
    <w:rsid w:val="001E0B4F"/>
    <w:rsid w:val="001E2B81"/>
    <w:rsid w:val="001E4A05"/>
    <w:rsid w:val="001E4AA4"/>
    <w:rsid w:val="001E692A"/>
    <w:rsid w:val="001E6EE2"/>
    <w:rsid w:val="001F075B"/>
    <w:rsid w:val="001F3646"/>
    <w:rsid w:val="001F7488"/>
    <w:rsid w:val="001F75B3"/>
    <w:rsid w:val="001F7826"/>
    <w:rsid w:val="00201241"/>
    <w:rsid w:val="00201FF3"/>
    <w:rsid w:val="002062AE"/>
    <w:rsid w:val="00207647"/>
    <w:rsid w:val="00207BFA"/>
    <w:rsid w:val="00213AF2"/>
    <w:rsid w:val="0021467B"/>
    <w:rsid w:val="00215E74"/>
    <w:rsid w:val="0021687C"/>
    <w:rsid w:val="00217794"/>
    <w:rsid w:val="002271BE"/>
    <w:rsid w:val="0022771A"/>
    <w:rsid w:val="00231F68"/>
    <w:rsid w:val="00233826"/>
    <w:rsid w:val="0023599C"/>
    <w:rsid w:val="00237AE9"/>
    <w:rsid w:val="00243F8F"/>
    <w:rsid w:val="00250A10"/>
    <w:rsid w:val="00252AFB"/>
    <w:rsid w:val="002549A9"/>
    <w:rsid w:val="00255BF2"/>
    <w:rsid w:val="00257D7C"/>
    <w:rsid w:val="00262D2D"/>
    <w:rsid w:val="0026429D"/>
    <w:rsid w:val="002726D6"/>
    <w:rsid w:val="00274B7C"/>
    <w:rsid w:val="00277429"/>
    <w:rsid w:val="00277A99"/>
    <w:rsid w:val="00286799"/>
    <w:rsid w:val="00292037"/>
    <w:rsid w:val="002A0877"/>
    <w:rsid w:val="002A0C7A"/>
    <w:rsid w:val="002A1412"/>
    <w:rsid w:val="002A786C"/>
    <w:rsid w:val="002A7D29"/>
    <w:rsid w:val="002B151C"/>
    <w:rsid w:val="002B6504"/>
    <w:rsid w:val="002C2ABD"/>
    <w:rsid w:val="002C5B46"/>
    <w:rsid w:val="002D0765"/>
    <w:rsid w:val="002D41A8"/>
    <w:rsid w:val="002D77B8"/>
    <w:rsid w:val="002E129A"/>
    <w:rsid w:val="002E1627"/>
    <w:rsid w:val="002E21B2"/>
    <w:rsid w:val="002E39E2"/>
    <w:rsid w:val="002E4BF1"/>
    <w:rsid w:val="002E7620"/>
    <w:rsid w:val="002F38F2"/>
    <w:rsid w:val="00304306"/>
    <w:rsid w:val="00304422"/>
    <w:rsid w:val="0031313E"/>
    <w:rsid w:val="00315967"/>
    <w:rsid w:val="00325946"/>
    <w:rsid w:val="00325FBE"/>
    <w:rsid w:val="003276D1"/>
    <w:rsid w:val="00333E1C"/>
    <w:rsid w:val="00335995"/>
    <w:rsid w:val="00336DDD"/>
    <w:rsid w:val="003409EA"/>
    <w:rsid w:val="00342448"/>
    <w:rsid w:val="003438FF"/>
    <w:rsid w:val="0034455E"/>
    <w:rsid w:val="003502B2"/>
    <w:rsid w:val="003507C2"/>
    <w:rsid w:val="00352C87"/>
    <w:rsid w:val="00357254"/>
    <w:rsid w:val="00365BCB"/>
    <w:rsid w:val="0036784C"/>
    <w:rsid w:val="0037197D"/>
    <w:rsid w:val="00371A8C"/>
    <w:rsid w:val="00371AEF"/>
    <w:rsid w:val="00377253"/>
    <w:rsid w:val="00387EBA"/>
    <w:rsid w:val="00390167"/>
    <w:rsid w:val="00390E7D"/>
    <w:rsid w:val="0039267C"/>
    <w:rsid w:val="003942C6"/>
    <w:rsid w:val="003A1572"/>
    <w:rsid w:val="003A2D5F"/>
    <w:rsid w:val="003A5526"/>
    <w:rsid w:val="003A7E8D"/>
    <w:rsid w:val="003B3B08"/>
    <w:rsid w:val="003B5900"/>
    <w:rsid w:val="003C0BB1"/>
    <w:rsid w:val="003C21FA"/>
    <w:rsid w:val="003C4C6A"/>
    <w:rsid w:val="003D0E4D"/>
    <w:rsid w:val="003D4C0A"/>
    <w:rsid w:val="003D73E3"/>
    <w:rsid w:val="003E578F"/>
    <w:rsid w:val="003F1A2B"/>
    <w:rsid w:val="003F1DEF"/>
    <w:rsid w:val="003F24B9"/>
    <w:rsid w:val="003F4B62"/>
    <w:rsid w:val="003F732D"/>
    <w:rsid w:val="004000DC"/>
    <w:rsid w:val="004007E4"/>
    <w:rsid w:val="00405074"/>
    <w:rsid w:val="00405FB5"/>
    <w:rsid w:val="00410A70"/>
    <w:rsid w:val="00417A59"/>
    <w:rsid w:val="00420E79"/>
    <w:rsid w:val="004244A1"/>
    <w:rsid w:val="00424934"/>
    <w:rsid w:val="00425585"/>
    <w:rsid w:val="004278CD"/>
    <w:rsid w:val="004324C9"/>
    <w:rsid w:val="00434936"/>
    <w:rsid w:val="00445E14"/>
    <w:rsid w:val="004468AA"/>
    <w:rsid w:val="0045421A"/>
    <w:rsid w:val="004651F6"/>
    <w:rsid w:val="004672C5"/>
    <w:rsid w:val="00475457"/>
    <w:rsid w:val="004761D8"/>
    <w:rsid w:val="00476F97"/>
    <w:rsid w:val="00482EF2"/>
    <w:rsid w:val="004831B9"/>
    <w:rsid w:val="00483223"/>
    <w:rsid w:val="004876E2"/>
    <w:rsid w:val="0049241C"/>
    <w:rsid w:val="004932D6"/>
    <w:rsid w:val="004979C9"/>
    <w:rsid w:val="004A2285"/>
    <w:rsid w:val="004A3A76"/>
    <w:rsid w:val="004A6AD5"/>
    <w:rsid w:val="004B0843"/>
    <w:rsid w:val="004B7D3F"/>
    <w:rsid w:val="004C5E6A"/>
    <w:rsid w:val="004D559A"/>
    <w:rsid w:val="004D7EB0"/>
    <w:rsid w:val="004E4235"/>
    <w:rsid w:val="004E4535"/>
    <w:rsid w:val="004E527D"/>
    <w:rsid w:val="004E66F0"/>
    <w:rsid w:val="004F3FA6"/>
    <w:rsid w:val="00500BBE"/>
    <w:rsid w:val="005011D4"/>
    <w:rsid w:val="00503177"/>
    <w:rsid w:val="00513821"/>
    <w:rsid w:val="005138CE"/>
    <w:rsid w:val="00513ABD"/>
    <w:rsid w:val="00516978"/>
    <w:rsid w:val="005172D1"/>
    <w:rsid w:val="00521679"/>
    <w:rsid w:val="0052200F"/>
    <w:rsid w:val="00522627"/>
    <w:rsid w:val="00523D47"/>
    <w:rsid w:val="00526DC3"/>
    <w:rsid w:val="00530364"/>
    <w:rsid w:val="0053281A"/>
    <w:rsid w:val="00532832"/>
    <w:rsid w:val="0053481B"/>
    <w:rsid w:val="00536785"/>
    <w:rsid w:val="00536F42"/>
    <w:rsid w:val="00540002"/>
    <w:rsid w:val="00540E85"/>
    <w:rsid w:val="0054172E"/>
    <w:rsid w:val="0054184B"/>
    <w:rsid w:val="00541CF4"/>
    <w:rsid w:val="005469CF"/>
    <w:rsid w:val="0054719E"/>
    <w:rsid w:val="005507E2"/>
    <w:rsid w:val="00552C5A"/>
    <w:rsid w:val="005557C7"/>
    <w:rsid w:val="005560B8"/>
    <w:rsid w:val="00556187"/>
    <w:rsid w:val="00557CA9"/>
    <w:rsid w:val="00562061"/>
    <w:rsid w:val="00563661"/>
    <w:rsid w:val="005720D3"/>
    <w:rsid w:val="00572977"/>
    <w:rsid w:val="00573609"/>
    <w:rsid w:val="00574B77"/>
    <w:rsid w:val="00576BCC"/>
    <w:rsid w:val="00577271"/>
    <w:rsid w:val="005776A8"/>
    <w:rsid w:val="0058168E"/>
    <w:rsid w:val="00582C7E"/>
    <w:rsid w:val="00583C0C"/>
    <w:rsid w:val="00584911"/>
    <w:rsid w:val="00587547"/>
    <w:rsid w:val="00594E9A"/>
    <w:rsid w:val="00595AED"/>
    <w:rsid w:val="005A2580"/>
    <w:rsid w:val="005A72E6"/>
    <w:rsid w:val="005B2BD4"/>
    <w:rsid w:val="005B5302"/>
    <w:rsid w:val="005C04B2"/>
    <w:rsid w:val="005C55E5"/>
    <w:rsid w:val="005D0412"/>
    <w:rsid w:val="005D0467"/>
    <w:rsid w:val="005D13C6"/>
    <w:rsid w:val="005D6D3F"/>
    <w:rsid w:val="005E03DE"/>
    <w:rsid w:val="005E18C9"/>
    <w:rsid w:val="005E1F5E"/>
    <w:rsid w:val="005E548F"/>
    <w:rsid w:val="005E616F"/>
    <w:rsid w:val="005E6B09"/>
    <w:rsid w:val="005F1838"/>
    <w:rsid w:val="005F3463"/>
    <w:rsid w:val="005F3C90"/>
    <w:rsid w:val="005F4C21"/>
    <w:rsid w:val="005F6C86"/>
    <w:rsid w:val="00603072"/>
    <w:rsid w:val="00610268"/>
    <w:rsid w:val="00612134"/>
    <w:rsid w:val="00613FD2"/>
    <w:rsid w:val="00621ED9"/>
    <w:rsid w:val="00623637"/>
    <w:rsid w:val="00626C01"/>
    <w:rsid w:val="006277B3"/>
    <w:rsid w:val="00632EE1"/>
    <w:rsid w:val="00633313"/>
    <w:rsid w:val="00634349"/>
    <w:rsid w:val="00636D46"/>
    <w:rsid w:val="00636D8F"/>
    <w:rsid w:val="00644EB8"/>
    <w:rsid w:val="00644FD1"/>
    <w:rsid w:val="006521A4"/>
    <w:rsid w:val="00654FDA"/>
    <w:rsid w:val="006566A3"/>
    <w:rsid w:val="00661105"/>
    <w:rsid w:val="00663AAD"/>
    <w:rsid w:val="0066463C"/>
    <w:rsid w:val="00665BF1"/>
    <w:rsid w:val="00666171"/>
    <w:rsid w:val="00667135"/>
    <w:rsid w:val="00667A89"/>
    <w:rsid w:val="00674DEE"/>
    <w:rsid w:val="00675342"/>
    <w:rsid w:val="00691CD0"/>
    <w:rsid w:val="00695D58"/>
    <w:rsid w:val="006A01D4"/>
    <w:rsid w:val="006A0A21"/>
    <w:rsid w:val="006B341E"/>
    <w:rsid w:val="006B5FAD"/>
    <w:rsid w:val="006B7A7A"/>
    <w:rsid w:val="006B7FEC"/>
    <w:rsid w:val="006C227A"/>
    <w:rsid w:val="006C3700"/>
    <w:rsid w:val="006C5A25"/>
    <w:rsid w:val="006C735A"/>
    <w:rsid w:val="006D1698"/>
    <w:rsid w:val="006D3BB0"/>
    <w:rsid w:val="006D4530"/>
    <w:rsid w:val="006E04E6"/>
    <w:rsid w:val="006E57EB"/>
    <w:rsid w:val="006E6AD1"/>
    <w:rsid w:val="006F0ACB"/>
    <w:rsid w:val="006F49B0"/>
    <w:rsid w:val="006F6D4F"/>
    <w:rsid w:val="006F7288"/>
    <w:rsid w:val="00703CFD"/>
    <w:rsid w:val="00704CE0"/>
    <w:rsid w:val="007066C4"/>
    <w:rsid w:val="00714348"/>
    <w:rsid w:val="00714D2A"/>
    <w:rsid w:val="00722F5F"/>
    <w:rsid w:val="00726C25"/>
    <w:rsid w:val="00732716"/>
    <w:rsid w:val="007347E4"/>
    <w:rsid w:val="00741CE6"/>
    <w:rsid w:val="00742C74"/>
    <w:rsid w:val="00743012"/>
    <w:rsid w:val="00744364"/>
    <w:rsid w:val="007474A6"/>
    <w:rsid w:val="007500A7"/>
    <w:rsid w:val="00753ECF"/>
    <w:rsid w:val="007544B6"/>
    <w:rsid w:val="00754746"/>
    <w:rsid w:val="00755EE0"/>
    <w:rsid w:val="0075620A"/>
    <w:rsid w:val="0075722E"/>
    <w:rsid w:val="007619F8"/>
    <w:rsid w:val="0077227F"/>
    <w:rsid w:val="0077244E"/>
    <w:rsid w:val="007730A2"/>
    <w:rsid w:val="007737AD"/>
    <w:rsid w:val="007763ED"/>
    <w:rsid w:val="00776831"/>
    <w:rsid w:val="00777594"/>
    <w:rsid w:val="007778B5"/>
    <w:rsid w:val="00780770"/>
    <w:rsid w:val="00780C9C"/>
    <w:rsid w:val="00784474"/>
    <w:rsid w:val="00785867"/>
    <w:rsid w:val="00785EC2"/>
    <w:rsid w:val="00793CD2"/>
    <w:rsid w:val="007A6E51"/>
    <w:rsid w:val="007B016F"/>
    <w:rsid w:val="007B7759"/>
    <w:rsid w:val="007C344C"/>
    <w:rsid w:val="007C41B0"/>
    <w:rsid w:val="007C5F95"/>
    <w:rsid w:val="007C607D"/>
    <w:rsid w:val="007D0F33"/>
    <w:rsid w:val="007D13F1"/>
    <w:rsid w:val="007D1E37"/>
    <w:rsid w:val="007D45EC"/>
    <w:rsid w:val="007D48CD"/>
    <w:rsid w:val="007D64CF"/>
    <w:rsid w:val="007D6949"/>
    <w:rsid w:val="007E1BE5"/>
    <w:rsid w:val="007E268D"/>
    <w:rsid w:val="007E3F77"/>
    <w:rsid w:val="007E79A2"/>
    <w:rsid w:val="00801455"/>
    <w:rsid w:val="00803C78"/>
    <w:rsid w:val="0081433A"/>
    <w:rsid w:val="00815BC4"/>
    <w:rsid w:val="0082130B"/>
    <w:rsid w:val="008216FF"/>
    <w:rsid w:val="00825DEB"/>
    <w:rsid w:val="00826BED"/>
    <w:rsid w:val="00827CA1"/>
    <w:rsid w:val="00830FBF"/>
    <w:rsid w:val="00831C9D"/>
    <w:rsid w:val="0083353C"/>
    <w:rsid w:val="00840555"/>
    <w:rsid w:val="008427C3"/>
    <w:rsid w:val="008438E0"/>
    <w:rsid w:val="00843D05"/>
    <w:rsid w:val="008451D3"/>
    <w:rsid w:val="00846F48"/>
    <w:rsid w:val="00847E8E"/>
    <w:rsid w:val="00854132"/>
    <w:rsid w:val="008551F7"/>
    <w:rsid w:val="00855521"/>
    <w:rsid w:val="008613B8"/>
    <w:rsid w:val="00862A70"/>
    <w:rsid w:val="0086493D"/>
    <w:rsid w:val="0086521A"/>
    <w:rsid w:val="00866E06"/>
    <w:rsid w:val="008726BE"/>
    <w:rsid w:val="0088130F"/>
    <w:rsid w:val="0088328B"/>
    <w:rsid w:val="00884492"/>
    <w:rsid w:val="00887228"/>
    <w:rsid w:val="00891FDD"/>
    <w:rsid w:val="00893093"/>
    <w:rsid w:val="008935B9"/>
    <w:rsid w:val="00894402"/>
    <w:rsid w:val="008A1AF6"/>
    <w:rsid w:val="008A1B77"/>
    <w:rsid w:val="008A6EB3"/>
    <w:rsid w:val="008B4FB3"/>
    <w:rsid w:val="008B525C"/>
    <w:rsid w:val="008B6861"/>
    <w:rsid w:val="008B711E"/>
    <w:rsid w:val="008B7F7A"/>
    <w:rsid w:val="008C0D63"/>
    <w:rsid w:val="008C423A"/>
    <w:rsid w:val="008C62C8"/>
    <w:rsid w:val="008D0AB6"/>
    <w:rsid w:val="008D11F4"/>
    <w:rsid w:val="008D3621"/>
    <w:rsid w:val="008D3E76"/>
    <w:rsid w:val="008D46D5"/>
    <w:rsid w:val="008D7B62"/>
    <w:rsid w:val="008E6B22"/>
    <w:rsid w:val="008F15CD"/>
    <w:rsid w:val="008F29FF"/>
    <w:rsid w:val="008F3150"/>
    <w:rsid w:val="008F3C90"/>
    <w:rsid w:val="008F54EA"/>
    <w:rsid w:val="008F7AD8"/>
    <w:rsid w:val="0090165E"/>
    <w:rsid w:val="00901CD4"/>
    <w:rsid w:val="009028A1"/>
    <w:rsid w:val="00902CBE"/>
    <w:rsid w:val="00905608"/>
    <w:rsid w:val="00905D82"/>
    <w:rsid w:val="0090754C"/>
    <w:rsid w:val="009118CF"/>
    <w:rsid w:val="009119CF"/>
    <w:rsid w:val="009142E6"/>
    <w:rsid w:val="00914930"/>
    <w:rsid w:val="00915C36"/>
    <w:rsid w:val="009169B4"/>
    <w:rsid w:val="00920530"/>
    <w:rsid w:val="00923993"/>
    <w:rsid w:val="009267CE"/>
    <w:rsid w:val="0093327B"/>
    <w:rsid w:val="00940524"/>
    <w:rsid w:val="00940AEA"/>
    <w:rsid w:val="00941378"/>
    <w:rsid w:val="00941AC2"/>
    <w:rsid w:val="00944B27"/>
    <w:rsid w:val="0094538B"/>
    <w:rsid w:val="00946231"/>
    <w:rsid w:val="00951613"/>
    <w:rsid w:val="00951A8D"/>
    <w:rsid w:val="00952329"/>
    <w:rsid w:val="00952D1B"/>
    <w:rsid w:val="00956AB1"/>
    <w:rsid w:val="00960448"/>
    <w:rsid w:val="009627B3"/>
    <w:rsid w:val="00963DD4"/>
    <w:rsid w:val="00966265"/>
    <w:rsid w:val="00973AD6"/>
    <w:rsid w:val="00976E82"/>
    <w:rsid w:val="00980CB4"/>
    <w:rsid w:val="00982408"/>
    <w:rsid w:val="0098396D"/>
    <w:rsid w:val="00985AF6"/>
    <w:rsid w:val="00986580"/>
    <w:rsid w:val="009867EC"/>
    <w:rsid w:val="00993451"/>
    <w:rsid w:val="0099395E"/>
    <w:rsid w:val="00994FAB"/>
    <w:rsid w:val="009A0917"/>
    <w:rsid w:val="009A31BB"/>
    <w:rsid w:val="009A44E3"/>
    <w:rsid w:val="009A486E"/>
    <w:rsid w:val="009B008C"/>
    <w:rsid w:val="009B014E"/>
    <w:rsid w:val="009B4712"/>
    <w:rsid w:val="009B6BA0"/>
    <w:rsid w:val="009C0A57"/>
    <w:rsid w:val="009C1047"/>
    <w:rsid w:val="009C2C66"/>
    <w:rsid w:val="009C7AE6"/>
    <w:rsid w:val="009D2B56"/>
    <w:rsid w:val="009D36B2"/>
    <w:rsid w:val="009E2CE9"/>
    <w:rsid w:val="00A03897"/>
    <w:rsid w:val="00A10A3E"/>
    <w:rsid w:val="00A11307"/>
    <w:rsid w:val="00A11F74"/>
    <w:rsid w:val="00A13CC6"/>
    <w:rsid w:val="00A160D0"/>
    <w:rsid w:val="00A16C3C"/>
    <w:rsid w:val="00A20B1D"/>
    <w:rsid w:val="00A26780"/>
    <w:rsid w:val="00A26CB5"/>
    <w:rsid w:val="00A35E90"/>
    <w:rsid w:val="00A36A44"/>
    <w:rsid w:val="00A4006A"/>
    <w:rsid w:val="00A442F2"/>
    <w:rsid w:val="00A50B64"/>
    <w:rsid w:val="00A549E8"/>
    <w:rsid w:val="00A64B30"/>
    <w:rsid w:val="00A655A2"/>
    <w:rsid w:val="00A72C89"/>
    <w:rsid w:val="00A738B9"/>
    <w:rsid w:val="00A73D22"/>
    <w:rsid w:val="00A7439B"/>
    <w:rsid w:val="00A82244"/>
    <w:rsid w:val="00A82384"/>
    <w:rsid w:val="00A82E18"/>
    <w:rsid w:val="00A91571"/>
    <w:rsid w:val="00A91A76"/>
    <w:rsid w:val="00A95767"/>
    <w:rsid w:val="00A96116"/>
    <w:rsid w:val="00AA1C43"/>
    <w:rsid w:val="00AB105A"/>
    <w:rsid w:val="00AB2037"/>
    <w:rsid w:val="00AB380F"/>
    <w:rsid w:val="00AC2CB9"/>
    <w:rsid w:val="00AC3296"/>
    <w:rsid w:val="00AC5230"/>
    <w:rsid w:val="00AC5F4F"/>
    <w:rsid w:val="00AC74E9"/>
    <w:rsid w:val="00AC7A5F"/>
    <w:rsid w:val="00AD2F8E"/>
    <w:rsid w:val="00AD4E4E"/>
    <w:rsid w:val="00AD5907"/>
    <w:rsid w:val="00AD5F2C"/>
    <w:rsid w:val="00AE1112"/>
    <w:rsid w:val="00AE5B84"/>
    <w:rsid w:val="00AE7B5B"/>
    <w:rsid w:val="00AF085C"/>
    <w:rsid w:val="00AF2629"/>
    <w:rsid w:val="00AF6E8A"/>
    <w:rsid w:val="00AF7A2E"/>
    <w:rsid w:val="00B01A5C"/>
    <w:rsid w:val="00B024D5"/>
    <w:rsid w:val="00B0299C"/>
    <w:rsid w:val="00B06988"/>
    <w:rsid w:val="00B146F3"/>
    <w:rsid w:val="00B16658"/>
    <w:rsid w:val="00B17391"/>
    <w:rsid w:val="00B17D16"/>
    <w:rsid w:val="00B206F2"/>
    <w:rsid w:val="00B22C27"/>
    <w:rsid w:val="00B24E0D"/>
    <w:rsid w:val="00B31F6D"/>
    <w:rsid w:val="00B33BCD"/>
    <w:rsid w:val="00B35C55"/>
    <w:rsid w:val="00B40F06"/>
    <w:rsid w:val="00B41187"/>
    <w:rsid w:val="00B411DD"/>
    <w:rsid w:val="00B4191C"/>
    <w:rsid w:val="00B434B2"/>
    <w:rsid w:val="00B456D4"/>
    <w:rsid w:val="00B540FB"/>
    <w:rsid w:val="00B54796"/>
    <w:rsid w:val="00B54E1B"/>
    <w:rsid w:val="00B609F0"/>
    <w:rsid w:val="00B7039F"/>
    <w:rsid w:val="00B70E67"/>
    <w:rsid w:val="00B75883"/>
    <w:rsid w:val="00B84FE4"/>
    <w:rsid w:val="00B85250"/>
    <w:rsid w:val="00B90695"/>
    <w:rsid w:val="00B93656"/>
    <w:rsid w:val="00BA0025"/>
    <w:rsid w:val="00BA1251"/>
    <w:rsid w:val="00BA59F1"/>
    <w:rsid w:val="00BB0C27"/>
    <w:rsid w:val="00BC3E53"/>
    <w:rsid w:val="00BC40D5"/>
    <w:rsid w:val="00BC6212"/>
    <w:rsid w:val="00BC6D4E"/>
    <w:rsid w:val="00BD3482"/>
    <w:rsid w:val="00BD431D"/>
    <w:rsid w:val="00BD4CA1"/>
    <w:rsid w:val="00BD6572"/>
    <w:rsid w:val="00BE4B8A"/>
    <w:rsid w:val="00BF6A03"/>
    <w:rsid w:val="00C05286"/>
    <w:rsid w:val="00C11BF0"/>
    <w:rsid w:val="00C175F8"/>
    <w:rsid w:val="00C2026F"/>
    <w:rsid w:val="00C276DD"/>
    <w:rsid w:val="00C35C91"/>
    <w:rsid w:val="00C40ACD"/>
    <w:rsid w:val="00C44A6F"/>
    <w:rsid w:val="00C4663A"/>
    <w:rsid w:val="00C54760"/>
    <w:rsid w:val="00C55157"/>
    <w:rsid w:val="00C60350"/>
    <w:rsid w:val="00C617ED"/>
    <w:rsid w:val="00C62EE0"/>
    <w:rsid w:val="00C648A4"/>
    <w:rsid w:val="00C66042"/>
    <w:rsid w:val="00C66440"/>
    <w:rsid w:val="00C70454"/>
    <w:rsid w:val="00C73CD3"/>
    <w:rsid w:val="00C776FF"/>
    <w:rsid w:val="00C84557"/>
    <w:rsid w:val="00C9170D"/>
    <w:rsid w:val="00CA023F"/>
    <w:rsid w:val="00CA031B"/>
    <w:rsid w:val="00CA104E"/>
    <w:rsid w:val="00CA5606"/>
    <w:rsid w:val="00CA6C73"/>
    <w:rsid w:val="00CB1EC0"/>
    <w:rsid w:val="00CB355C"/>
    <w:rsid w:val="00CB608E"/>
    <w:rsid w:val="00CB61F7"/>
    <w:rsid w:val="00CC5A5D"/>
    <w:rsid w:val="00CD0041"/>
    <w:rsid w:val="00CD1288"/>
    <w:rsid w:val="00CD3DE0"/>
    <w:rsid w:val="00CD4A23"/>
    <w:rsid w:val="00CD4FF3"/>
    <w:rsid w:val="00CD55C2"/>
    <w:rsid w:val="00CD7A5C"/>
    <w:rsid w:val="00CE5BCB"/>
    <w:rsid w:val="00CE7CBA"/>
    <w:rsid w:val="00CF1D2E"/>
    <w:rsid w:val="00CF245B"/>
    <w:rsid w:val="00CF7259"/>
    <w:rsid w:val="00CF7F88"/>
    <w:rsid w:val="00D02D6B"/>
    <w:rsid w:val="00D0303D"/>
    <w:rsid w:val="00D0621C"/>
    <w:rsid w:val="00D06723"/>
    <w:rsid w:val="00D07523"/>
    <w:rsid w:val="00D1034F"/>
    <w:rsid w:val="00D11C81"/>
    <w:rsid w:val="00D13A91"/>
    <w:rsid w:val="00D155E3"/>
    <w:rsid w:val="00D16469"/>
    <w:rsid w:val="00D168DA"/>
    <w:rsid w:val="00D22220"/>
    <w:rsid w:val="00D22BA6"/>
    <w:rsid w:val="00D25158"/>
    <w:rsid w:val="00D259C9"/>
    <w:rsid w:val="00D27253"/>
    <w:rsid w:val="00D304B2"/>
    <w:rsid w:val="00D30FA8"/>
    <w:rsid w:val="00D31177"/>
    <w:rsid w:val="00D330A0"/>
    <w:rsid w:val="00D3434A"/>
    <w:rsid w:val="00D37D2D"/>
    <w:rsid w:val="00D4113C"/>
    <w:rsid w:val="00D4355E"/>
    <w:rsid w:val="00D44958"/>
    <w:rsid w:val="00D44E0F"/>
    <w:rsid w:val="00D5110C"/>
    <w:rsid w:val="00D51BDC"/>
    <w:rsid w:val="00D532DB"/>
    <w:rsid w:val="00D56B31"/>
    <w:rsid w:val="00D61673"/>
    <w:rsid w:val="00D61876"/>
    <w:rsid w:val="00D63D75"/>
    <w:rsid w:val="00D64090"/>
    <w:rsid w:val="00D66C76"/>
    <w:rsid w:val="00D747EC"/>
    <w:rsid w:val="00D761FF"/>
    <w:rsid w:val="00D80070"/>
    <w:rsid w:val="00D82164"/>
    <w:rsid w:val="00D930CD"/>
    <w:rsid w:val="00D93BC6"/>
    <w:rsid w:val="00D943AA"/>
    <w:rsid w:val="00D96036"/>
    <w:rsid w:val="00DA37DD"/>
    <w:rsid w:val="00DA51C6"/>
    <w:rsid w:val="00DB536D"/>
    <w:rsid w:val="00DB55F3"/>
    <w:rsid w:val="00DB5A12"/>
    <w:rsid w:val="00DC07E8"/>
    <w:rsid w:val="00DC09C6"/>
    <w:rsid w:val="00DC494C"/>
    <w:rsid w:val="00DC555A"/>
    <w:rsid w:val="00DC7B47"/>
    <w:rsid w:val="00DD08EA"/>
    <w:rsid w:val="00DD4AAA"/>
    <w:rsid w:val="00DD4D82"/>
    <w:rsid w:val="00DE0B97"/>
    <w:rsid w:val="00DE4D37"/>
    <w:rsid w:val="00DF29F0"/>
    <w:rsid w:val="00E14754"/>
    <w:rsid w:val="00E16DF1"/>
    <w:rsid w:val="00E2178B"/>
    <w:rsid w:val="00E27EC9"/>
    <w:rsid w:val="00E306D0"/>
    <w:rsid w:val="00E32AFF"/>
    <w:rsid w:val="00E33745"/>
    <w:rsid w:val="00E34B1E"/>
    <w:rsid w:val="00E40AAD"/>
    <w:rsid w:val="00E41853"/>
    <w:rsid w:val="00E43BE7"/>
    <w:rsid w:val="00E45D1B"/>
    <w:rsid w:val="00E51AB4"/>
    <w:rsid w:val="00E54E8B"/>
    <w:rsid w:val="00E56294"/>
    <w:rsid w:val="00E63A98"/>
    <w:rsid w:val="00E76549"/>
    <w:rsid w:val="00E77442"/>
    <w:rsid w:val="00E849BB"/>
    <w:rsid w:val="00E942A8"/>
    <w:rsid w:val="00E944AA"/>
    <w:rsid w:val="00E96A01"/>
    <w:rsid w:val="00EA029A"/>
    <w:rsid w:val="00EA2F9E"/>
    <w:rsid w:val="00EA4790"/>
    <w:rsid w:val="00EA5048"/>
    <w:rsid w:val="00EA6583"/>
    <w:rsid w:val="00EA7A83"/>
    <w:rsid w:val="00EA7F72"/>
    <w:rsid w:val="00EB2287"/>
    <w:rsid w:val="00EB50F6"/>
    <w:rsid w:val="00EB6039"/>
    <w:rsid w:val="00EB617E"/>
    <w:rsid w:val="00EC344E"/>
    <w:rsid w:val="00EC361F"/>
    <w:rsid w:val="00EC3E16"/>
    <w:rsid w:val="00EC58CA"/>
    <w:rsid w:val="00EC7A33"/>
    <w:rsid w:val="00ED04BC"/>
    <w:rsid w:val="00EE4B7D"/>
    <w:rsid w:val="00EE69F9"/>
    <w:rsid w:val="00EE765E"/>
    <w:rsid w:val="00EE7A71"/>
    <w:rsid w:val="00EE7AC9"/>
    <w:rsid w:val="00EF0F1B"/>
    <w:rsid w:val="00EF20BE"/>
    <w:rsid w:val="00EF349D"/>
    <w:rsid w:val="00EF5CE8"/>
    <w:rsid w:val="00EF7E8D"/>
    <w:rsid w:val="00F020DD"/>
    <w:rsid w:val="00F12B2E"/>
    <w:rsid w:val="00F15CB1"/>
    <w:rsid w:val="00F206FC"/>
    <w:rsid w:val="00F20E40"/>
    <w:rsid w:val="00F22E71"/>
    <w:rsid w:val="00F25615"/>
    <w:rsid w:val="00F25FF4"/>
    <w:rsid w:val="00F27D14"/>
    <w:rsid w:val="00F30B47"/>
    <w:rsid w:val="00F311C4"/>
    <w:rsid w:val="00F33D38"/>
    <w:rsid w:val="00F34551"/>
    <w:rsid w:val="00F34616"/>
    <w:rsid w:val="00F34A8A"/>
    <w:rsid w:val="00F41950"/>
    <w:rsid w:val="00F423A9"/>
    <w:rsid w:val="00F42831"/>
    <w:rsid w:val="00F50072"/>
    <w:rsid w:val="00F50B96"/>
    <w:rsid w:val="00F50F5E"/>
    <w:rsid w:val="00F513C7"/>
    <w:rsid w:val="00F52AD8"/>
    <w:rsid w:val="00F655CD"/>
    <w:rsid w:val="00F66782"/>
    <w:rsid w:val="00F679A6"/>
    <w:rsid w:val="00F705D4"/>
    <w:rsid w:val="00F7109C"/>
    <w:rsid w:val="00F7364B"/>
    <w:rsid w:val="00F74F27"/>
    <w:rsid w:val="00F77326"/>
    <w:rsid w:val="00F845B2"/>
    <w:rsid w:val="00F84731"/>
    <w:rsid w:val="00F84AC9"/>
    <w:rsid w:val="00F87330"/>
    <w:rsid w:val="00F87D58"/>
    <w:rsid w:val="00F90676"/>
    <w:rsid w:val="00F93B46"/>
    <w:rsid w:val="00F973A0"/>
    <w:rsid w:val="00F97634"/>
    <w:rsid w:val="00FA364F"/>
    <w:rsid w:val="00FB0712"/>
    <w:rsid w:val="00FB0C8A"/>
    <w:rsid w:val="00FB3A82"/>
    <w:rsid w:val="00FB6CDF"/>
    <w:rsid w:val="00FC348B"/>
    <w:rsid w:val="00FC417C"/>
    <w:rsid w:val="00FC6E5E"/>
    <w:rsid w:val="00FC7A0E"/>
    <w:rsid w:val="00FD60BC"/>
    <w:rsid w:val="00FD66A3"/>
    <w:rsid w:val="00FD6FEB"/>
    <w:rsid w:val="00FD73DD"/>
    <w:rsid w:val="00FE576D"/>
    <w:rsid w:val="00FE629E"/>
    <w:rsid w:val="00FF219B"/>
    <w:rsid w:val="00FF579A"/>
    <w:rsid w:val="00FF5E9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656A"/>
    <w:rPr>
      <w:szCs w:val="24"/>
      <w:lang w:val="en-US" w:eastAsia="en-US"/>
    </w:rPr>
  </w:style>
  <w:style w:type="paragraph" w:styleId="Heading1">
    <w:name w:val="heading 1"/>
    <w:aliases w:val="ECC Heading 1"/>
    <w:basedOn w:val="Normal"/>
    <w:next w:val="ECCParagraph"/>
    <w:autoRedefine/>
    <w:qFormat/>
    <w:rsid w:val="00FC417C"/>
    <w:pPr>
      <w:keepNext/>
      <w:numPr>
        <w:numId w:val="2"/>
      </w:numPr>
      <w:spacing w:before="600" w:after="240"/>
      <w:outlineLvl w:val="0"/>
    </w:pPr>
    <w:rPr>
      <w:rFonts w:ascii="Times New Roman Bold" w:hAnsi="Times New Roman Bold" w:cs="Arial"/>
      <w:b/>
      <w:bCs/>
      <w:caps/>
      <w:kern w:val="32"/>
      <w:szCs w:val="32"/>
    </w:rPr>
  </w:style>
  <w:style w:type="paragraph" w:styleId="Heading2">
    <w:name w:val="heading 2"/>
    <w:aliases w:val="ECC Heading 2"/>
    <w:basedOn w:val="Normal"/>
    <w:next w:val="ECCParagraph"/>
    <w:link w:val="Heading2Char"/>
    <w:autoRedefine/>
    <w:qFormat/>
    <w:rsid w:val="00D02D6B"/>
    <w:pPr>
      <w:keepNext/>
      <w:numPr>
        <w:ilvl w:val="1"/>
        <w:numId w:val="2"/>
      </w:numPr>
      <w:spacing w:before="480" w:after="240"/>
      <w:outlineLvl w:val="1"/>
    </w:pPr>
    <w:rPr>
      <w:rFonts w:cs="Arial"/>
      <w:b/>
      <w:bCs/>
      <w:iCs/>
      <w:szCs w:val="28"/>
    </w:rPr>
  </w:style>
  <w:style w:type="paragraph" w:styleId="Heading3">
    <w:name w:val="heading 3"/>
    <w:aliases w:val="ECC Heading 3"/>
    <w:basedOn w:val="Normal"/>
    <w:next w:val="ECCParagraph"/>
    <w:link w:val="Heading3Char"/>
    <w:autoRedefine/>
    <w:qFormat/>
    <w:rsid w:val="00E14754"/>
    <w:pPr>
      <w:keepNext/>
      <w:numPr>
        <w:ilvl w:val="2"/>
        <w:numId w:val="2"/>
      </w:numPr>
      <w:spacing w:before="360" w:after="120"/>
      <w:outlineLvl w:val="2"/>
    </w:pPr>
    <w:rPr>
      <w:b/>
      <w:bCs/>
    </w:rPr>
  </w:style>
  <w:style w:type="paragraph" w:styleId="Heading4">
    <w:name w:val="heading 4"/>
    <w:aliases w:val="ECC Heading 4"/>
    <w:basedOn w:val="Normal"/>
    <w:next w:val="ECCParagraph"/>
    <w:autoRedefine/>
    <w:qFormat/>
    <w:rsid w:val="0039267C"/>
    <w:pPr>
      <w:tabs>
        <w:tab w:val="left" w:pos="8789"/>
      </w:tabs>
      <w:spacing w:before="360" w:after="120"/>
      <w:outlineLvl w:val="3"/>
    </w:pPr>
    <w:rPr>
      <w:rFonts w:ascii="Arial" w:hAnsi="Arial" w:cs="Arial"/>
      <w:b/>
      <w:bCs/>
      <w:szCs w:val="20"/>
    </w:rPr>
  </w:style>
  <w:style w:type="paragraph" w:styleId="Heading5">
    <w:name w:val="heading 5"/>
    <w:basedOn w:val="Normal"/>
    <w:next w:val="Normal"/>
    <w:qFormat/>
    <w:rsid w:val="001E2B81"/>
    <w:pPr>
      <w:numPr>
        <w:ilvl w:val="4"/>
        <w:numId w:val="2"/>
      </w:numPr>
      <w:spacing w:before="240" w:after="60"/>
      <w:outlineLvl w:val="4"/>
    </w:pPr>
    <w:rPr>
      <w:b/>
      <w:bCs/>
      <w:i/>
      <w:iCs/>
      <w:sz w:val="26"/>
      <w:szCs w:val="26"/>
    </w:rPr>
  </w:style>
  <w:style w:type="paragraph" w:styleId="Heading6">
    <w:name w:val="heading 6"/>
    <w:basedOn w:val="Normal"/>
    <w:next w:val="Normal"/>
    <w:qFormat/>
    <w:rsid w:val="001E2B81"/>
    <w:pPr>
      <w:numPr>
        <w:ilvl w:val="5"/>
        <w:numId w:val="2"/>
      </w:numPr>
      <w:spacing w:before="240" w:after="60"/>
      <w:outlineLvl w:val="5"/>
    </w:pPr>
    <w:rPr>
      <w:b/>
      <w:bCs/>
      <w:sz w:val="22"/>
      <w:szCs w:val="22"/>
    </w:rPr>
  </w:style>
  <w:style w:type="paragraph" w:styleId="Heading7">
    <w:name w:val="heading 7"/>
    <w:basedOn w:val="Normal"/>
    <w:next w:val="Normal"/>
    <w:qFormat/>
    <w:rsid w:val="001E2B81"/>
    <w:pPr>
      <w:numPr>
        <w:ilvl w:val="6"/>
        <w:numId w:val="2"/>
      </w:numPr>
      <w:spacing w:before="240" w:after="60"/>
      <w:outlineLvl w:val="6"/>
    </w:pPr>
    <w:rPr>
      <w:sz w:val="24"/>
    </w:rPr>
  </w:style>
  <w:style w:type="paragraph" w:styleId="Heading8">
    <w:name w:val="heading 8"/>
    <w:basedOn w:val="Normal"/>
    <w:next w:val="Normal"/>
    <w:qFormat/>
    <w:rsid w:val="001E2B81"/>
    <w:pPr>
      <w:numPr>
        <w:ilvl w:val="7"/>
        <w:numId w:val="2"/>
      </w:numPr>
      <w:spacing w:before="240" w:after="60"/>
      <w:outlineLvl w:val="7"/>
    </w:pPr>
    <w:rPr>
      <w:i/>
      <w:iCs/>
      <w:sz w:val="24"/>
    </w:rPr>
  </w:style>
  <w:style w:type="paragraph" w:styleId="Heading9">
    <w:name w:val="heading 9"/>
    <w:basedOn w:val="Normal"/>
    <w:next w:val="Normal"/>
    <w:qFormat/>
    <w:rsid w:val="001E2B81"/>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qFormat/>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aliases w:val="encabezado,he,header odd,header odd1,header odd2,Page No"/>
    <w:basedOn w:val="Normal"/>
    <w:semiHidden/>
    <w:rsid w:val="0077244E"/>
    <w:pPr>
      <w:tabs>
        <w:tab w:val="center" w:pos="4320"/>
        <w:tab w:val="right" w:pos="8640"/>
      </w:tabs>
    </w:p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autoRedefine/>
    <w:qFormat/>
    <w:rsid w:val="00D02D6B"/>
    <w:pPr>
      <w:numPr>
        <w:numId w:val="7"/>
      </w:numPr>
      <w:jc w:val="center"/>
    </w:pPr>
    <w:rPr>
      <w:lang w:val="en-GB"/>
    </w:r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qFormat/>
    <w:rsid w:val="00A82244"/>
    <w:pPr>
      <w:numPr>
        <w:numId w:val="4"/>
      </w:numPr>
      <w:spacing w:before="240" w:after="480"/>
      <w:jc w:val="center"/>
    </w:pPr>
    <w:rPr>
      <w:rFonts w:ascii="Times New Roman Bold" w:hAnsi="Times New Roman Bold"/>
      <w:b/>
    </w:rPr>
  </w:style>
  <w:style w:type="paragraph" w:customStyle="1" w:styleId="ECCTabletitle">
    <w:name w:val="ECC Table title"/>
    <w:basedOn w:val="ECCFiguretitle"/>
    <w:next w:val="ECCParagraph"/>
    <w:autoRedefine/>
    <w:rsid w:val="00A82244"/>
    <w:pPr>
      <w:numPr>
        <w:numId w:val="3"/>
      </w:numPr>
      <w:spacing w:before="360" w:after="240"/>
    </w:pPr>
  </w:style>
  <w:style w:type="paragraph" w:customStyle="1" w:styleId="ECCFootnote">
    <w:name w:val="ECC Footnote"/>
    <w:basedOn w:val="Normal"/>
    <w:link w:val="ECCFootnoteChar"/>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Textvorlage">
    <w:name w:val="Textvorlage"/>
    <w:basedOn w:val="Normal"/>
    <w:rsid w:val="00C617ED"/>
    <w:pPr>
      <w:spacing w:before="120" w:after="120"/>
      <w:jc w:val="both"/>
    </w:pPr>
    <w:rPr>
      <w:rFonts w:ascii="Arial" w:hAnsi="Arial"/>
      <w:sz w:val="24"/>
      <w:lang w:val="nl-NL" w:eastAsia="nl-NL"/>
    </w:rPr>
  </w:style>
  <w:style w:type="paragraph" w:customStyle="1" w:styleId="ECCAnnexheading2">
    <w:name w:val="ECC Annex heading2"/>
    <w:basedOn w:val="Normal"/>
    <w:next w:val="ECCParagraph"/>
    <w:autoRedefine/>
    <w:qFormat/>
    <w:rsid w:val="00D02D6B"/>
    <w:pPr>
      <w:numPr>
        <w:ilvl w:val="1"/>
        <w:numId w:val="7"/>
      </w:numPr>
      <w:overflowPunct w:val="0"/>
      <w:autoSpaceDE w:val="0"/>
      <w:autoSpaceDN w:val="0"/>
      <w:adjustRightInd w:val="0"/>
      <w:spacing w:before="480" w:after="240"/>
      <w:textAlignment w:val="baseline"/>
    </w:pPr>
    <w:rPr>
      <w:b/>
    </w:rPr>
  </w:style>
  <w:style w:type="paragraph" w:customStyle="1" w:styleId="ECCAnnexheading3">
    <w:name w:val="ECC Annex heading3"/>
    <w:basedOn w:val="Normal"/>
    <w:next w:val="ECCParagraph"/>
    <w:qFormat/>
    <w:rsid w:val="00BB0C27"/>
    <w:pPr>
      <w:numPr>
        <w:ilvl w:val="2"/>
        <w:numId w:val="7"/>
      </w:numPr>
      <w:overflowPunct w:val="0"/>
      <w:autoSpaceDE w:val="0"/>
      <w:autoSpaceDN w:val="0"/>
      <w:adjustRightInd w:val="0"/>
      <w:spacing w:before="360" w:after="120"/>
      <w:textAlignment w:val="baseline"/>
    </w:pPr>
    <w:rPr>
      <w:b/>
      <w:i/>
    </w:rPr>
  </w:style>
  <w:style w:type="paragraph" w:customStyle="1" w:styleId="ECCAnnexheading4">
    <w:name w:val="ECC Annex heading4"/>
    <w:basedOn w:val="Normal"/>
    <w:next w:val="ECCParagraph"/>
    <w:qFormat/>
    <w:rsid w:val="00BB0C27"/>
    <w:pPr>
      <w:numPr>
        <w:ilvl w:val="3"/>
        <w:numId w:val="7"/>
      </w:numPr>
      <w:overflowPunct w:val="0"/>
      <w:autoSpaceDE w:val="0"/>
      <w:autoSpaceDN w:val="0"/>
      <w:adjustRightInd w:val="0"/>
      <w:spacing w:before="360" w:after="120"/>
      <w:textAlignment w:val="baseline"/>
    </w:pPr>
    <w:rPr>
      <w:i/>
    </w:rPr>
  </w:style>
  <w:style w:type="character" w:styleId="Emphasis">
    <w:name w:val="Emphasis"/>
    <w:qFormat/>
    <w:rsid w:val="00C617ED"/>
    <w:rPr>
      <w:rFonts w:cs="Times New Roman"/>
      <w:i/>
      <w:iCs/>
    </w:rPr>
  </w:style>
  <w:style w:type="paragraph" w:styleId="BodyText">
    <w:name w:val="Body Text"/>
    <w:basedOn w:val="Normal"/>
    <w:link w:val="BodyTextChar"/>
    <w:rsid w:val="00C617ED"/>
    <w:pPr>
      <w:spacing w:before="240" w:after="120"/>
      <w:ind w:left="992" w:hanging="992"/>
    </w:pPr>
    <w:rPr>
      <w:rFonts w:ascii="Arial" w:eastAsia="MS Mincho" w:hAnsi="Arial"/>
      <w:sz w:val="22"/>
      <w:szCs w:val="20"/>
      <w:lang w:val="en-GB" w:eastAsia="ja-JP"/>
    </w:rPr>
  </w:style>
  <w:style w:type="character" w:customStyle="1" w:styleId="BodyTextChar">
    <w:name w:val="Body Text Char"/>
    <w:link w:val="BodyText"/>
    <w:locked/>
    <w:rsid w:val="00C617ED"/>
    <w:rPr>
      <w:rFonts w:ascii="Arial" w:eastAsia="MS Mincho" w:hAnsi="Arial"/>
      <w:sz w:val="22"/>
      <w:lang w:val="en-GB" w:eastAsia="ja-JP" w:bidi="ar-SA"/>
    </w:rPr>
  </w:style>
  <w:style w:type="character" w:customStyle="1" w:styleId="Heading2Char">
    <w:name w:val="Heading 2 Char"/>
    <w:aliases w:val="ECC Heading 2 Char"/>
    <w:link w:val="Heading2"/>
    <w:rsid w:val="00D02D6B"/>
    <w:rPr>
      <w:rFonts w:cs="Arial"/>
      <w:b/>
      <w:bCs/>
      <w:iCs/>
      <w:szCs w:val="28"/>
      <w:lang w:val="en-US" w:eastAsia="en-US" w:bidi="ar-SA"/>
    </w:rPr>
  </w:style>
  <w:style w:type="character" w:customStyle="1" w:styleId="Heading3Char">
    <w:name w:val="Heading 3 Char"/>
    <w:aliases w:val="ECC Heading 3 Char"/>
    <w:link w:val="Heading3"/>
    <w:rsid w:val="00E14754"/>
    <w:rPr>
      <w:b/>
      <w:bCs/>
      <w:szCs w:val="24"/>
      <w:lang w:val="en-US" w:eastAsia="en-US"/>
    </w:rPr>
  </w:style>
  <w:style w:type="paragraph" w:styleId="Index3">
    <w:name w:val="index 3"/>
    <w:basedOn w:val="Normal"/>
    <w:next w:val="Normal"/>
    <w:autoRedefine/>
    <w:semiHidden/>
    <w:rsid w:val="00192488"/>
    <w:pPr>
      <w:ind w:left="600" w:hanging="200"/>
    </w:pPr>
    <w:rPr>
      <w:szCs w:val="20"/>
      <w:lang w:val="en-GB" w:eastAsia="fr-FR"/>
    </w:rPr>
  </w:style>
  <w:style w:type="character" w:customStyle="1" w:styleId="ECCFootnoteChar">
    <w:name w:val="ECC Footnote Char"/>
    <w:link w:val="ECCFootnote"/>
    <w:rsid w:val="00DC09C6"/>
    <w:rPr>
      <w:sz w:val="16"/>
      <w:szCs w:val="24"/>
      <w:lang w:val="en-US" w:eastAsia="en-US" w:bidi="ar-SA"/>
    </w:rPr>
  </w:style>
  <w:style w:type="paragraph" w:styleId="Caption">
    <w:name w:val="caption"/>
    <w:aliases w:val="Ca"/>
    <w:basedOn w:val="Normal"/>
    <w:next w:val="Normal"/>
    <w:autoRedefine/>
    <w:qFormat/>
    <w:rsid w:val="00DC09C6"/>
    <w:pPr>
      <w:spacing w:before="60" w:after="120"/>
      <w:contextualSpacing/>
      <w:jc w:val="center"/>
    </w:pPr>
    <w:rPr>
      <w:rFonts w:cs="Arial"/>
      <w:b/>
      <w:bCs/>
      <w:szCs w:val="18"/>
      <w:lang w:val="en-GB"/>
    </w:rPr>
  </w:style>
  <w:style w:type="numbering" w:styleId="111111">
    <w:name w:val="Outline List 2"/>
    <w:basedOn w:val="NoList"/>
    <w:rsid w:val="00C40ACD"/>
    <w:pPr>
      <w:numPr>
        <w:numId w:val="26"/>
      </w:numPr>
    </w:pPr>
  </w:style>
  <w:style w:type="character" w:customStyle="1" w:styleId="stdnobr">
    <w:name w:val="std nobr"/>
    <w:basedOn w:val="DefaultParagraphFont"/>
    <w:rsid w:val="00C40ACD"/>
  </w:style>
  <w:style w:type="character" w:styleId="Strong">
    <w:name w:val="Strong"/>
    <w:qFormat/>
    <w:rsid w:val="00C40ACD"/>
    <w:rPr>
      <w:b/>
      <w:bCs/>
    </w:rPr>
  </w:style>
  <w:style w:type="paragraph" w:styleId="NormalWeb">
    <w:name w:val="Normal (Web)"/>
    <w:basedOn w:val="Normal"/>
    <w:rsid w:val="00C40ACD"/>
    <w:pPr>
      <w:spacing w:before="100" w:after="100" w:line="240" w:lineRule="atLeast"/>
    </w:pPr>
    <w:rPr>
      <w:rFonts w:ascii="Verdana" w:hAnsi="Verdana"/>
      <w:color w:val="000000"/>
      <w:sz w:val="18"/>
      <w:szCs w:val="18"/>
    </w:rPr>
  </w:style>
  <w:style w:type="paragraph" w:customStyle="1" w:styleId="Restitle">
    <w:name w:val="Res_title"/>
    <w:basedOn w:val="Normal"/>
    <w:next w:val="Normal"/>
    <w:rsid w:val="008B525C"/>
    <w:pPr>
      <w:keepNext/>
      <w:keepLines/>
      <w:overflowPunct w:val="0"/>
      <w:autoSpaceDE w:val="0"/>
      <w:autoSpaceDN w:val="0"/>
      <w:adjustRightInd w:val="0"/>
      <w:spacing w:before="160" w:after="120"/>
      <w:jc w:val="center"/>
      <w:textAlignment w:val="baseline"/>
    </w:pPr>
    <w:rPr>
      <w:b/>
      <w:noProof/>
      <w:sz w:val="28"/>
      <w:szCs w:val="20"/>
    </w:rPr>
  </w:style>
  <w:style w:type="paragraph" w:customStyle="1" w:styleId="StyleECCAnnexheading212pt">
    <w:name w:val="Style ECC Annex heading2 + 12 pt"/>
    <w:basedOn w:val="ECCAnnexheading2"/>
    <w:autoRedefine/>
    <w:rsid w:val="00D02D6B"/>
    <w:rPr>
      <w:bCs/>
    </w:rPr>
  </w:style>
  <w:style w:type="character" w:customStyle="1" w:styleId="Style12ptBold">
    <w:name w:val="Style 12 pt Bold"/>
    <w:rsid w:val="00D61876"/>
    <w:rPr>
      <w:b/>
      <w:bCs/>
      <w:sz w:val="20"/>
    </w:rPr>
  </w:style>
  <w:style w:type="paragraph" w:styleId="BalloonText">
    <w:name w:val="Balloon Text"/>
    <w:basedOn w:val="Normal"/>
    <w:link w:val="BalloonTextChar"/>
    <w:rsid w:val="003502B2"/>
    <w:rPr>
      <w:rFonts w:ascii="Tahoma" w:hAnsi="Tahoma"/>
      <w:sz w:val="16"/>
      <w:szCs w:val="16"/>
    </w:rPr>
  </w:style>
  <w:style w:type="character" w:customStyle="1" w:styleId="BalloonTextChar">
    <w:name w:val="Balloon Text Char"/>
    <w:link w:val="BalloonText"/>
    <w:rsid w:val="003502B2"/>
    <w:rPr>
      <w:rFonts w:ascii="Tahoma" w:hAnsi="Tahoma" w:cs="Tahoma"/>
      <w:sz w:val="16"/>
      <w:szCs w:val="16"/>
      <w:lang w:val="en-US" w:eastAsia="en-US"/>
    </w:rPr>
  </w:style>
  <w:style w:type="paragraph" w:styleId="DocumentMap">
    <w:name w:val="Document Map"/>
    <w:basedOn w:val="Normal"/>
    <w:link w:val="DocumentMapChar"/>
    <w:rsid w:val="00E849BB"/>
    <w:rPr>
      <w:rFonts w:ascii="Tahoma" w:hAnsi="Tahoma"/>
      <w:sz w:val="16"/>
      <w:szCs w:val="16"/>
    </w:rPr>
  </w:style>
  <w:style w:type="character" w:customStyle="1" w:styleId="DocumentMapChar">
    <w:name w:val="Document Map Char"/>
    <w:link w:val="DocumentMap"/>
    <w:rsid w:val="00E849BB"/>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126190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rc\Local%20Settings\Temporary%20Internet%20Files\OLK45\New%20ECC%20Report%20Style%20-%20v8%20(3).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35549-2D57-42D0-9C13-6D25E8095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 ECC Report Style - v8 (3).dot</Template>
  <TotalTime>3</TotalTime>
  <Pages>30</Pages>
  <Words>8778</Words>
  <Characters>54151</Characters>
  <Application>Microsoft Office Word</Application>
  <DocSecurity>0</DocSecurity>
  <Lines>451</Lines>
  <Paragraphs>125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New ECC Report Style</vt:lpstr>
      <vt:lpstr>New ECC Report Style</vt:lpstr>
    </vt:vector>
  </TitlesOfParts>
  <Company>ECO</Company>
  <LinksUpToDate>false</LinksUpToDate>
  <CharactersWithSpaces>62804</CharactersWithSpaces>
  <SharedDoc>false</SharedDoc>
  <HLinks>
    <vt:vector size="282" baseType="variant">
      <vt:variant>
        <vt:i4>2752612</vt:i4>
      </vt:variant>
      <vt:variant>
        <vt:i4>264</vt:i4>
      </vt:variant>
      <vt:variant>
        <vt:i4>0</vt:i4>
      </vt:variant>
      <vt:variant>
        <vt:i4>5</vt:i4>
      </vt:variant>
      <vt:variant>
        <vt:lpwstr>http://www.itu.int/</vt:lpwstr>
      </vt:variant>
      <vt:variant>
        <vt:lpwstr/>
      </vt:variant>
      <vt:variant>
        <vt:i4>2752612</vt:i4>
      </vt:variant>
      <vt:variant>
        <vt:i4>261</vt:i4>
      </vt:variant>
      <vt:variant>
        <vt:i4>0</vt:i4>
      </vt:variant>
      <vt:variant>
        <vt:i4>5</vt:i4>
      </vt:variant>
      <vt:variant>
        <vt:lpwstr>http://www.itu.int/</vt:lpwstr>
      </vt:variant>
      <vt:variant>
        <vt:lpwstr/>
      </vt:variant>
      <vt:variant>
        <vt:i4>852039</vt:i4>
      </vt:variant>
      <vt:variant>
        <vt:i4>258</vt:i4>
      </vt:variant>
      <vt:variant>
        <vt:i4>0</vt:i4>
      </vt:variant>
      <vt:variant>
        <vt:i4>5</vt:i4>
      </vt:variant>
      <vt:variant>
        <vt:lpwstr>http://www.itu.int/ITU-R/terrestrial/broadcast/plans/ge06/index.html</vt:lpwstr>
      </vt:variant>
      <vt:variant>
        <vt:lpwstr/>
      </vt:variant>
      <vt:variant>
        <vt:i4>2752612</vt:i4>
      </vt:variant>
      <vt:variant>
        <vt:i4>255</vt:i4>
      </vt:variant>
      <vt:variant>
        <vt:i4>0</vt:i4>
      </vt:variant>
      <vt:variant>
        <vt:i4>5</vt:i4>
      </vt:variant>
      <vt:variant>
        <vt:lpwstr>http://www.itu.int/</vt:lpwstr>
      </vt:variant>
      <vt:variant>
        <vt:lpwstr/>
      </vt:variant>
      <vt:variant>
        <vt:i4>2752612</vt:i4>
      </vt:variant>
      <vt:variant>
        <vt:i4>252</vt:i4>
      </vt:variant>
      <vt:variant>
        <vt:i4>0</vt:i4>
      </vt:variant>
      <vt:variant>
        <vt:i4>5</vt:i4>
      </vt:variant>
      <vt:variant>
        <vt:lpwstr>http://www.itu.int/</vt:lpwstr>
      </vt:variant>
      <vt:variant>
        <vt:lpwstr/>
      </vt:variant>
      <vt:variant>
        <vt:i4>2031697</vt:i4>
      </vt:variant>
      <vt:variant>
        <vt:i4>249</vt:i4>
      </vt:variant>
      <vt:variant>
        <vt:i4>0</vt:i4>
      </vt:variant>
      <vt:variant>
        <vt:i4>5</vt:i4>
      </vt:variant>
      <vt:variant>
        <vt:lpwstr>http://www.itu.int/ITU-R/terrestrial/broadcast/plans/st61/index.html</vt:lpwstr>
      </vt:variant>
      <vt:variant>
        <vt:lpwstr/>
      </vt:variant>
      <vt:variant>
        <vt:i4>2752612</vt:i4>
      </vt:variant>
      <vt:variant>
        <vt:i4>246</vt:i4>
      </vt:variant>
      <vt:variant>
        <vt:i4>0</vt:i4>
      </vt:variant>
      <vt:variant>
        <vt:i4>5</vt:i4>
      </vt:variant>
      <vt:variant>
        <vt:lpwstr>http://www.itu.int/</vt:lpwstr>
      </vt:variant>
      <vt:variant>
        <vt:lpwstr/>
      </vt:variant>
      <vt:variant>
        <vt:i4>2031676</vt:i4>
      </vt:variant>
      <vt:variant>
        <vt:i4>236</vt:i4>
      </vt:variant>
      <vt:variant>
        <vt:i4>0</vt:i4>
      </vt:variant>
      <vt:variant>
        <vt:i4>5</vt:i4>
      </vt:variant>
      <vt:variant>
        <vt:lpwstr/>
      </vt:variant>
      <vt:variant>
        <vt:lpwstr>_Toc290561854</vt:lpwstr>
      </vt:variant>
      <vt:variant>
        <vt:i4>2031676</vt:i4>
      </vt:variant>
      <vt:variant>
        <vt:i4>230</vt:i4>
      </vt:variant>
      <vt:variant>
        <vt:i4>0</vt:i4>
      </vt:variant>
      <vt:variant>
        <vt:i4>5</vt:i4>
      </vt:variant>
      <vt:variant>
        <vt:lpwstr/>
      </vt:variant>
      <vt:variant>
        <vt:lpwstr>_Toc290561853</vt:lpwstr>
      </vt:variant>
      <vt:variant>
        <vt:i4>2031676</vt:i4>
      </vt:variant>
      <vt:variant>
        <vt:i4>224</vt:i4>
      </vt:variant>
      <vt:variant>
        <vt:i4>0</vt:i4>
      </vt:variant>
      <vt:variant>
        <vt:i4>5</vt:i4>
      </vt:variant>
      <vt:variant>
        <vt:lpwstr/>
      </vt:variant>
      <vt:variant>
        <vt:lpwstr>_Toc290561852</vt:lpwstr>
      </vt:variant>
      <vt:variant>
        <vt:i4>2031676</vt:i4>
      </vt:variant>
      <vt:variant>
        <vt:i4>218</vt:i4>
      </vt:variant>
      <vt:variant>
        <vt:i4>0</vt:i4>
      </vt:variant>
      <vt:variant>
        <vt:i4>5</vt:i4>
      </vt:variant>
      <vt:variant>
        <vt:lpwstr/>
      </vt:variant>
      <vt:variant>
        <vt:lpwstr>_Toc290561851</vt:lpwstr>
      </vt:variant>
      <vt:variant>
        <vt:i4>1966140</vt:i4>
      </vt:variant>
      <vt:variant>
        <vt:i4>212</vt:i4>
      </vt:variant>
      <vt:variant>
        <vt:i4>0</vt:i4>
      </vt:variant>
      <vt:variant>
        <vt:i4>5</vt:i4>
      </vt:variant>
      <vt:variant>
        <vt:lpwstr/>
      </vt:variant>
      <vt:variant>
        <vt:lpwstr>_Toc290561849</vt:lpwstr>
      </vt:variant>
      <vt:variant>
        <vt:i4>1966140</vt:i4>
      </vt:variant>
      <vt:variant>
        <vt:i4>206</vt:i4>
      </vt:variant>
      <vt:variant>
        <vt:i4>0</vt:i4>
      </vt:variant>
      <vt:variant>
        <vt:i4>5</vt:i4>
      </vt:variant>
      <vt:variant>
        <vt:lpwstr/>
      </vt:variant>
      <vt:variant>
        <vt:lpwstr>_Toc290561848</vt:lpwstr>
      </vt:variant>
      <vt:variant>
        <vt:i4>1966140</vt:i4>
      </vt:variant>
      <vt:variant>
        <vt:i4>200</vt:i4>
      </vt:variant>
      <vt:variant>
        <vt:i4>0</vt:i4>
      </vt:variant>
      <vt:variant>
        <vt:i4>5</vt:i4>
      </vt:variant>
      <vt:variant>
        <vt:lpwstr/>
      </vt:variant>
      <vt:variant>
        <vt:lpwstr>_Toc290561847</vt:lpwstr>
      </vt:variant>
      <vt:variant>
        <vt:i4>1966140</vt:i4>
      </vt:variant>
      <vt:variant>
        <vt:i4>194</vt:i4>
      </vt:variant>
      <vt:variant>
        <vt:i4>0</vt:i4>
      </vt:variant>
      <vt:variant>
        <vt:i4>5</vt:i4>
      </vt:variant>
      <vt:variant>
        <vt:lpwstr/>
      </vt:variant>
      <vt:variant>
        <vt:lpwstr>_Toc290561845</vt:lpwstr>
      </vt:variant>
      <vt:variant>
        <vt:i4>1966140</vt:i4>
      </vt:variant>
      <vt:variant>
        <vt:i4>188</vt:i4>
      </vt:variant>
      <vt:variant>
        <vt:i4>0</vt:i4>
      </vt:variant>
      <vt:variant>
        <vt:i4>5</vt:i4>
      </vt:variant>
      <vt:variant>
        <vt:lpwstr/>
      </vt:variant>
      <vt:variant>
        <vt:lpwstr>_Toc290561844</vt:lpwstr>
      </vt:variant>
      <vt:variant>
        <vt:i4>1966140</vt:i4>
      </vt:variant>
      <vt:variant>
        <vt:i4>182</vt:i4>
      </vt:variant>
      <vt:variant>
        <vt:i4>0</vt:i4>
      </vt:variant>
      <vt:variant>
        <vt:i4>5</vt:i4>
      </vt:variant>
      <vt:variant>
        <vt:lpwstr/>
      </vt:variant>
      <vt:variant>
        <vt:lpwstr>_Toc290561843</vt:lpwstr>
      </vt:variant>
      <vt:variant>
        <vt:i4>1966140</vt:i4>
      </vt:variant>
      <vt:variant>
        <vt:i4>176</vt:i4>
      </vt:variant>
      <vt:variant>
        <vt:i4>0</vt:i4>
      </vt:variant>
      <vt:variant>
        <vt:i4>5</vt:i4>
      </vt:variant>
      <vt:variant>
        <vt:lpwstr/>
      </vt:variant>
      <vt:variant>
        <vt:lpwstr>_Toc290561842</vt:lpwstr>
      </vt:variant>
      <vt:variant>
        <vt:i4>1966140</vt:i4>
      </vt:variant>
      <vt:variant>
        <vt:i4>170</vt:i4>
      </vt:variant>
      <vt:variant>
        <vt:i4>0</vt:i4>
      </vt:variant>
      <vt:variant>
        <vt:i4>5</vt:i4>
      </vt:variant>
      <vt:variant>
        <vt:lpwstr/>
      </vt:variant>
      <vt:variant>
        <vt:lpwstr>_Toc290561841</vt:lpwstr>
      </vt:variant>
      <vt:variant>
        <vt:i4>1966140</vt:i4>
      </vt:variant>
      <vt:variant>
        <vt:i4>164</vt:i4>
      </vt:variant>
      <vt:variant>
        <vt:i4>0</vt:i4>
      </vt:variant>
      <vt:variant>
        <vt:i4>5</vt:i4>
      </vt:variant>
      <vt:variant>
        <vt:lpwstr/>
      </vt:variant>
      <vt:variant>
        <vt:lpwstr>_Toc290561840</vt:lpwstr>
      </vt:variant>
      <vt:variant>
        <vt:i4>1638460</vt:i4>
      </vt:variant>
      <vt:variant>
        <vt:i4>158</vt:i4>
      </vt:variant>
      <vt:variant>
        <vt:i4>0</vt:i4>
      </vt:variant>
      <vt:variant>
        <vt:i4>5</vt:i4>
      </vt:variant>
      <vt:variant>
        <vt:lpwstr/>
      </vt:variant>
      <vt:variant>
        <vt:lpwstr>_Toc290561839</vt:lpwstr>
      </vt:variant>
      <vt:variant>
        <vt:i4>1638460</vt:i4>
      </vt:variant>
      <vt:variant>
        <vt:i4>152</vt:i4>
      </vt:variant>
      <vt:variant>
        <vt:i4>0</vt:i4>
      </vt:variant>
      <vt:variant>
        <vt:i4>5</vt:i4>
      </vt:variant>
      <vt:variant>
        <vt:lpwstr/>
      </vt:variant>
      <vt:variant>
        <vt:lpwstr>_Toc290561838</vt:lpwstr>
      </vt:variant>
      <vt:variant>
        <vt:i4>1638460</vt:i4>
      </vt:variant>
      <vt:variant>
        <vt:i4>146</vt:i4>
      </vt:variant>
      <vt:variant>
        <vt:i4>0</vt:i4>
      </vt:variant>
      <vt:variant>
        <vt:i4>5</vt:i4>
      </vt:variant>
      <vt:variant>
        <vt:lpwstr/>
      </vt:variant>
      <vt:variant>
        <vt:lpwstr>_Toc290561837</vt:lpwstr>
      </vt:variant>
      <vt:variant>
        <vt:i4>1638460</vt:i4>
      </vt:variant>
      <vt:variant>
        <vt:i4>140</vt:i4>
      </vt:variant>
      <vt:variant>
        <vt:i4>0</vt:i4>
      </vt:variant>
      <vt:variant>
        <vt:i4>5</vt:i4>
      </vt:variant>
      <vt:variant>
        <vt:lpwstr/>
      </vt:variant>
      <vt:variant>
        <vt:lpwstr>_Toc290561836</vt:lpwstr>
      </vt:variant>
      <vt:variant>
        <vt:i4>1638460</vt:i4>
      </vt:variant>
      <vt:variant>
        <vt:i4>134</vt:i4>
      </vt:variant>
      <vt:variant>
        <vt:i4>0</vt:i4>
      </vt:variant>
      <vt:variant>
        <vt:i4>5</vt:i4>
      </vt:variant>
      <vt:variant>
        <vt:lpwstr/>
      </vt:variant>
      <vt:variant>
        <vt:lpwstr>_Toc290561834</vt:lpwstr>
      </vt:variant>
      <vt:variant>
        <vt:i4>1638460</vt:i4>
      </vt:variant>
      <vt:variant>
        <vt:i4>128</vt:i4>
      </vt:variant>
      <vt:variant>
        <vt:i4>0</vt:i4>
      </vt:variant>
      <vt:variant>
        <vt:i4>5</vt:i4>
      </vt:variant>
      <vt:variant>
        <vt:lpwstr/>
      </vt:variant>
      <vt:variant>
        <vt:lpwstr>_Toc290561833</vt:lpwstr>
      </vt:variant>
      <vt:variant>
        <vt:i4>1638460</vt:i4>
      </vt:variant>
      <vt:variant>
        <vt:i4>122</vt:i4>
      </vt:variant>
      <vt:variant>
        <vt:i4>0</vt:i4>
      </vt:variant>
      <vt:variant>
        <vt:i4>5</vt:i4>
      </vt:variant>
      <vt:variant>
        <vt:lpwstr/>
      </vt:variant>
      <vt:variant>
        <vt:lpwstr>_Toc290561832</vt:lpwstr>
      </vt:variant>
      <vt:variant>
        <vt:i4>1638460</vt:i4>
      </vt:variant>
      <vt:variant>
        <vt:i4>116</vt:i4>
      </vt:variant>
      <vt:variant>
        <vt:i4>0</vt:i4>
      </vt:variant>
      <vt:variant>
        <vt:i4>5</vt:i4>
      </vt:variant>
      <vt:variant>
        <vt:lpwstr/>
      </vt:variant>
      <vt:variant>
        <vt:lpwstr>_Toc290561831</vt:lpwstr>
      </vt:variant>
      <vt:variant>
        <vt:i4>1638460</vt:i4>
      </vt:variant>
      <vt:variant>
        <vt:i4>110</vt:i4>
      </vt:variant>
      <vt:variant>
        <vt:i4>0</vt:i4>
      </vt:variant>
      <vt:variant>
        <vt:i4>5</vt:i4>
      </vt:variant>
      <vt:variant>
        <vt:lpwstr/>
      </vt:variant>
      <vt:variant>
        <vt:lpwstr>_Toc290561830</vt:lpwstr>
      </vt:variant>
      <vt:variant>
        <vt:i4>1572924</vt:i4>
      </vt:variant>
      <vt:variant>
        <vt:i4>104</vt:i4>
      </vt:variant>
      <vt:variant>
        <vt:i4>0</vt:i4>
      </vt:variant>
      <vt:variant>
        <vt:i4>5</vt:i4>
      </vt:variant>
      <vt:variant>
        <vt:lpwstr/>
      </vt:variant>
      <vt:variant>
        <vt:lpwstr>_Toc290561829</vt:lpwstr>
      </vt:variant>
      <vt:variant>
        <vt:i4>1572924</vt:i4>
      </vt:variant>
      <vt:variant>
        <vt:i4>98</vt:i4>
      </vt:variant>
      <vt:variant>
        <vt:i4>0</vt:i4>
      </vt:variant>
      <vt:variant>
        <vt:i4>5</vt:i4>
      </vt:variant>
      <vt:variant>
        <vt:lpwstr/>
      </vt:variant>
      <vt:variant>
        <vt:lpwstr>_Toc290561828</vt:lpwstr>
      </vt:variant>
      <vt:variant>
        <vt:i4>1572924</vt:i4>
      </vt:variant>
      <vt:variant>
        <vt:i4>92</vt:i4>
      </vt:variant>
      <vt:variant>
        <vt:i4>0</vt:i4>
      </vt:variant>
      <vt:variant>
        <vt:i4>5</vt:i4>
      </vt:variant>
      <vt:variant>
        <vt:lpwstr/>
      </vt:variant>
      <vt:variant>
        <vt:lpwstr>_Toc290561827</vt:lpwstr>
      </vt:variant>
      <vt:variant>
        <vt:i4>1572924</vt:i4>
      </vt:variant>
      <vt:variant>
        <vt:i4>86</vt:i4>
      </vt:variant>
      <vt:variant>
        <vt:i4>0</vt:i4>
      </vt:variant>
      <vt:variant>
        <vt:i4>5</vt:i4>
      </vt:variant>
      <vt:variant>
        <vt:lpwstr/>
      </vt:variant>
      <vt:variant>
        <vt:lpwstr>_Toc290561826</vt:lpwstr>
      </vt:variant>
      <vt:variant>
        <vt:i4>1572924</vt:i4>
      </vt:variant>
      <vt:variant>
        <vt:i4>80</vt:i4>
      </vt:variant>
      <vt:variant>
        <vt:i4>0</vt:i4>
      </vt:variant>
      <vt:variant>
        <vt:i4>5</vt:i4>
      </vt:variant>
      <vt:variant>
        <vt:lpwstr/>
      </vt:variant>
      <vt:variant>
        <vt:lpwstr>_Toc290561825</vt:lpwstr>
      </vt:variant>
      <vt:variant>
        <vt:i4>1572924</vt:i4>
      </vt:variant>
      <vt:variant>
        <vt:i4>74</vt:i4>
      </vt:variant>
      <vt:variant>
        <vt:i4>0</vt:i4>
      </vt:variant>
      <vt:variant>
        <vt:i4>5</vt:i4>
      </vt:variant>
      <vt:variant>
        <vt:lpwstr/>
      </vt:variant>
      <vt:variant>
        <vt:lpwstr>_Toc290561824</vt:lpwstr>
      </vt:variant>
      <vt:variant>
        <vt:i4>1572924</vt:i4>
      </vt:variant>
      <vt:variant>
        <vt:i4>68</vt:i4>
      </vt:variant>
      <vt:variant>
        <vt:i4>0</vt:i4>
      </vt:variant>
      <vt:variant>
        <vt:i4>5</vt:i4>
      </vt:variant>
      <vt:variant>
        <vt:lpwstr/>
      </vt:variant>
      <vt:variant>
        <vt:lpwstr>_Toc290561823</vt:lpwstr>
      </vt:variant>
      <vt:variant>
        <vt:i4>1572924</vt:i4>
      </vt:variant>
      <vt:variant>
        <vt:i4>62</vt:i4>
      </vt:variant>
      <vt:variant>
        <vt:i4>0</vt:i4>
      </vt:variant>
      <vt:variant>
        <vt:i4>5</vt:i4>
      </vt:variant>
      <vt:variant>
        <vt:lpwstr/>
      </vt:variant>
      <vt:variant>
        <vt:lpwstr>_Toc290561822</vt:lpwstr>
      </vt:variant>
      <vt:variant>
        <vt:i4>1572924</vt:i4>
      </vt:variant>
      <vt:variant>
        <vt:i4>56</vt:i4>
      </vt:variant>
      <vt:variant>
        <vt:i4>0</vt:i4>
      </vt:variant>
      <vt:variant>
        <vt:i4>5</vt:i4>
      </vt:variant>
      <vt:variant>
        <vt:lpwstr/>
      </vt:variant>
      <vt:variant>
        <vt:lpwstr>_Toc290561821</vt:lpwstr>
      </vt:variant>
      <vt:variant>
        <vt:i4>1572924</vt:i4>
      </vt:variant>
      <vt:variant>
        <vt:i4>50</vt:i4>
      </vt:variant>
      <vt:variant>
        <vt:i4>0</vt:i4>
      </vt:variant>
      <vt:variant>
        <vt:i4>5</vt:i4>
      </vt:variant>
      <vt:variant>
        <vt:lpwstr/>
      </vt:variant>
      <vt:variant>
        <vt:lpwstr>_Toc290561820</vt:lpwstr>
      </vt:variant>
      <vt:variant>
        <vt:i4>1769532</vt:i4>
      </vt:variant>
      <vt:variant>
        <vt:i4>44</vt:i4>
      </vt:variant>
      <vt:variant>
        <vt:i4>0</vt:i4>
      </vt:variant>
      <vt:variant>
        <vt:i4>5</vt:i4>
      </vt:variant>
      <vt:variant>
        <vt:lpwstr/>
      </vt:variant>
      <vt:variant>
        <vt:lpwstr>_Toc290561819</vt:lpwstr>
      </vt:variant>
      <vt:variant>
        <vt:i4>1769532</vt:i4>
      </vt:variant>
      <vt:variant>
        <vt:i4>38</vt:i4>
      </vt:variant>
      <vt:variant>
        <vt:i4>0</vt:i4>
      </vt:variant>
      <vt:variant>
        <vt:i4>5</vt:i4>
      </vt:variant>
      <vt:variant>
        <vt:lpwstr/>
      </vt:variant>
      <vt:variant>
        <vt:lpwstr>_Toc290561818</vt:lpwstr>
      </vt:variant>
      <vt:variant>
        <vt:i4>1769532</vt:i4>
      </vt:variant>
      <vt:variant>
        <vt:i4>32</vt:i4>
      </vt:variant>
      <vt:variant>
        <vt:i4>0</vt:i4>
      </vt:variant>
      <vt:variant>
        <vt:i4>5</vt:i4>
      </vt:variant>
      <vt:variant>
        <vt:lpwstr/>
      </vt:variant>
      <vt:variant>
        <vt:lpwstr>_Toc290561817</vt:lpwstr>
      </vt:variant>
      <vt:variant>
        <vt:i4>1769532</vt:i4>
      </vt:variant>
      <vt:variant>
        <vt:i4>26</vt:i4>
      </vt:variant>
      <vt:variant>
        <vt:i4>0</vt:i4>
      </vt:variant>
      <vt:variant>
        <vt:i4>5</vt:i4>
      </vt:variant>
      <vt:variant>
        <vt:lpwstr/>
      </vt:variant>
      <vt:variant>
        <vt:lpwstr>_Toc290561816</vt:lpwstr>
      </vt:variant>
      <vt:variant>
        <vt:i4>1769532</vt:i4>
      </vt:variant>
      <vt:variant>
        <vt:i4>20</vt:i4>
      </vt:variant>
      <vt:variant>
        <vt:i4>0</vt:i4>
      </vt:variant>
      <vt:variant>
        <vt:i4>5</vt:i4>
      </vt:variant>
      <vt:variant>
        <vt:lpwstr/>
      </vt:variant>
      <vt:variant>
        <vt:lpwstr>_Toc290561815</vt:lpwstr>
      </vt:variant>
      <vt:variant>
        <vt:i4>1769532</vt:i4>
      </vt:variant>
      <vt:variant>
        <vt:i4>14</vt:i4>
      </vt:variant>
      <vt:variant>
        <vt:i4>0</vt:i4>
      </vt:variant>
      <vt:variant>
        <vt:i4>5</vt:i4>
      </vt:variant>
      <vt:variant>
        <vt:lpwstr/>
      </vt:variant>
      <vt:variant>
        <vt:lpwstr>_Toc290561814</vt:lpwstr>
      </vt:variant>
      <vt:variant>
        <vt:i4>1769532</vt:i4>
      </vt:variant>
      <vt:variant>
        <vt:i4>8</vt:i4>
      </vt:variant>
      <vt:variant>
        <vt:i4>0</vt:i4>
      </vt:variant>
      <vt:variant>
        <vt:i4>5</vt:i4>
      </vt:variant>
      <vt:variant>
        <vt:lpwstr/>
      </vt:variant>
      <vt:variant>
        <vt:lpwstr>_Toc290561813</vt:lpwstr>
      </vt:variant>
      <vt:variant>
        <vt:i4>1769532</vt:i4>
      </vt:variant>
      <vt:variant>
        <vt:i4>2</vt:i4>
      </vt:variant>
      <vt:variant>
        <vt:i4>0</vt:i4>
      </vt:variant>
      <vt:variant>
        <vt:i4>5</vt:i4>
      </vt:variant>
      <vt:variant>
        <vt:lpwstr/>
      </vt:variant>
      <vt:variant>
        <vt:lpwstr>_Toc290561812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subject/>
  <dc:creator>marc</dc:creator>
  <cp:keywords/>
  <dc:description>This template is used as guidance to draft ECC Reports.</dc:description>
  <cp:lastModifiedBy>vaughan.john</cp:lastModifiedBy>
  <cp:revision>6</cp:revision>
  <cp:lastPrinted>1900-12-31T22:00:00Z</cp:lastPrinted>
  <dcterms:created xsi:type="dcterms:W3CDTF">2011-04-20T11:15:00Z</dcterms:created>
  <dcterms:modified xsi:type="dcterms:W3CDTF">2011-04-26T11:53:00Z</dcterms:modified>
</cp:coreProperties>
</file>